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D3A" w14:textId="2E341086" w:rsidR="000A385F" w:rsidRPr="00534D73" w:rsidRDefault="000A385F" w:rsidP="000A385F">
      <w:pPr>
        <w:pStyle w:val="Vahedeta"/>
        <w:jc w:val="right"/>
        <w:rPr>
          <w:rFonts w:ascii="Times New Roman" w:hAnsi="Times New Roman" w:cs="Times New Roman"/>
          <w:sz w:val="24"/>
          <w:szCs w:val="24"/>
          <w:lang w:eastAsia="et-EE"/>
        </w:rPr>
      </w:pPr>
      <w:r w:rsidRPr="00534D73">
        <w:rPr>
          <w:rFonts w:ascii="Times New Roman" w:hAnsi="Times New Roman" w:cs="Times New Roman"/>
          <w:sz w:val="24"/>
          <w:szCs w:val="24"/>
          <w:lang w:eastAsia="et-EE"/>
        </w:rPr>
        <w:t>EELNÕU</w:t>
      </w:r>
    </w:p>
    <w:p w14:paraId="3843BF4D" w14:textId="64D413A0" w:rsidR="000A385F" w:rsidRPr="00534D73" w:rsidRDefault="00587E68" w:rsidP="000A385F">
      <w:pPr>
        <w:pStyle w:val="Vahedeta"/>
        <w:jc w:val="right"/>
        <w:rPr>
          <w:rFonts w:ascii="Times New Roman" w:hAnsi="Times New Roman" w:cs="Times New Roman"/>
          <w:sz w:val="24"/>
          <w:szCs w:val="24"/>
          <w:lang w:eastAsia="et-EE"/>
        </w:rPr>
      </w:pPr>
      <w:r>
        <w:rPr>
          <w:rFonts w:ascii="Times New Roman" w:hAnsi="Times New Roman" w:cs="Times New Roman"/>
          <w:sz w:val="24"/>
          <w:szCs w:val="24"/>
          <w:lang w:eastAsia="et-EE"/>
        </w:rPr>
        <w:t>2</w:t>
      </w:r>
      <w:r w:rsidR="006940CF">
        <w:rPr>
          <w:rFonts w:ascii="Times New Roman" w:hAnsi="Times New Roman" w:cs="Times New Roman"/>
          <w:sz w:val="24"/>
          <w:szCs w:val="24"/>
          <w:lang w:eastAsia="et-EE"/>
        </w:rPr>
        <w:t>7</w:t>
      </w:r>
      <w:r w:rsidR="00525F96">
        <w:rPr>
          <w:rFonts w:ascii="Times New Roman" w:hAnsi="Times New Roman" w:cs="Times New Roman"/>
          <w:sz w:val="24"/>
          <w:szCs w:val="24"/>
          <w:lang w:eastAsia="et-EE"/>
        </w:rPr>
        <w:t>.</w:t>
      </w:r>
      <w:r w:rsidR="00934C26">
        <w:rPr>
          <w:rFonts w:ascii="Times New Roman" w:hAnsi="Times New Roman" w:cs="Times New Roman"/>
          <w:sz w:val="24"/>
          <w:szCs w:val="24"/>
          <w:lang w:eastAsia="et-EE"/>
        </w:rPr>
        <w:t>10</w:t>
      </w:r>
      <w:r w:rsidR="000A385F" w:rsidRPr="00534D73">
        <w:rPr>
          <w:rFonts w:ascii="Times New Roman" w:hAnsi="Times New Roman" w:cs="Times New Roman"/>
          <w:sz w:val="24"/>
          <w:szCs w:val="24"/>
          <w:lang w:eastAsia="et-EE"/>
        </w:rPr>
        <w:t>.202</w:t>
      </w:r>
      <w:r w:rsidR="002615B2">
        <w:rPr>
          <w:rFonts w:ascii="Times New Roman" w:hAnsi="Times New Roman" w:cs="Times New Roman"/>
          <w:sz w:val="24"/>
          <w:szCs w:val="24"/>
          <w:lang w:eastAsia="et-EE"/>
        </w:rPr>
        <w:t>5</w:t>
      </w:r>
    </w:p>
    <w:p w14:paraId="1A0EAFA9" w14:textId="77777777" w:rsidR="000A385F" w:rsidRPr="00534D73" w:rsidRDefault="000A385F" w:rsidP="000A385F">
      <w:pPr>
        <w:pStyle w:val="Vahedeta"/>
        <w:jc w:val="right"/>
        <w:rPr>
          <w:rFonts w:ascii="Times New Roman" w:hAnsi="Times New Roman" w:cs="Times New Roman"/>
          <w:sz w:val="24"/>
          <w:szCs w:val="24"/>
          <w:lang w:eastAsia="et-EE"/>
        </w:rPr>
      </w:pPr>
    </w:p>
    <w:p w14:paraId="4075B332" w14:textId="77777777" w:rsidR="000A385F" w:rsidRPr="00534D73" w:rsidRDefault="000A385F" w:rsidP="000A385F">
      <w:pPr>
        <w:pStyle w:val="Vahedeta"/>
        <w:jc w:val="center"/>
        <w:rPr>
          <w:rFonts w:ascii="Times New Roman" w:hAnsi="Times New Roman" w:cs="Times New Roman"/>
          <w:sz w:val="24"/>
          <w:szCs w:val="24"/>
          <w:lang w:eastAsia="et-EE"/>
        </w:rPr>
      </w:pPr>
      <w:commentRangeStart w:id="0"/>
      <w:r w:rsidRPr="00534D73">
        <w:rPr>
          <w:rFonts w:ascii="Times New Roman" w:eastAsia="Times New Roman" w:hAnsi="Times New Roman" w:cs="Times New Roman"/>
          <w:b/>
          <w:sz w:val="32"/>
          <w:szCs w:val="32"/>
          <w:lang w:eastAsia="et-EE"/>
        </w:rPr>
        <w:t>P</w:t>
      </w:r>
      <w:commentRangeEnd w:id="0"/>
      <w:r w:rsidR="00AD5FFA">
        <w:rPr>
          <w:rStyle w:val="Kommentaariviide"/>
        </w:rPr>
        <w:commentReference w:id="0"/>
      </w:r>
      <w:r w:rsidRPr="00534D73">
        <w:rPr>
          <w:rFonts w:ascii="Times New Roman" w:eastAsia="Times New Roman" w:hAnsi="Times New Roman" w:cs="Times New Roman"/>
          <w:b/>
          <w:sz w:val="32"/>
          <w:szCs w:val="32"/>
          <w:lang w:eastAsia="et-EE"/>
        </w:rPr>
        <w:t>äästeseaduse ja teiste seaduste muutmise seadus</w:t>
      </w:r>
    </w:p>
    <w:p w14:paraId="7E6865F8" w14:textId="77777777" w:rsidR="000A385F" w:rsidRPr="00534D73" w:rsidRDefault="000A385F" w:rsidP="000A385F">
      <w:pPr>
        <w:pStyle w:val="Vahedeta"/>
        <w:rPr>
          <w:rFonts w:ascii="Times New Roman" w:hAnsi="Times New Roman" w:cs="Times New Roman"/>
          <w:sz w:val="24"/>
          <w:szCs w:val="24"/>
        </w:rPr>
      </w:pPr>
    </w:p>
    <w:p w14:paraId="061CCF03" w14:textId="77777777" w:rsidR="000A385F" w:rsidRPr="00534D73" w:rsidRDefault="000A385F" w:rsidP="000A385F">
      <w:pPr>
        <w:pStyle w:val="Vahedeta"/>
        <w:rPr>
          <w:rFonts w:ascii="Times New Roman" w:hAnsi="Times New Roman" w:cs="Times New Roman"/>
          <w:b/>
          <w:sz w:val="24"/>
          <w:szCs w:val="24"/>
        </w:rPr>
      </w:pPr>
      <w:r w:rsidRPr="00534D73">
        <w:rPr>
          <w:rFonts w:ascii="Times New Roman" w:hAnsi="Times New Roman" w:cs="Times New Roman"/>
          <w:b/>
          <w:sz w:val="24"/>
          <w:szCs w:val="24"/>
        </w:rPr>
        <w:t>§ 1. Päästeseaduse muutmine</w:t>
      </w:r>
    </w:p>
    <w:p w14:paraId="1A3E5991" w14:textId="77777777" w:rsidR="000A385F" w:rsidRPr="00534D73" w:rsidRDefault="000A385F" w:rsidP="000A385F">
      <w:pPr>
        <w:pStyle w:val="Vahedeta"/>
        <w:rPr>
          <w:rFonts w:ascii="Times New Roman" w:hAnsi="Times New Roman" w:cs="Times New Roman"/>
          <w:sz w:val="24"/>
          <w:szCs w:val="24"/>
        </w:rPr>
      </w:pPr>
    </w:p>
    <w:p w14:paraId="64FEE158" w14:textId="77777777" w:rsidR="000A385F" w:rsidRDefault="000A385F" w:rsidP="000A385F">
      <w:pPr>
        <w:pStyle w:val="Vahedeta"/>
        <w:rPr>
          <w:rFonts w:ascii="Times New Roman" w:hAnsi="Times New Roman" w:cs="Times New Roman"/>
          <w:sz w:val="24"/>
          <w:szCs w:val="24"/>
        </w:rPr>
      </w:pPr>
      <w:r w:rsidRPr="00534D73">
        <w:rPr>
          <w:rFonts w:ascii="Times New Roman" w:hAnsi="Times New Roman" w:cs="Times New Roman"/>
          <w:sz w:val="24"/>
          <w:szCs w:val="24"/>
        </w:rPr>
        <w:t>Päästeseaduses tehakse järgmised muudatused:</w:t>
      </w:r>
    </w:p>
    <w:p w14:paraId="2117ECB9"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509FF90B" w14:textId="5FE13142" w:rsidR="0008572A" w:rsidRPr="00595CE8" w:rsidRDefault="000A385F" w:rsidP="0008572A">
      <w:pPr>
        <w:pStyle w:val="Vahedeta"/>
        <w:jc w:val="both"/>
        <w:rPr>
          <w:rFonts w:ascii="Times New Roman" w:eastAsia="Times New Roman" w:hAnsi="Times New Roman" w:cs="Times New Roman"/>
          <w:sz w:val="24"/>
          <w:szCs w:val="24"/>
          <w:lang w:eastAsia="et-EE"/>
        </w:rPr>
      </w:pPr>
      <w:bookmarkStart w:id="1" w:name="_Hlk155604246"/>
      <w:bookmarkStart w:id="2" w:name="_Hlk174693904"/>
      <w:r w:rsidRPr="00595CE8">
        <w:rPr>
          <w:rFonts w:ascii="Times New Roman" w:eastAsia="Times New Roman" w:hAnsi="Times New Roman" w:cs="Times New Roman"/>
          <w:b/>
          <w:sz w:val="24"/>
          <w:szCs w:val="24"/>
          <w:lang w:eastAsia="et-EE"/>
        </w:rPr>
        <w:t>1)</w:t>
      </w:r>
      <w:r w:rsidRPr="00595CE8">
        <w:rPr>
          <w:rFonts w:ascii="Times New Roman" w:eastAsia="Times New Roman" w:hAnsi="Times New Roman" w:cs="Times New Roman"/>
          <w:sz w:val="24"/>
          <w:szCs w:val="24"/>
          <w:lang w:eastAsia="et-EE"/>
        </w:rPr>
        <w:t xml:space="preserve"> </w:t>
      </w:r>
      <w:r w:rsidR="0008572A" w:rsidRPr="00595CE8">
        <w:rPr>
          <w:rFonts w:ascii="Times New Roman" w:eastAsia="Times New Roman" w:hAnsi="Times New Roman" w:cs="Times New Roman"/>
          <w:sz w:val="24"/>
          <w:szCs w:val="24"/>
          <w:lang w:eastAsia="et-EE"/>
        </w:rPr>
        <w:t>paragrahvi 3 lõiked 1</w:t>
      </w:r>
      <w:r w:rsidR="0008572A" w:rsidRPr="00595CE8">
        <w:rPr>
          <w:rFonts w:ascii="Times New Roman" w:eastAsia="Times New Roman" w:hAnsi="Times New Roman" w:cs="Times New Roman"/>
          <w:sz w:val="24"/>
          <w:szCs w:val="24"/>
          <w:vertAlign w:val="superscript"/>
          <w:lang w:eastAsia="et-EE"/>
        </w:rPr>
        <w:t>2</w:t>
      </w:r>
      <w:r w:rsidR="00A8325F">
        <w:rPr>
          <w:rFonts w:ascii="Times New Roman" w:eastAsia="Times New Roman" w:hAnsi="Times New Roman" w:cs="Times New Roman"/>
          <w:sz w:val="24"/>
          <w:szCs w:val="24"/>
          <w:vertAlign w:val="superscript"/>
          <w:lang w:eastAsia="et-EE"/>
        </w:rPr>
        <w:t xml:space="preserve"> </w:t>
      </w:r>
      <w:r w:rsidR="005A18E5">
        <w:rPr>
          <w:rFonts w:ascii="Times New Roman" w:eastAsia="Times New Roman" w:hAnsi="Times New Roman" w:cs="Times New Roman"/>
          <w:sz w:val="24"/>
          <w:szCs w:val="24"/>
          <w:lang w:eastAsia="et-EE"/>
        </w:rPr>
        <w:t>ja</w:t>
      </w:r>
      <w:r w:rsidR="00A8325F">
        <w:rPr>
          <w:rFonts w:ascii="Times New Roman" w:eastAsia="Times New Roman" w:hAnsi="Times New Roman" w:cs="Times New Roman"/>
          <w:sz w:val="24"/>
          <w:szCs w:val="24"/>
          <w:lang w:eastAsia="et-EE"/>
        </w:rPr>
        <w:t xml:space="preserve"> </w:t>
      </w:r>
      <w:r w:rsidR="0008572A" w:rsidRPr="00595CE8">
        <w:rPr>
          <w:rFonts w:ascii="Times New Roman" w:eastAsia="Times New Roman" w:hAnsi="Times New Roman" w:cs="Times New Roman"/>
          <w:sz w:val="24"/>
          <w:szCs w:val="24"/>
          <w:lang w:eastAsia="et-EE"/>
        </w:rPr>
        <w:t>1</w:t>
      </w:r>
      <w:r w:rsidR="0008572A" w:rsidRPr="00595CE8">
        <w:rPr>
          <w:rFonts w:ascii="Times New Roman" w:eastAsia="Times New Roman" w:hAnsi="Times New Roman" w:cs="Times New Roman"/>
          <w:sz w:val="24"/>
          <w:szCs w:val="24"/>
          <w:vertAlign w:val="superscript"/>
          <w:lang w:eastAsia="et-EE"/>
        </w:rPr>
        <w:t>3</w:t>
      </w:r>
      <w:r w:rsidR="0008572A" w:rsidRPr="00595CE8">
        <w:rPr>
          <w:rFonts w:ascii="Times New Roman" w:eastAsia="Times New Roman" w:hAnsi="Times New Roman" w:cs="Times New Roman"/>
          <w:sz w:val="24"/>
          <w:szCs w:val="24"/>
          <w:lang w:eastAsia="et-EE"/>
        </w:rPr>
        <w:t xml:space="preserve"> muudetakse </w:t>
      </w:r>
      <w:r w:rsidR="0076119F">
        <w:rPr>
          <w:rFonts w:ascii="Times New Roman" w:eastAsia="Times New Roman" w:hAnsi="Times New Roman" w:cs="Times New Roman"/>
          <w:sz w:val="24"/>
          <w:szCs w:val="24"/>
          <w:lang w:eastAsia="et-EE"/>
        </w:rPr>
        <w:t>ning</w:t>
      </w:r>
      <w:r w:rsidR="0008572A" w:rsidRPr="00595CE8">
        <w:rPr>
          <w:rFonts w:ascii="Times New Roman" w:eastAsia="Times New Roman" w:hAnsi="Times New Roman" w:cs="Times New Roman"/>
          <w:sz w:val="24"/>
          <w:szCs w:val="24"/>
          <w:lang w:eastAsia="et-EE"/>
        </w:rPr>
        <w:t xml:space="preserve"> sõnastatakse järgmiselt:</w:t>
      </w:r>
    </w:p>
    <w:p w14:paraId="24220925" w14:textId="77777777" w:rsidR="0008572A" w:rsidRPr="00595CE8" w:rsidRDefault="0008572A" w:rsidP="0008572A">
      <w:pPr>
        <w:pStyle w:val="Vahedeta"/>
        <w:jc w:val="both"/>
        <w:rPr>
          <w:rFonts w:ascii="Times New Roman" w:eastAsia="Times New Roman" w:hAnsi="Times New Roman" w:cs="Times New Roman"/>
          <w:sz w:val="24"/>
          <w:szCs w:val="24"/>
          <w:lang w:eastAsia="et-EE"/>
        </w:rPr>
      </w:pPr>
    </w:p>
    <w:p w14:paraId="48C5845E" w14:textId="562B610E" w:rsidR="0008572A" w:rsidRPr="00595CE8" w:rsidRDefault="0008572A" w:rsidP="0008572A">
      <w:pPr>
        <w:pStyle w:val="Vahedeta"/>
        <w:jc w:val="both"/>
        <w:rPr>
          <w:rFonts w:ascii="Times New Roman" w:eastAsia="Times New Roman" w:hAnsi="Times New Roman" w:cs="Times New Roman"/>
          <w:sz w:val="24"/>
          <w:szCs w:val="24"/>
          <w:lang w:eastAsia="et-EE"/>
        </w:rPr>
      </w:pPr>
      <w:bookmarkStart w:id="3" w:name="_Hlk204680298"/>
      <w:r w:rsidRPr="00595CE8">
        <w:rPr>
          <w:rFonts w:ascii="Times New Roman" w:eastAsia="Aptos" w:hAnsi="Times New Roman" w:cs="Times New Roman"/>
          <w:color w:val="202020"/>
          <w:kern w:val="2"/>
          <w:sz w:val="24"/>
          <w:szCs w:val="24"/>
          <w:shd w:val="clear" w:color="auto" w:fill="FFFFFF"/>
          <w14:ligatures w14:val="standardContextual"/>
        </w:rPr>
        <w:t>„(1</w:t>
      </w:r>
      <w:r w:rsidRPr="00595CE8">
        <w:rPr>
          <w:rFonts w:ascii="Times New Roman" w:eastAsia="Aptos" w:hAnsi="Times New Roman" w:cs="Times New Roman"/>
          <w:color w:val="202020"/>
          <w:kern w:val="2"/>
          <w:sz w:val="24"/>
          <w:szCs w:val="24"/>
          <w:shd w:val="clear" w:color="auto" w:fill="FFFFFF"/>
          <w:vertAlign w:val="superscript"/>
          <w14:ligatures w14:val="standardContextual"/>
        </w:rPr>
        <w:t>2</w:t>
      </w:r>
      <w:r w:rsidRPr="00595CE8">
        <w:rPr>
          <w:rFonts w:ascii="Times New Roman" w:eastAsia="Aptos" w:hAnsi="Times New Roman" w:cs="Times New Roman"/>
          <w:color w:val="202020"/>
          <w:kern w:val="2"/>
          <w:sz w:val="24"/>
          <w:szCs w:val="24"/>
          <w:shd w:val="clear" w:color="auto" w:fill="FFFFFF"/>
          <w14:ligatures w14:val="standardContextual"/>
        </w:rPr>
        <w:t xml:space="preserve">) Demineerimistöö käesoleva seaduse tähenduses on pommiohu, </w:t>
      </w:r>
      <w:commentRangeStart w:id="4"/>
      <w:r w:rsidRPr="00595CE8">
        <w:rPr>
          <w:rFonts w:ascii="Times New Roman" w:eastAsia="Aptos" w:hAnsi="Times New Roman" w:cs="Times New Roman"/>
          <w:color w:val="202020"/>
          <w:kern w:val="2"/>
          <w:sz w:val="24"/>
          <w:szCs w:val="24"/>
          <w:shd w:val="clear" w:color="auto" w:fill="FFFFFF"/>
          <w14:ligatures w14:val="standardContextual"/>
        </w:rPr>
        <w:t>lahingumoona</w:t>
      </w:r>
      <w:del w:id="5" w:author="Mari Koik - JUSTDIGI" w:date="2025-11-11T13:22:00Z" w16du:dateUtc="2025-11-11T11:22:00Z">
        <w:r w:rsidRPr="00595CE8" w:rsidDel="00E40042">
          <w:rPr>
            <w:rFonts w:ascii="Times New Roman" w:eastAsia="Aptos" w:hAnsi="Times New Roman" w:cs="Times New Roman"/>
            <w:color w:val="202020"/>
            <w:kern w:val="2"/>
            <w:sz w:val="24"/>
            <w:szCs w:val="24"/>
            <w:shd w:val="clear" w:color="auto" w:fill="FFFFFF"/>
            <w14:ligatures w14:val="standardContextual"/>
          </w:rPr>
          <w:delText xml:space="preserve"> </w:delText>
        </w:r>
      </w:del>
      <w:r w:rsidRPr="00595CE8">
        <w:rPr>
          <w:rFonts w:ascii="Times New Roman" w:eastAsia="Aptos" w:hAnsi="Times New Roman" w:cs="Times New Roman"/>
          <w:color w:val="202020"/>
          <w:kern w:val="2"/>
          <w:sz w:val="24"/>
          <w:szCs w:val="24"/>
          <w:shd w:val="clear" w:color="auto" w:fill="FFFFFF"/>
          <w14:ligatures w14:val="standardContextual"/>
        </w:rPr>
        <w:t>ohu</w:t>
      </w:r>
      <w:commentRangeEnd w:id="4"/>
      <w:r w:rsidR="00971A89">
        <w:rPr>
          <w:rStyle w:val="Kommentaariviide"/>
        </w:rPr>
        <w:commentReference w:id="4"/>
      </w:r>
      <w:r w:rsidRPr="00595CE8">
        <w:rPr>
          <w:rFonts w:ascii="Times New Roman" w:eastAsia="Aptos" w:hAnsi="Times New Roman" w:cs="Times New Roman"/>
          <w:color w:val="202020"/>
          <w:kern w:val="2"/>
          <w:sz w:val="24"/>
          <w:szCs w:val="24"/>
          <w:shd w:val="clear" w:color="auto" w:fill="FFFFFF"/>
          <w14:ligatures w14:val="standardContextual"/>
        </w:rPr>
        <w:t xml:space="preserve"> ja plahvatusohu </w:t>
      </w:r>
      <w:r w:rsidR="00055CEF" w:rsidRPr="00595CE8">
        <w:rPr>
          <w:rFonts w:ascii="Times New Roman" w:eastAsia="Aptos" w:hAnsi="Times New Roman" w:cs="Times New Roman"/>
          <w:color w:val="202020"/>
          <w:kern w:val="2"/>
          <w:sz w:val="24"/>
          <w:szCs w:val="24"/>
          <w:shd w:val="clear" w:color="auto" w:fill="FFFFFF"/>
          <w14:ligatures w14:val="standardContextual"/>
        </w:rPr>
        <w:t xml:space="preserve">ennetamise, </w:t>
      </w:r>
      <w:r w:rsidRPr="00595CE8">
        <w:rPr>
          <w:rFonts w:ascii="Times New Roman" w:eastAsia="Aptos" w:hAnsi="Times New Roman" w:cs="Times New Roman"/>
          <w:color w:val="202020"/>
          <w:kern w:val="2"/>
          <w:sz w:val="24"/>
          <w:szCs w:val="24"/>
          <w:shd w:val="clear" w:color="auto" w:fill="FFFFFF"/>
          <w14:ligatures w14:val="standardContextual"/>
        </w:rPr>
        <w:t>väljaselgitamise või tõrjumisega seotud tegevus.</w:t>
      </w:r>
    </w:p>
    <w:p w14:paraId="35E4C514" w14:textId="77777777" w:rsidR="000A385F" w:rsidRPr="00550547" w:rsidRDefault="000A385F" w:rsidP="000A385F">
      <w:pPr>
        <w:pStyle w:val="Vahedeta"/>
        <w:jc w:val="both"/>
        <w:rPr>
          <w:rFonts w:ascii="Times New Roman" w:eastAsia="Times New Roman" w:hAnsi="Times New Roman" w:cs="Times New Roman"/>
          <w:sz w:val="24"/>
          <w:szCs w:val="24"/>
          <w:highlight w:val="yellow"/>
          <w:lang w:eastAsia="et-EE"/>
        </w:rPr>
      </w:pPr>
    </w:p>
    <w:p w14:paraId="24695C3F" w14:textId="37271B59" w:rsidR="000A385F" w:rsidRPr="00481459" w:rsidRDefault="000A385F" w:rsidP="000A385F">
      <w:pPr>
        <w:pStyle w:val="Vahedeta"/>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(1</w:t>
      </w:r>
      <w:r w:rsidRPr="00481459">
        <w:rPr>
          <w:rFonts w:ascii="Times New Roman" w:eastAsia="Times New Roman" w:hAnsi="Times New Roman" w:cs="Times New Roman"/>
          <w:sz w:val="24"/>
          <w:szCs w:val="24"/>
          <w:vertAlign w:val="superscript"/>
          <w:lang w:eastAsia="et-EE"/>
        </w:rPr>
        <w:t>3</w:t>
      </w:r>
      <w:r w:rsidRPr="00481459">
        <w:rPr>
          <w:rFonts w:ascii="Times New Roman" w:eastAsia="Times New Roman" w:hAnsi="Times New Roman" w:cs="Times New Roman"/>
          <w:sz w:val="24"/>
          <w:szCs w:val="24"/>
          <w:lang w:eastAsia="et-EE"/>
        </w:rPr>
        <w:t>) Ennetustöö käesoleva seaduse tähenduses on inimeste teadlikkuse ja valmisoleku suurendamine, et hoida ära päästesündmusi ja nendeks valmistuda, ning teabe kogumine ja analüüsimine:</w:t>
      </w:r>
    </w:p>
    <w:p w14:paraId="79049767" w14:textId="77777777" w:rsidR="000A385F" w:rsidRPr="00481459" w:rsidRDefault="000A385F" w:rsidP="000A385F">
      <w:pPr>
        <w:pStyle w:val="Vahedeta"/>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1) toimunud päästesündmuse kohta;</w:t>
      </w:r>
    </w:p>
    <w:p w14:paraId="4031454D" w14:textId="43B9C57F" w:rsidR="000A385F" w:rsidRPr="00481459" w:rsidRDefault="000A385F" w:rsidP="000A385F">
      <w:pPr>
        <w:pStyle w:val="Vahedeta"/>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 xml:space="preserve">2) politsei ja piirivalve seaduse § 3 lõike 1 punktis 4 sätestatud otsingu- ja päästetööl või </w:t>
      </w:r>
      <w:r w:rsidRPr="002A76F0">
        <w:rPr>
          <w:rFonts w:ascii="Times New Roman" w:eastAsia="Times New Roman" w:hAnsi="Times New Roman" w:cs="Times New Roman"/>
          <w:sz w:val="24"/>
          <w:szCs w:val="24"/>
          <w:lang w:eastAsia="et-EE"/>
        </w:rPr>
        <w:t>muul juhul</w:t>
      </w:r>
      <w:ins w:id="6" w:author="Mari Koik - JUSTDIGI" w:date="2025-11-13T11:22:00Z" w16du:dateUtc="2025-11-13T09:22:00Z">
        <w:r w:rsidR="00831828">
          <w:rPr>
            <w:rFonts w:ascii="Times New Roman" w:eastAsia="Times New Roman" w:hAnsi="Times New Roman" w:cs="Times New Roman"/>
            <w:sz w:val="24"/>
            <w:szCs w:val="24"/>
            <w:lang w:eastAsia="et-EE"/>
          </w:rPr>
          <w:t xml:space="preserve"> </w:t>
        </w:r>
        <w:commentRangeStart w:id="7"/>
        <w:r w:rsidR="00831828">
          <w:rPr>
            <w:rFonts w:ascii="Times New Roman" w:eastAsia="Times New Roman" w:hAnsi="Times New Roman" w:cs="Times New Roman"/>
            <w:sz w:val="24"/>
            <w:szCs w:val="24"/>
            <w:lang w:eastAsia="et-EE"/>
          </w:rPr>
          <w:t>leitud</w:t>
        </w:r>
      </w:ins>
      <w:commentRangeEnd w:id="7"/>
      <w:ins w:id="8" w:author="Mari Koik - JUSTDIGI" w:date="2025-11-14T12:08:00Z" w16du:dateUtc="2025-11-14T10:08:00Z">
        <w:r w:rsidR="00787A0C">
          <w:rPr>
            <w:rStyle w:val="Kommentaariviide"/>
          </w:rPr>
          <w:commentReference w:id="7"/>
        </w:r>
      </w:ins>
      <w:r w:rsidRPr="00D53640">
        <w:rPr>
          <w:rFonts w:ascii="Times New Roman" w:eastAsia="Times New Roman" w:hAnsi="Times New Roman" w:cs="Times New Roman"/>
          <w:sz w:val="24"/>
          <w:szCs w:val="24"/>
          <w:lang w:eastAsia="et-EE"/>
        </w:rPr>
        <w:t xml:space="preserve"> </w:t>
      </w:r>
      <w:commentRangeStart w:id="9"/>
      <w:r w:rsidRPr="00AE036A">
        <w:rPr>
          <w:rFonts w:ascii="Times New Roman" w:eastAsia="Times New Roman" w:hAnsi="Times New Roman" w:cs="Times New Roman"/>
          <w:sz w:val="24"/>
          <w:szCs w:val="24"/>
          <w:lang w:eastAsia="et-EE"/>
        </w:rPr>
        <w:t>vees</w:t>
      </w:r>
      <w:r w:rsidRPr="00481459">
        <w:rPr>
          <w:rFonts w:ascii="Times New Roman" w:eastAsia="Times New Roman" w:hAnsi="Times New Roman" w:cs="Times New Roman"/>
          <w:sz w:val="24"/>
          <w:szCs w:val="24"/>
          <w:lang w:eastAsia="et-EE"/>
        </w:rPr>
        <w:t xml:space="preserve"> </w:t>
      </w:r>
      <w:commentRangeEnd w:id="9"/>
      <w:r w:rsidR="00D53640">
        <w:rPr>
          <w:rStyle w:val="Kommentaariviide"/>
        </w:rPr>
        <w:commentReference w:id="9"/>
      </w:r>
      <w:r w:rsidRPr="00481459">
        <w:rPr>
          <w:rFonts w:ascii="Times New Roman" w:eastAsia="Times New Roman" w:hAnsi="Times New Roman" w:cs="Times New Roman"/>
          <w:sz w:val="24"/>
          <w:szCs w:val="24"/>
          <w:lang w:eastAsia="et-EE"/>
        </w:rPr>
        <w:t>uppunu kohta;</w:t>
      </w:r>
    </w:p>
    <w:p w14:paraId="3D3C709E" w14:textId="77777777" w:rsidR="000A385F" w:rsidRDefault="000A385F" w:rsidP="000A385F">
      <w:pPr>
        <w:pStyle w:val="Vahedeta"/>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3) inimeste teadlikkuse ja valmisoleku kohta.“;</w:t>
      </w:r>
    </w:p>
    <w:bookmarkEnd w:id="1"/>
    <w:bookmarkEnd w:id="2"/>
    <w:bookmarkEnd w:id="3"/>
    <w:p w14:paraId="15ECA39C" w14:textId="77777777" w:rsidR="0008572A" w:rsidRDefault="0008572A" w:rsidP="000A385F">
      <w:pPr>
        <w:pStyle w:val="Vahedeta"/>
        <w:jc w:val="both"/>
        <w:rPr>
          <w:rFonts w:ascii="Times New Roman" w:eastAsia="Times New Roman" w:hAnsi="Times New Roman" w:cs="Times New Roman"/>
          <w:b/>
          <w:sz w:val="24"/>
          <w:szCs w:val="24"/>
          <w:lang w:eastAsia="et-EE"/>
        </w:rPr>
      </w:pPr>
    </w:p>
    <w:p w14:paraId="2452AA50" w14:textId="47B8C1B9" w:rsidR="000A385F" w:rsidRPr="005E1C90" w:rsidRDefault="000A385F" w:rsidP="000A385F">
      <w:pPr>
        <w:pStyle w:val="Vahedeta"/>
        <w:jc w:val="both"/>
        <w:rPr>
          <w:rFonts w:ascii="Times New Roman" w:eastAsia="Times New Roman" w:hAnsi="Times New Roman" w:cs="Times New Roman"/>
          <w:sz w:val="24"/>
          <w:szCs w:val="24"/>
          <w:lang w:eastAsia="et-EE"/>
        </w:rPr>
      </w:pPr>
      <w:r w:rsidRPr="005E1C90">
        <w:rPr>
          <w:rFonts w:ascii="Times New Roman" w:eastAsia="Times New Roman" w:hAnsi="Times New Roman" w:cs="Times New Roman"/>
          <w:b/>
          <w:sz w:val="24"/>
          <w:szCs w:val="24"/>
          <w:lang w:eastAsia="et-EE"/>
        </w:rPr>
        <w:t>2)</w:t>
      </w:r>
      <w:r w:rsidRPr="005E1C90">
        <w:rPr>
          <w:rFonts w:ascii="Times New Roman" w:eastAsia="Times New Roman" w:hAnsi="Times New Roman" w:cs="Times New Roman"/>
          <w:sz w:val="24"/>
          <w:szCs w:val="24"/>
          <w:lang w:eastAsia="et-EE"/>
        </w:rPr>
        <w:t xml:space="preserve"> paragrahvi 5 lõike 1</w:t>
      </w:r>
      <w:r w:rsidRPr="003C7878">
        <w:rPr>
          <w:rFonts w:ascii="Times New Roman" w:eastAsia="Times New Roman" w:hAnsi="Times New Roman" w:cs="Times New Roman"/>
          <w:sz w:val="24"/>
          <w:szCs w:val="24"/>
          <w:lang w:eastAsia="et-EE"/>
        </w:rPr>
        <w:t xml:space="preserve"> </w:t>
      </w:r>
      <w:r w:rsidRPr="005E1C90">
        <w:rPr>
          <w:rFonts w:ascii="Times New Roman" w:eastAsia="Times New Roman" w:hAnsi="Times New Roman" w:cs="Times New Roman"/>
          <w:sz w:val="24"/>
          <w:szCs w:val="24"/>
          <w:lang w:eastAsia="et-EE"/>
        </w:rPr>
        <w:t>punkt 8 muudetakse ja sõnastatakse järgmiselt:</w:t>
      </w:r>
    </w:p>
    <w:p w14:paraId="125C7850" w14:textId="77777777" w:rsidR="000A385F" w:rsidRPr="005E1C90" w:rsidRDefault="000A385F" w:rsidP="000A385F">
      <w:pPr>
        <w:pStyle w:val="Vahedeta"/>
        <w:jc w:val="both"/>
        <w:rPr>
          <w:rFonts w:ascii="Times New Roman" w:eastAsia="Times New Roman" w:hAnsi="Times New Roman" w:cs="Times New Roman"/>
          <w:sz w:val="24"/>
          <w:szCs w:val="24"/>
          <w:lang w:eastAsia="et-EE"/>
        </w:rPr>
      </w:pPr>
    </w:p>
    <w:p w14:paraId="00803FDA" w14:textId="77777777" w:rsidR="000A385F" w:rsidRPr="00670C76" w:rsidRDefault="000A385F" w:rsidP="000A385F">
      <w:pPr>
        <w:pStyle w:val="Vahedeta"/>
        <w:jc w:val="both"/>
        <w:rPr>
          <w:rFonts w:ascii="Times New Roman" w:eastAsia="Times New Roman" w:hAnsi="Times New Roman" w:cs="Times New Roman"/>
          <w:sz w:val="24"/>
          <w:szCs w:val="24"/>
          <w:lang w:eastAsia="et-EE"/>
        </w:rPr>
      </w:pPr>
      <w:r w:rsidRPr="005E1C90">
        <w:rPr>
          <w:rFonts w:ascii="Times New Roman" w:eastAsia="Times New Roman" w:hAnsi="Times New Roman" w:cs="Times New Roman"/>
          <w:sz w:val="24"/>
          <w:szCs w:val="24"/>
          <w:lang w:eastAsia="et-EE"/>
        </w:rPr>
        <w:t>„8) ehitusseadustiku kohaselt esitatavale ehitus- või kasutusloa või ehitus- või kasutusteatise eelnõule kooskõlastuse andmine või sellest keeldumine kümne päeva jooksul eelnõu esitamise</w:t>
      </w:r>
      <w:r>
        <w:rPr>
          <w:rFonts w:ascii="Times New Roman" w:eastAsia="Times New Roman" w:hAnsi="Times New Roman" w:cs="Times New Roman"/>
          <w:sz w:val="24"/>
          <w:szCs w:val="24"/>
          <w:lang w:eastAsia="et-EE"/>
        </w:rPr>
        <w:t>st</w:t>
      </w:r>
      <w:r w:rsidRPr="005E1C90">
        <w:rPr>
          <w:rFonts w:ascii="Times New Roman" w:eastAsia="Times New Roman" w:hAnsi="Times New Roman" w:cs="Times New Roman"/>
          <w:sz w:val="24"/>
          <w:szCs w:val="24"/>
          <w:lang w:eastAsia="et-EE"/>
        </w:rPr>
        <w:t xml:space="preserve"> arvates, kui ehitise</w:t>
      </w:r>
      <w:r>
        <w:rPr>
          <w:rFonts w:ascii="Times New Roman" w:eastAsia="Times New Roman" w:hAnsi="Times New Roman" w:cs="Times New Roman"/>
          <w:sz w:val="24"/>
          <w:szCs w:val="24"/>
          <w:lang w:eastAsia="et-EE"/>
        </w:rPr>
        <w:t>le</w:t>
      </w:r>
      <w:r w:rsidRPr="005E1C90">
        <w:rPr>
          <w:rFonts w:ascii="Times New Roman" w:eastAsia="Times New Roman" w:hAnsi="Times New Roman" w:cs="Times New Roman"/>
          <w:sz w:val="24"/>
          <w:szCs w:val="24"/>
          <w:lang w:eastAsia="et-EE"/>
        </w:rPr>
        <w:t xml:space="preserve"> on õigusaktiga kehtestatud tuleohutusnõuded, välja arvatud juhul, kui kohaliku omavalitsuse üksus hindab tuleohutusnõudeid tuleohutuse seaduse § 5 lõi</w:t>
      </w:r>
      <w:r>
        <w:rPr>
          <w:rFonts w:ascii="Times New Roman" w:eastAsia="Times New Roman" w:hAnsi="Times New Roman" w:cs="Times New Roman"/>
          <w:sz w:val="24"/>
          <w:szCs w:val="24"/>
          <w:lang w:eastAsia="et-EE"/>
        </w:rPr>
        <w:t>k</w:t>
      </w:r>
      <w:r w:rsidRPr="005E1C90">
        <w:rPr>
          <w:rFonts w:ascii="Times New Roman" w:eastAsia="Times New Roman" w:hAnsi="Times New Roman" w:cs="Times New Roman"/>
          <w:sz w:val="24"/>
          <w:szCs w:val="24"/>
          <w:lang w:eastAsia="et-EE"/>
        </w:rPr>
        <w:t>e 1</w:t>
      </w:r>
      <w:r w:rsidRPr="005E1C90">
        <w:rPr>
          <w:rFonts w:ascii="Times New Roman" w:eastAsia="Times New Roman" w:hAnsi="Times New Roman" w:cs="Times New Roman"/>
          <w:sz w:val="24"/>
          <w:szCs w:val="24"/>
          <w:vertAlign w:val="superscript"/>
          <w:lang w:eastAsia="et-EE"/>
        </w:rPr>
        <w:t>1</w:t>
      </w:r>
      <w:r w:rsidRPr="005E1C90">
        <w:rPr>
          <w:rFonts w:ascii="Times New Roman" w:eastAsia="Times New Roman" w:hAnsi="Times New Roman" w:cs="Times New Roman"/>
          <w:sz w:val="24"/>
          <w:szCs w:val="24"/>
          <w:lang w:eastAsia="et-EE"/>
        </w:rPr>
        <w:t xml:space="preserve"> või 1</w:t>
      </w:r>
      <w:r w:rsidRPr="005E1C90">
        <w:rPr>
          <w:rFonts w:ascii="Times New Roman" w:eastAsia="Times New Roman" w:hAnsi="Times New Roman" w:cs="Times New Roman"/>
          <w:sz w:val="24"/>
          <w:szCs w:val="24"/>
          <w:vertAlign w:val="superscript"/>
          <w:lang w:eastAsia="et-EE"/>
        </w:rPr>
        <w:t>2</w:t>
      </w:r>
      <w:r w:rsidRPr="005E1C90">
        <w:rPr>
          <w:rFonts w:ascii="Times New Roman" w:eastAsia="Times New Roman" w:hAnsi="Times New Roman" w:cs="Times New Roman"/>
          <w:sz w:val="24"/>
          <w:szCs w:val="24"/>
          <w:lang w:eastAsia="et-EE"/>
        </w:rPr>
        <w:t xml:space="preserve"> kohaselt iseseisvalt</w:t>
      </w:r>
      <w:r>
        <w:rPr>
          <w:rFonts w:ascii="Times New Roman" w:eastAsia="Times New Roman" w:hAnsi="Times New Roman" w:cs="Times New Roman"/>
          <w:sz w:val="24"/>
          <w:szCs w:val="24"/>
          <w:lang w:eastAsia="et-EE"/>
        </w:rPr>
        <w:t>;</w:t>
      </w:r>
      <w:r w:rsidRPr="005E1C90">
        <w:rPr>
          <w:rFonts w:ascii="Times New Roman" w:eastAsia="Times New Roman" w:hAnsi="Times New Roman" w:cs="Times New Roman"/>
          <w:sz w:val="24"/>
          <w:szCs w:val="24"/>
          <w:lang w:eastAsia="et-EE"/>
        </w:rPr>
        <w:t>“;</w:t>
      </w:r>
    </w:p>
    <w:p w14:paraId="531E36CE" w14:textId="77777777" w:rsidR="000A385F" w:rsidRPr="00670C76" w:rsidRDefault="000A385F" w:rsidP="000A385F">
      <w:pPr>
        <w:pStyle w:val="Vahedeta"/>
        <w:jc w:val="both"/>
        <w:rPr>
          <w:rFonts w:ascii="Times New Roman" w:eastAsia="Times New Roman" w:hAnsi="Times New Roman" w:cs="Times New Roman"/>
          <w:sz w:val="24"/>
          <w:szCs w:val="24"/>
          <w:lang w:eastAsia="et-EE"/>
        </w:rPr>
      </w:pPr>
    </w:p>
    <w:p w14:paraId="492967E9" w14:textId="77777777" w:rsidR="000A385F" w:rsidRPr="003C7878" w:rsidRDefault="000A385F" w:rsidP="000A385F">
      <w:pPr>
        <w:pStyle w:val="Vahedeta"/>
        <w:jc w:val="both"/>
        <w:rPr>
          <w:rFonts w:ascii="Times New Roman" w:hAnsi="Times New Roman" w:cs="Times New Roman"/>
          <w:sz w:val="24"/>
          <w:szCs w:val="24"/>
        </w:rPr>
      </w:pPr>
      <w:r w:rsidRPr="00617A8D">
        <w:rPr>
          <w:rFonts w:ascii="Times New Roman" w:eastAsia="Times New Roman" w:hAnsi="Times New Roman" w:cs="Times New Roman"/>
          <w:b/>
          <w:bCs/>
          <w:sz w:val="24"/>
          <w:szCs w:val="24"/>
          <w:lang w:eastAsia="et-EE"/>
        </w:rPr>
        <w:t>3)</w:t>
      </w:r>
      <w:r w:rsidRPr="00617A8D">
        <w:rPr>
          <w:rFonts w:ascii="Times New Roman" w:eastAsia="Times New Roman" w:hAnsi="Times New Roman" w:cs="Times New Roman"/>
          <w:sz w:val="24"/>
          <w:szCs w:val="24"/>
          <w:lang w:eastAsia="et-EE"/>
        </w:rPr>
        <w:t xml:space="preserve"> paragrahvi 5 täiendatakse lõikega 5 </w:t>
      </w:r>
      <w:r w:rsidRPr="00617A8D">
        <w:rPr>
          <w:rFonts w:ascii="Times New Roman" w:hAnsi="Times New Roman" w:cs="Times New Roman"/>
          <w:sz w:val="24"/>
          <w:szCs w:val="24"/>
        </w:rPr>
        <w:t>järgmises sõnastuses:</w:t>
      </w:r>
    </w:p>
    <w:p w14:paraId="54842A3D" w14:textId="77777777" w:rsidR="000A385F" w:rsidRPr="00617A8D" w:rsidRDefault="000A385F" w:rsidP="000A385F">
      <w:pPr>
        <w:pStyle w:val="Vahedeta"/>
        <w:jc w:val="both"/>
        <w:rPr>
          <w:rFonts w:ascii="Times New Roman" w:hAnsi="Times New Roman" w:cs="Times New Roman"/>
          <w:sz w:val="24"/>
          <w:szCs w:val="24"/>
        </w:rPr>
      </w:pPr>
    </w:p>
    <w:p w14:paraId="6D5542C5" w14:textId="77777777" w:rsidR="000A385F" w:rsidRDefault="000A385F" w:rsidP="000A385F">
      <w:pPr>
        <w:pStyle w:val="Vahedeta"/>
        <w:jc w:val="both"/>
        <w:rPr>
          <w:rFonts w:ascii="Times New Roman" w:hAnsi="Times New Roman" w:cs="Times New Roman"/>
          <w:sz w:val="24"/>
          <w:szCs w:val="24"/>
        </w:rPr>
      </w:pPr>
      <w:r w:rsidRPr="000A381A">
        <w:rPr>
          <w:rFonts w:ascii="Times New Roman" w:hAnsi="Times New Roman" w:cs="Times New Roman"/>
          <w:sz w:val="24"/>
          <w:szCs w:val="24"/>
        </w:rPr>
        <w:t>„</w:t>
      </w:r>
      <w:bookmarkStart w:id="10" w:name="_Hlk178159922"/>
      <w:r w:rsidRPr="000A381A">
        <w:rPr>
          <w:rFonts w:ascii="Times New Roman" w:hAnsi="Times New Roman" w:cs="Times New Roman"/>
          <w:sz w:val="24"/>
          <w:szCs w:val="24"/>
        </w:rPr>
        <w:t>(</w:t>
      </w:r>
      <w:r w:rsidRPr="000A381A">
        <w:rPr>
          <w:rFonts w:ascii="Times New Roman" w:eastAsia="Times New Roman" w:hAnsi="Times New Roman" w:cs="Times New Roman"/>
          <w:sz w:val="24"/>
          <w:szCs w:val="24"/>
          <w:lang w:eastAsia="et-EE"/>
        </w:rPr>
        <w:t>5</w:t>
      </w:r>
      <w:r w:rsidRPr="000A381A">
        <w:rPr>
          <w:rFonts w:ascii="Times New Roman" w:hAnsi="Times New Roman" w:cs="Times New Roman"/>
          <w:sz w:val="24"/>
          <w:szCs w:val="24"/>
        </w:rPr>
        <w:t xml:space="preserve">) Kui </w:t>
      </w:r>
      <w:bookmarkStart w:id="11" w:name="_Hlk178165217"/>
      <w:r w:rsidRPr="000A381A">
        <w:rPr>
          <w:rFonts w:ascii="Times New Roman" w:hAnsi="Times New Roman" w:cs="Times New Roman"/>
          <w:sz w:val="24"/>
          <w:szCs w:val="24"/>
        </w:rPr>
        <w:t xml:space="preserve">ühendus terminalseadmega ohustab </w:t>
      </w:r>
      <w:bookmarkStart w:id="12" w:name="_Hlk178160601"/>
      <w:r w:rsidRPr="000A381A">
        <w:rPr>
          <w:rFonts w:ascii="Times New Roman" w:hAnsi="Times New Roman" w:cs="Times New Roman"/>
          <w:sz w:val="24"/>
          <w:szCs w:val="24"/>
        </w:rPr>
        <w:t>hädaabiteate menetlemise toimepidevust</w:t>
      </w:r>
      <w:bookmarkEnd w:id="11"/>
      <w:r w:rsidRPr="000A381A">
        <w:rPr>
          <w:rFonts w:ascii="Times New Roman" w:hAnsi="Times New Roman" w:cs="Times New Roman"/>
          <w:sz w:val="24"/>
          <w:szCs w:val="24"/>
        </w:rPr>
        <w:t>, võib Häirekeskus rakendada selle suhtes ooteaega</w:t>
      </w:r>
      <w:bookmarkEnd w:id="12"/>
      <w:r w:rsidRPr="000A381A">
        <w:rPr>
          <w:rFonts w:ascii="Times New Roman" w:hAnsi="Times New Roman" w:cs="Times New Roman"/>
          <w:sz w:val="24"/>
          <w:szCs w:val="24"/>
        </w:rPr>
        <w:t>.“;</w:t>
      </w:r>
    </w:p>
    <w:bookmarkEnd w:id="10"/>
    <w:p w14:paraId="7AEF6CE2" w14:textId="77777777" w:rsidR="000A385F" w:rsidRDefault="000A385F" w:rsidP="000A385F">
      <w:pPr>
        <w:pStyle w:val="Vahedeta"/>
        <w:jc w:val="both"/>
        <w:rPr>
          <w:rFonts w:ascii="Times New Roman" w:hAnsi="Times New Roman" w:cs="Times New Roman"/>
          <w:sz w:val="24"/>
          <w:szCs w:val="24"/>
        </w:rPr>
      </w:pPr>
    </w:p>
    <w:p w14:paraId="4E311AE7" w14:textId="41DA849D"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4)</w:t>
      </w:r>
      <w:r w:rsidRPr="00595CE8">
        <w:rPr>
          <w:rFonts w:ascii="Times New Roman" w:eastAsia="Times New Roman" w:hAnsi="Times New Roman" w:cs="Times New Roman"/>
          <w:sz w:val="24"/>
          <w:szCs w:val="24"/>
          <w:lang w:eastAsia="et-EE"/>
        </w:rPr>
        <w:t xml:space="preserve"> paragrahvi 9 lõiget 1 täiendatakse punkti</w:t>
      </w:r>
      <w:r w:rsidR="001D7D51" w:rsidRPr="00595CE8">
        <w:rPr>
          <w:rFonts w:ascii="Times New Roman" w:eastAsia="Times New Roman" w:hAnsi="Times New Roman" w:cs="Times New Roman"/>
          <w:sz w:val="24"/>
          <w:szCs w:val="24"/>
          <w:lang w:eastAsia="et-EE"/>
        </w:rPr>
        <w:t>de</w:t>
      </w:r>
      <w:r w:rsidRPr="00595CE8">
        <w:rPr>
          <w:rFonts w:ascii="Times New Roman" w:eastAsia="Times New Roman" w:hAnsi="Times New Roman" w:cs="Times New Roman"/>
          <w:sz w:val="24"/>
          <w:szCs w:val="24"/>
          <w:lang w:eastAsia="et-EE"/>
        </w:rPr>
        <w:t>ga 6</w:t>
      </w:r>
      <w:r w:rsidR="00A8325F">
        <w:rPr>
          <w:rFonts w:ascii="Times New Roman" w:eastAsia="Times New Roman" w:hAnsi="Times New Roman" w:cs="Times New Roman"/>
          <w:sz w:val="24"/>
          <w:szCs w:val="24"/>
          <w:lang w:eastAsia="et-EE"/>
        </w:rPr>
        <w:t xml:space="preserve"> </w:t>
      </w:r>
      <w:r w:rsidR="005A18E5">
        <w:rPr>
          <w:rFonts w:ascii="Times New Roman" w:eastAsia="Times New Roman" w:hAnsi="Times New Roman" w:cs="Times New Roman"/>
          <w:sz w:val="24"/>
          <w:szCs w:val="24"/>
          <w:lang w:eastAsia="et-EE"/>
        </w:rPr>
        <w:t xml:space="preserve">ja </w:t>
      </w:r>
      <w:r w:rsidR="001D7D51" w:rsidRPr="00595CE8">
        <w:rPr>
          <w:rFonts w:ascii="Times New Roman" w:eastAsia="Times New Roman" w:hAnsi="Times New Roman" w:cs="Times New Roman"/>
          <w:sz w:val="24"/>
          <w:szCs w:val="24"/>
          <w:lang w:eastAsia="et-EE"/>
        </w:rPr>
        <w:t>7</w:t>
      </w:r>
      <w:r w:rsidRPr="00595CE8">
        <w:rPr>
          <w:rFonts w:ascii="Times New Roman" w:eastAsia="Times New Roman" w:hAnsi="Times New Roman" w:cs="Times New Roman"/>
          <w:sz w:val="24"/>
          <w:szCs w:val="24"/>
          <w:lang w:eastAsia="et-EE"/>
        </w:rPr>
        <w:t xml:space="preserve"> järgmises sõnastuses:</w:t>
      </w:r>
    </w:p>
    <w:p w14:paraId="4CE1F30C"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5080F616" w14:textId="61E84A7C" w:rsidR="001D7D51"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„6) </w:t>
      </w:r>
      <w:r w:rsidR="00541F91" w:rsidRPr="00595CE8">
        <w:rPr>
          <w:rFonts w:ascii="Times New Roman" w:eastAsia="Times New Roman" w:hAnsi="Times New Roman" w:cs="Times New Roman"/>
          <w:sz w:val="24"/>
          <w:szCs w:val="24"/>
          <w:lang w:eastAsia="et-EE"/>
        </w:rPr>
        <w:t xml:space="preserve">hädaolukorra seaduse § 16 </w:t>
      </w:r>
      <w:r w:rsidR="00C279B5" w:rsidRPr="00595CE8">
        <w:rPr>
          <w:rFonts w:ascii="Times New Roman" w:eastAsia="Times New Roman" w:hAnsi="Times New Roman" w:cs="Times New Roman"/>
          <w:sz w:val="24"/>
          <w:szCs w:val="24"/>
          <w:lang w:eastAsia="et-EE"/>
        </w:rPr>
        <w:t xml:space="preserve">lõikes 2 </w:t>
      </w:r>
      <w:commentRangeStart w:id="13"/>
      <w:del w:id="14" w:author="Mari Koik - JUSTDIGI" w:date="2025-11-14T13:13:00Z" w16du:dateUtc="2025-11-14T11:13:00Z">
        <w:r w:rsidR="00541F91" w:rsidRPr="00595CE8" w:rsidDel="009F4398">
          <w:rPr>
            <w:rFonts w:ascii="Times New Roman" w:eastAsia="Times New Roman" w:hAnsi="Times New Roman" w:cs="Times New Roman"/>
            <w:sz w:val="24"/>
            <w:szCs w:val="24"/>
            <w:lang w:eastAsia="et-EE"/>
          </w:rPr>
          <w:delText xml:space="preserve">sätestatud </w:delText>
        </w:r>
      </w:del>
      <w:bookmarkStart w:id="15" w:name="_Hlk207188113"/>
      <w:ins w:id="16" w:author="Mari Koik - JUSTDIGI" w:date="2025-11-14T13:13:00Z" w16du:dateUtc="2025-11-14T11:13:00Z">
        <w:r w:rsidR="009F4398">
          <w:rPr>
            <w:rFonts w:ascii="Times New Roman" w:eastAsia="Times New Roman" w:hAnsi="Times New Roman" w:cs="Times New Roman"/>
            <w:sz w:val="24"/>
            <w:szCs w:val="24"/>
            <w:lang w:eastAsia="et-EE"/>
          </w:rPr>
          <w:t>määratle</w:t>
        </w:r>
        <w:r w:rsidR="009F4398" w:rsidRPr="00595CE8">
          <w:rPr>
            <w:rFonts w:ascii="Times New Roman" w:eastAsia="Times New Roman" w:hAnsi="Times New Roman" w:cs="Times New Roman"/>
            <w:sz w:val="24"/>
            <w:szCs w:val="24"/>
            <w:lang w:eastAsia="et-EE"/>
          </w:rPr>
          <w:t xml:space="preserve">tud </w:t>
        </w:r>
      </w:ins>
      <w:commentRangeEnd w:id="13"/>
      <w:ins w:id="17" w:author="Mari Koik - JUSTDIGI" w:date="2025-11-14T16:33:00Z" w16du:dateUtc="2025-11-14T14:33:00Z">
        <w:r w:rsidR="009E5FEE">
          <w:rPr>
            <w:rStyle w:val="Kommentaariviide"/>
          </w:rPr>
          <w:commentReference w:id="13"/>
        </w:r>
      </w:ins>
      <w:r w:rsidR="00833D42" w:rsidRPr="00595CE8">
        <w:rPr>
          <w:rFonts w:ascii="Times New Roman" w:eastAsia="Times New Roman" w:hAnsi="Times New Roman" w:cs="Times New Roman"/>
          <w:sz w:val="24"/>
          <w:szCs w:val="24"/>
          <w:lang w:eastAsia="et-EE"/>
        </w:rPr>
        <w:t xml:space="preserve">ulatusliku evakuatsiooniga seotud andmeid, et </w:t>
      </w:r>
      <w:r w:rsidR="00342EF1" w:rsidRPr="00595CE8">
        <w:rPr>
          <w:rFonts w:ascii="Times New Roman" w:eastAsia="Times New Roman" w:hAnsi="Times New Roman" w:cs="Times New Roman"/>
          <w:sz w:val="24"/>
          <w:szCs w:val="24"/>
          <w:lang w:eastAsia="et-EE"/>
        </w:rPr>
        <w:t>selgitada välja isikud, kes vajavad evakuatsioonikohta</w:t>
      </w:r>
      <w:r w:rsidR="00541F91" w:rsidRPr="00595CE8">
        <w:rPr>
          <w:rFonts w:ascii="Times New Roman" w:eastAsia="Times New Roman" w:hAnsi="Times New Roman" w:cs="Times New Roman"/>
          <w:sz w:val="24"/>
          <w:szCs w:val="24"/>
          <w:lang w:eastAsia="et-EE"/>
        </w:rPr>
        <w:t>;</w:t>
      </w:r>
      <w:bookmarkEnd w:id="15"/>
    </w:p>
    <w:p w14:paraId="1335F91D" w14:textId="7EF4B5F1" w:rsidR="000A385F" w:rsidRPr="00595CE8" w:rsidRDefault="001D7D51"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7) </w:t>
      </w:r>
      <w:r w:rsidR="000A385F" w:rsidRPr="00595CE8">
        <w:rPr>
          <w:rFonts w:ascii="Times New Roman" w:eastAsia="Times New Roman" w:hAnsi="Times New Roman" w:cs="Times New Roman"/>
          <w:sz w:val="24"/>
          <w:szCs w:val="24"/>
          <w:lang w:eastAsia="et-EE"/>
        </w:rPr>
        <w:t xml:space="preserve">käesoleva lõike punktides </w:t>
      </w:r>
      <w:bookmarkStart w:id="18" w:name="_Hlk178165440"/>
      <w:r w:rsidR="000A385F" w:rsidRPr="00595CE8">
        <w:rPr>
          <w:rFonts w:ascii="Times New Roman" w:eastAsia="Times New Roman" w:hAnsi="Times New Roman" w:cs="Times New Roman"/>
          <w:sz w:val="24"/>
          <w:szCs w:val="24"/>
          <w:lang w:eastAsia="et-EE"/>
        </w:rPr>
        <w:t>1</w:t>
      </w:r>
      <w:bookmarkStart w:id="19" w:name="_Hlk205372010"/>
      <w:r w:rsidR="000A385F" w:rsidRPr="00595CE8">
        <w:rPr>
          <w:rFonts w:ascii="Times New Roman" w:eastAsia="Times New Roman" w:hAnsi="Times New Roman" w:cs="Times New Roman"/>
          <w:sz w:val="24"/>
          <w:szCs w:val="24"/>
          <w:lang w:eastAsia="et-EE"/>
        </w:rPr>
        <w:t>–</w:t>
      </w:r>
      <w:bookmarkEnd w:id="19"/>
      <w:r w:rsidR="000A385F" w:rsidRPr="00595CE8">
        <w:rPr>
          <w:rFonts w:ascii="Times New Roman" w:eastAsia="Times New Roman" w:hAnsi="Times New Roman" w:cs="Times New Roman"/>
          <w:sz w:val="24"/>
          <w:szCs w:val="24"/>
          <w:lang w:eastAsia="et-EE"/>
        </w:rPr>
        <w:t xml:space="preserve">5 </w:t>
      </w:r>
      <w:bookmarkEnd w:id="18"/>
      <w:r w:rsidR="000A385F" w:rsidRPr="00595CE8">
        <w:rPr>
          <w:rFonts w:ascii="Times New Roman" w:eastAsia="Times New Roman" w:hAnsi="Times New Roman" w:cs="Times New Roman"/>
          <w:sz w:val="24"/>
          <w:szCs w:val="24"/>
          <w:lang w:eastAsia="et-EE"/>
        </w:rPr>
        <w:t>nimetatud andmeid, et koostada Päästeameti ülesannetega seotud analüüse</w:t>
      </w:r>
      <w:r w:rsidR="00DF038D" w:rsidRPr="00595CE8">
        <w:rPr>
          <w:rFonts w:ascii="Times New Roman" w:eastAsia="Times New Roman" w:hAnsi="Times New Roman" w:cs="Times New Roman"/>
          <w:sz w:val="24"/>
          <w:szCs w:val="24"/>
          <w:lang w:eastAsia="et-EE"/>
        </w:rPr>
        <w:t xml:space="preserve"> ja statistikat</w:t>
      </w:r>
      <w:r w:rsidR="000A385F" w:rsidRPr="00595CE8">
        <w:rPr>
          <w:rFonts w:ascii="Times New Roman" w:eastAsia="Times New Roman" w:hAnsi="Times New Roman" w:cs="Times New Roman"/>
          <w:sz w:val="24"/>
          <w:szCs w:val="24"/>
          <w:lang w:eastAsia="et-EE"/>
        </w:rPr>
        <w:t>.“;</w:t>
      </w:r>
    </w:p>
    <w:p w14:paraId="5C353C6F" w14:textId="77777777" w:rsidR="00342EF1" w:rsidRPr="00595CE8" w:rsidRDefault="00342EF1" w:rsidP="000A385F">
      <w:pPr>
        <w:pStyle w:val="Vahedeta"/>
        <w:jc w:val="both"/>
        <w:rPr>
          <w:rFonts w:ascii="Times New Roman" w:eastAsia="Times New Roman" w:hAnsi="Times New Roman" w:cs="Times New Roman"/>
          <w:sz w:val="24"/>
          <w:szCs w:val="24"/>
          <w:lang w:eastAsia="et-EE"/>
        </w:rPr>
      </w:pPr>
    </w:p>
    <w:p w14:paraId="31133589"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5)</w:t>
      </w:r>
      <w:r w:rsidRPr="00595CE8">
        <w:rPr>
          <w:rFonts w:ascii="Times New Roman" w:eastAsia="Times New Roman" w:hAnsi="Times New Roman" w:cs="Times New Roman"/>
          <w:sz w:val="24"/>
          <w:szCs w:val="24"/>
          <w:lang w:eastAsia="et-EE"/>
        </w:rPr>
        <w:t xml:space="preserve"> paragrahvi 9 täiendatakse lõikega 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xml:space="preserve"> järgmises sõnastuses:</w:t>
      </w:r>
    </w:p>
    <w:p w14:paraId="48F985D6"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27903E02"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bookmarkStart w:id="20" w:name="_Hlk162524624"/>
      <w:bookmarkStart w:id="21" w:name="_Hlk200620667"/>
      <w:r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Päästeinfosüsteemis töödeldakse järgmisi isikuandmeid:</w:t>
      </w:r>
    </w:p>
    <w:p w14:paraId="63A78F57" w14:textId="0DFBCEB9"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22" w:name="_Hlk176854524"/>
      <w:r w:rsidRPr="00595CE8">
        <w:rPr>
          <w:rFonts w:ascii="Times New Roman" w:eastAsia="Times New Roman" w:hAnsi="Times New Roman" w:cs="Times New Roman"/>
          <w:sz w:val="24"/>
          <w:szCs w:val="24"/>
          <w:lang w:eastAsia="et-EE"/>
        </w:rPr>
        <w:t>Päästeameti ülesande täitja ja ülesande täitmisse kaasatud isiku üldandmed</w:t>
      </w:r>
      <w:bookmarkEnd w:id="22"/>
      <w:r w:rsidR="00892DFE" w:rsidRPr="00595CE8">
        <w:rPr>
          <w:rFonts w:ascii="Times New Roman" w:eastAsia="Times New Roman" w:hAnsi="Times New Roman" w:cs="Times New Roman"/>
          <w:sz w:val="24"/>
          <w:szCs w:val="24"/>
          <w:lang w:eastAsia="et-EE"/>
        </w:rPr>
        <w:t xml:space="preserve"> ja </w:t>
      </w:r>
      <w:commentRangeStart w:id="23"/>
      <w:r w:rsidR="00892DFE" w:rsidRPr="00595CE8">
        <w:rPr>
          <w:rFonts w:ascii="Times New Roman" w:eastAsia="Times New Roman" w:hAnsi="Times New Roman" w:cs="Times New Roman"/>
          <w:sz w:val="24"/>
          <w:szCs w:val="24"/>
          <w:lang w:eastAsia="et-EE"/>
        </w:rPr>
        <w:t>teenistuskoh</w:t>
      </w:r>
      <w:ins w:id="24" w:author="Mari Koik - JUSTDIGI" w:date="2025-11-11T15:01:00Z" w16du:dateUtc="2025-11-11T13:01:00Z">
        <w:r w:rsidR="00DE2E43">
          <w:rPr>
            <w:rFonts w:ascii="Times New Roman" w:eastAsia="Times New Roman" w:hAnsi="Times New Roman" w:cs="Times New Roman"/>
            <w:sz w:val="24"/>
            <w:szCs w:val="24"/>
            <w:lang w:eastAsia="et-EE"/>
          </w:rPr>
          <w:t>t</w:t>
        </w:r>
      </w:ins>
      <w:commentRangeEnd w:id="23"/>
      <w:ins w:id="25" w:author="Mari Koik - JUSTDIGI" w:date="2025-11-14T13:03:00Z" w16du:dateUtc="2025-11-14T11:03:00Z">
        <w:r w:rsidR="00212A7C">
          <w:rPr>
            <w:rStyle w:val="Kommentaariviide"/>
          </w:rPr>
          <w:commentReference w:id="23"/>
        </w:r>
      </w:ins>
      <w:del w:id="26" w:author="Mari Koik - JUSTDIGI" w:date="2025-11-11T15:01:00Z" w16du:dateUtc="2025-11-11T13:01:00Z">
        <w:r w:rsidR="00892DFE" w:rsidRPr="00595CE8" w:rsidDel="00DE2E43">
          <w:rPr>
            <w:rFonts w:ascii="Times New Roman" w:eastAsia="Times New Roman" w:hAnsi="Times New Roman" w:cs="Times New Roman"/>
            <w:sz w:val="24"/>
            <w:szCs w:val="24"/>
            <w:lang w:eastAsia="et-EE"/>
          </w:rPr>
          <w:delText>a andmed</w:delText>
        </w:r>
      </w:del>
      <w:r w:rsidRPr="00595CE8">
        <w:rPr>
          <w:rFonts w:ascii="Times New Roman" w:eastAsia="Times New Roman" w:hAnsi="Times New Roman" w:cs="Times New Roman"/>
          <w:sz w:val="24"/>
          <w:szCs w:val="24"/>
          <w:lang w:eastAsia="et-EE"/>
        </w:rPr>
        <w:t>;</w:t>
      </w:r>
    </w:p>
    <w:p w14:paraId="2CCA4B85" w14:textId="4402A7C0" w:rsidR="00CC6970"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27" w:name="_Hlk176854539"/>
      <w:r w:rsidRPr="00595CE8">
        <w:rPr>
          <w:rFonts w:ascii="Times New Roman" w:eastAsia="Times New Roman" w:hAnsi="Times New Roman" w:cs="Times New Roman"/>
          <w:sz w:val="24"/>
          <w:szCs w:val="24"/>
          <w:lang w:eastAsia="et-EE"/>
        </w:rPr>
        <w:t>päästesündmuse</w:t>
      </w:r>
      <w:r w:rsidR="00751E69" w:rsidRPr="00595CE8">
        <w:rPr>
          <w:rFonts w:ascii="Times New Roman" w:eastAsia="Times New Roman" w:hAnsi="Times New Roman" w:cs="Times New Roman"/>
          <w:sz w:val="24"/>
          <w:szCs w:val="24"/>
          <w:lang w:eastAsia="et-EE"/>
        </w:rPr>
        <w:t>ga seotud isiku</w:t>
      </w:r>
      <w:r w:rsidRPr="00595CE8">
        <w:rPr>
          <w:rFonts w:ascii="Times New Roman" w:eastAsia="Times New Roman" w:hAnsi="Times New Roman" w:cs="Times New Roman"/>
          <w:sz w:val="24"/>
          <w:szCs w:val="24"/>
          <w:lang w:eastAsia="et-EE"/>
        </w:rPr>
        <w:t xml:space="preserve"> </w:t>
      </w:r>
      <w:r w:rsidR="00751E69" w:rsidRPr="00595CE8">
        <w:rPr>
          <w:rFonts w:ascii="Times New Roman" w:eastAsia="Times New Roman" w:hAnsi="Times New Roman" w:cs="Times New Roman"/>
          <w:sz w:val="24"/>
          <w:szCs w:val="24"/>
          <w:lang w:eastAsia="et-EE"/>
        </w:rPr>
        <w:t>üldandmed</w:t>
      </w:r>
      <w:r w:rsidR="008E3616" w:rsidRPr="00595CE8">
        <w:rPr>
          <w:rFonts w:ascii="Times New Roman" w:eastAsia="Times New Roman" w:hAnsi="Times New Roman" w:cs="Times New Roman"/>
          <w:sz w:val="24"/>
          <w:szCs w:val="24"/>
          <w:lang w:eastAsia="et-EE"/>
        </w:rPr>
        <w:t xml:space="preserve"> ja</w:t>
      </w:r>
      <w:r w:rsidR="00CC6970" w:rsidRPr="00595CE8">
        <w:rPr>
          <w:rFonts w:ascii="Times New Roman" w:eastAsia="Times New Roman" w:hAnsi="Times New Roman" w:cs="Times New Roman"/>
          <w:sz w:val="24"/>
          <w:szCs w:val="24"/>
          <w:lang w:eastAsia="et-EE"/>
        </w:rPr>
        <w:t xml:space="preserve"> </w:t>
      </w:r>
      <w:r w:rsidR="00751E69" w:rsidRPr="00595CE8">
        <w:rPr>
          <w:rFonts w:ascii="Times New Roman" w:eastAsia="Times New Roman" w:hAnsi="Times New Roman" w:cs="Times New Roman"/>
          <w:sz w:val="24"/>
          <w:szCs w:val="24"/>
          <w:lang w:eastAsia="et-EE"/>
        </w:rPr>
        <w:t>teenistuskoh</w:t>
      </w:r>
      <w:ins w:id="28" w:author="Mari Koik - JUSTDIGI" w:date="2025-11-11T15:01:00Z" w16du:dateUtc="2025-11-11T13:01:00Z">
        <w:r w:rsidR="00DE2E43">
          <w:rPr>
            <w:rFonts w:ascii="Times New Roman" w:eastAsia="Times New Roman" w:hAnsi="Times New Roman" w:cs="Times New Roman"/>
            <w:sz w:val="24"/>
            <w:szCs w:val="24"/>
            <w:lang w:eastAsia="et-EE"/>
          </w:rPr>
          <w:t>t</w:t>
        </w:r>
      </w:ins>
      <w:del w:id="29" w:author="Mari Koik - JUSTDIGI" w:date="2025-11-11T15:01:00Z" w16du:dateUtc="2025-11-11T13:01:00Z">
        <w:r w:rsidR="00751E69" w:rsidRPr="00595CE8" w:rsidDel="00DE2E43">
          <w:rPr>
            <w:rFonts w:ascii="Times New Roman" w:eastAsia="Times New Roman" w:hAnsi="Times New Roman" w:cs="Times New Roman"/>
            <w:sz w:val="24"/>
            <w:szCs w:val="24"/>
            <w:lang w:eastAsia="et-EE"/>
          </w:rPr>
          <w:delText>a andmed</w:delText>
        </w:r>
      </w:del>
      <w:r w:rsidR="008E3616" w:rsidRPr="00595CE8">
        <w:rPr>
          <w:rFonts w:ascii="Times New Roman" w:eastAsia="Times New Roman" w:hAnsi="Times New Roman" w:cs="Times New Roman"/>
          <w:sz w:val="24"/>
          <w:szCs w:val="24"/>
          <w:lang w:eastAsia="et-EE"/>
        </w:rPr>
        <w:t>;</w:t>
      </w:r>
    </w:p>
    <w:p w14:paraId="7B19C37B" w14:textId="14A5065C" w:rsidR="008E3616" w:rsidRPr="00595CE8" w:rsidRDefault="008E3616"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päästesündmuse põhjustaja üldandmed ja sotsiaal</w:t>
      </w:r>
      <w:ins w:id="30" w:author="Mari Koik - JUSTDIGI" w:date="2025-11-11T15:01:00Z" w16du:dateUtc="2025-11-11T13:01:00Z">
        <w:r w:rsidR="00E209AB">
          <w:rPr>
            <w:rFonts w:ascii="Times New Roman" w:eastAsia="Times New Roman" w:hAnsi="Times New Roman" w:cs="Times New Roman"/>
            <w:sz w:val="24"/>
            <w:szCs w:val="24"/>
            <w:lang w:eastAsia="et-EE"/>
          </w:rPr>
          <w:t>n</w:t>
        </w:r>
      </w:ins>
      <w:del w:id="31" w:author="Mari Koik - JUSTDIGI" w:date="2025-11-11T15:01:00Z" w16du:dateUtc="2025-11-11T13:01:00Z">
        <w:r w:rsidRPr="00595CE8" w:rsidDel="00E209AB">
          <w:rPr>
            <w:rFonts w:ascii="Times New Roman" w:eastAsia="Times New Roman" w:hAnsi="Times New Roman" w:cs="Times New Roman"/>
            <w:sz w:val="24"/>
            <w:szCs w:val="24"/>
            <w:lang w:eastAsia="et-EE"/>
          </w:rPr>
          <w:delText>s</w:delText>
        </w:r>
      </w:del>
      <w:r w:rsidRPr="00595CE8">
        <w:rPr>
          <w:rFonts w:ascii="Times New Roman" w:eastAsia="Times New Roman" w:hAnsi="Times New Roman" w:cs="Times New Roman"/>
          <w:sz w:val="24"/>
          <w:szCs w:val="24"/>
          <w:lang w:eastAsia="et-EE"/>
        </w:rPr>
        <w:t>e taust</w:t>
      </w:r>
      <w:del w:id="32" w:author="Mari Koik - JUSTDIGI" w:date="2025-11-11T15:01:00Z" w16du:dateUtc="2025-11-11T13:01:00Z">
        <w:r w:rsidRPr="00595CE8" w:rsidDel="00E209AB">
          <w:rPr>
            <w:rFonts w:ascii="Times New Roman" w:eastAsia="Times New Roman" w:hAnsi="Times New Roman" w:cs="Times New Roman"/>
            <w:sz w:val="24"/>
            <w:szCs w:val="24"/>
            <w:lang w:eastAsia="et-EE"/>
          </w:rPr>
          <w:delText>a andmed</w:delText>
        </w:r>
      </w:del>
      <w:r w:rsidRPr="00595CE8">
        <w:rPr>
          <w:rFonts w:ascii="Times New Roman" w:eastAsia="Times New Roman" w:hAnsi="Times New Roman" w:cs="Times New Roman"/>
          <w:sz w:val="24"/>
          <w:szCs w:val="24"/>
          <w:lang w:eastAsia="et-EE"/>
        </w:rPr>
        <w:t>;</w:t>
      </w:r>
    </w:p>
    <w:p w14:paraId="2E32FAC9" w14:textId="6D75F049" w:rsidR="000A385F" w:rsidRPr="00595CE8" w:rsidRDefault="008E3616"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CC6970" w:rsidRPr="00595CE8">
        <w:rPr>
          <w:rFonts w:ascii="Times New Roman" w:eastAsia="Times New Roman" w:hAnsi="Times New Roman" w:cs="Times New Roman"/>
          <w:sz w:val="24"/>
          <w:szCs w:val="24"/>
          <w:lang w:eastAsia="et-EE"/>
        </w:rPr>
        <w:t xml:space="preserve">) </w:t>
      </w:r>
      <w:r w:rsidR="000A385F" w:rsidRPr="00595CE8">
        <w:rPr>
          <w:rFonts w:ascii="Times New Roman" w:eastAsia="Times New Roman" w:hAnsi="Times New Roman" w:cs="Times New Roman"/>
          <w:sz w:val="24"/>
          <w:szCs w:val="24"/>
          <w:lang w:eastAsia="et-EE"/>
        </w:rPr>
        <w:t>ulatusliku evakuatsiooni</w:t>
      </w:r>
      <w:r w:rsidR="00BE4993">
        <w:rPr>
          <w:rFonts w:ascii="Times New Roman" w:eastAsia="Times New Roman" w:hAnsi="Times New Roman" w:cs="Times New Roman"/>
          <w:sz w:val="24"/>
          <w:szCs w:val="24"/>
          <w:lang w:eastAsia="et-EE"/>
        </w:rPr>
        <w:t xml:space="preserve">ga seotud </w:t>
      </w:r>
      <w:r w:rsidR="000A385F" w:rsidRPr="00595CE8">
        <w:rPr>
          <w:rFonts w:ascii="Times New Roman" w:eastAsia="Times New Roman" w:hAnsi="Times New Roman" w:cs="Times New Roman"/>
          <w:sz w:val="24"/>
          <w:szCs w:val="24"/>
          <w:lang w:eastAsia="et-EE"/>
        </w:rPr>
        <w:t>isiku</w:t>
      </w:r>
      <w:bookmarkEnd w:id="27"/>
      <w:r w:rsidR="00751E69" w:rsidRPr="00595CE8">
        <w:rPr>
          <w:rFonts w:ascii="Times New Roman" w:eastAsia="Times New Roman" w:hAnsi="Times New Roman" w:cs="Times New Roman"/>
          <w:sz w:val="24"/>
          <w:szCs w:val="24"/>
          <w:lang w:eastAsia="et-EE"/>
        </w:rPr>
        <w:t xml:space="preserve"> üldandmed</w:t>
      </w:r>
      <w:r w:rsidR="000A385F" w:rsidRPr="00595CE8">
        <w:rPr>
          <w:rFonts w:ascii="Times New Roman" w:eastAsia="Times New Roman" w:hAnsi="Times New Roman" w:cs="Times New Roman"/>
          <w:sz w:val="24"/>
          <w:szCs w:val="24"/>
          <w:lang w:eastAsia="et-EE"/>
        </w:rPr>
        <w:t>;</w:t>
      </w:r>
    </w:p>
    <w:bookmarkEnd w:id="20"/>
    <w:p w14:paraId="2C76BABD" w14:textId="77777777" w:rsidR="00BC3CA0" w:rsidRPr="00595CE8" w:rsidRDefault="008E3616"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w:t>
      </w:r>
      <w:bookmarkStart w:id="33" w:name="_Hlk176854625"/>
      <w:bookmarkStart w:id="34" w:name="_Hlk176854561"/>
      <w:r w:rsidR="00BC3CA0" w:rsidRPr="00595CE8">
        <w:rPr>
          <w:rFonts w:ascii="Times New Roman" w:eastAsia="Times New Roman" w:hAnsi="Times New Roman" w:cs="Times New Roman"/>
          <w:sz w:val="24"/>
          <w:szCs w:val="24"/>
          <w:lang w:eastAsia="et-EE"/>
        </w:rPr>
        <w:t xml:space="preserve">päästesündmusel hukkunu, vigastatu, päästetu, evakueeritu ja pääsenu </w:t>
      </w:r>
      <w:bookmarkEnd w:id="33"/>
      <w:r w:rsidR="00BC3CA0" w:rsidRPr="00595CE8">
        <w:rPr>
          <w:rFonts w:ascii="Times New Roman" w:eastAsia="Times New Roman" w:hAnsi="Times New Roman" w:cs="Times New Roman"/>
          <w:sz w:val="24"/>
          <w:szCs w:val="24"/>
          <w:lang w:eastAsia="et-EE"/>
        </w:rPr>
        <w:t>üldandmed;</w:t>
      </w:r>
    </w:p>
    <w:p w14:paraId="74CBC65C" w14:textId="245CE4C1" w:rsidR="000A385F" w:rsidRPr="00595CE8" w:rsidRDefault="00BC3CA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lastRenderedPageBreak/>
        <w:t xml:space="preserve">6) </w:t>
      </w:r>
      <w:r w:rsidR="000A385F" w:rsidRPr="00595CE8">
        <w:rPr>
          <w:rFonts w:ascii="Times New Roman" w:eastAsia="Times New Roman" w:hAnsi="Times New Roman" w:cs="Times New Roman"/>
          <w:sz w:val="24"/>
          <w:szCs w:val="24"/>
          <w:lang w:eastAsia="et-EE"/>
        </w:rPr>
        <w:t>päästesündmusel hukkunu</w:t>
      </w:r>
      <w:r w:rsidR="000612EC" w:rsidRPr="00595CE8">
        <w:rPr>
          <w:rFonts w:ascii="Times New Roman" w:eastAsia="Times New Roman" w:hAnsi="Times New Roman" w:cs="Times New Roman"/>
          <w:sz w:val="24"/>
          <w:szCs w:val="24"/>
          <w:lang w:eastAsia="et-EE"/>
        </w:rPr>
        <w:t xml:space="preserve"> ja vigastatu</w:t>
      </w:r>
      <w:r w:rsidR="000A385F" w:rsidRPr="00595CE8">
        <w:rPr>
          <w:rFonts w:ascii="Times New Roman" w:eastAsia="Times New Roman" w:hAnsi="Times New Roman" w:cs="Times New Roman"/>
          <w:sz w:val="24"/>
          <w:szCs w:val="24"/>
          <w:lang w:eastAsia="et-EE"/>
        </w:rPr>
        <w:t xml:space="preserve"> </w:t>
      </w:r>
      <w:r w:rsidR="009E20C7" w:rsidRPr="00595CE8">
        <w:rPr>
          <w:rFonts w:ascii="Times New Roman" w:eastAsia="Times New Roman" w:hAnsi="Times New Roman" w:cs="Times New Roman"/>
          <w:sz w:val="24"/>
          <w:szCs w:val="24"/>
          <w:lang w:eastAsia="et-EE"/>
        </w:rPr>
        <w:t xml:space="preserve">päästesündmusega seotud </w:t>
      </w:r>
      <w:r w:rsidR="000A385F" w:rsidRPr="00595CE8">
        <w:rPr>
          <w:rFonts w:ascii="Times New Roman" w:eastAsia="Times New Roman" w:hAnsi="Times New Roman" w:cs="Times New Roman"/>
          <w:sz w:val="24"/>
          <w:szCs w:val="24"/>
          <w:lang w:eastAsia="et-EE"/>
        </w:rPr>
        <w:t>terviseandmed</w:t>
      </w:r>
      <w:ins w:id="35" w:author="Mari Koik - JUSTDIGI" w:date="2025-11-14T14:25:00Z" w16du:dateUtc="2025-11-14T12:25:00Z">
        <w:r w:rsidR="00E578E8">
          <w:rPr>
            <w:rFonts w:ascii="Times New Roman" w:eastAsia="Times New Roman" w:hAnsi="Times New Roman" w:cs="Times New Roman"/>
            <w:sz w:val="24"/>
            <w:szCs w:val="24"/>
            <w:lang w:eastAsia="et-EE"/>
          </w:rPr>
          <w:t>,</w:t>
        </w:r>
      </w:ins>
      <w:del w:id="36" w:author="Mari Koik - JUSTDIGI" w:date="2025-11-14T14:26:00Z" w16du:dateUtc="2025-11-14T12:26:00Z">
        <w:r w:rsidR="000A385F" w:rsidRPr="00595CE8" w:rsidDel="00E578E8">
          <w:rPr>
            <w:rFonts w:ascii="Times New Roman" w:eastAsia="Times New Roman" w:hAnsi="Times New Roman" w:cs="Times New Roman"/>
            <w:sz w:val="24"/>
            <w:szCs w:val="24"/>
            <w:lang w:eastAsia="et-EE"/>
          </w:rPr>
          <w:delText xml:space="preserve"> ning</w:delText>
        </w:r>
      </w:del>
      <w:r w:rsidR="000A385F" w:rsidRPr="00595CE8">
        <w:rPr>
          <w:rFonts w:ascii="Times New Roman" w:eastAsia="Times New Roman" w:hAnsi="Times New Roman" w:cs="Times New Roman"/>
          <w:sz w:val="24"/>
          <w:szCs w:val="24"/>
          <w:lang w:eastAsia="et-EE"/>
        </w:rPr>
        <w:t xml:space="preserve"> võimaliku päästesündmuse tekkega seotud riskikäitumise </w:t>
      </w:r>
      <w:ins w:id="37" w:author="Mari Koik - JUSTDIGI" w:date="2025-11-11T15:02:00Z" w16du:dateUtc="2025-11-11T13:02:00Z">
        <w:r w:rsidR="00E209AB" w:rsidRPr="00595CE8">
          <w:rPr>
            <w:rFonts w:ascii="Times New Roman" w:eastAsia="Times New Roman" w:hAnsi="Times New Roman" w:cs="Times New Roman"/>
            <w:sz w:val="24"/>
            <w:szCs w:val="24"/>
            <w:lang w:eastAsia="et-EE"/>
          </w:rPr>
          <w:t xml:space="preserve">andmed </w:t>
        </w:r>
      </w:ins>
      <w:del w:id="38" w:author="Mari Koik - JUSTDIGI" w:date="2025-11-14T14:26:00Z" w16du:dateUtc="2025-11-14T12:26:00Z">
        <w:r w:rsidR="000A385F" w:rsidRPr="00595CE8" w:rsidDel="00790F2E">
          <w:rPr>
            <w:rFonts w:ascii="Times New Roman" w:eastAsia="Times New Roman" w:hAnsi="Times New Roman" w:cs="Times New Roman"/>
            <w:sz w:val="24"/>
            <w:szCs w:val="24"/>
            <w:lang w:eastAsia="et-EE"/>
          </w:rPr>
          <w:delText xml:space="preserve">ja </w:delText>
        </w:r>
      </w:del>
      <w:ins w:id="39" w:author="Mari Koik - JUSTDIGI" w:date="2025-11-14T14:26:00Z" w16du:dateUtc="2025-11-14T12:26:00Z">
        <w:r w:rsidR="00790F2E">
          <w:rPr>
            <w:rFonts w:ascii="Times New Roman" w:eastAsia="Times New Roman" w:hAnsi="Times New Roman" w:cs="Times New Roman"/>
            <w:sz w:val="24"/>
            <w:szCs w:val="24"/>
            <w:lang w:eastAsia="et-EE"/>
          </w:rPr>
          <w:t>ning</w:t>
        </w:r>
        <w:r w:rsidR="00790F2E" w:rsidRPr="00595CE8">
          <w:rPr>
            <w:rFonts w:ascii="Times New Roman" w:eastAsia="Times New Roman" w:hAnsi="Times New Roman" w:cs="Times New Roman"/>
            <w:sz w:val="24"/>
            <w:szCs w:val="24"/>
            <w:lang w:eastAsia="et-EE"/>
          </w:rPr>
          <w:t xml:space="preserve"> </w:t>
        </w:r>
      </w:ins>
      <w:r w:rsidR="000A385F" w:rsidRPr="00595CE8">
        <w:rPr>
          <w:rFonts w:ascii="Times New Roman" w:eastAsia="Times New Roman" w:hAnsi="Times New Roman" w:cs="Times New Roman"/>
          <w:sz w:val="24"/>
          <w:szCs w:val="24"/>
          <w:lang w:eastAsia="et-EE"/>
        </w:rPr>
        <w:t>sotsiaal</w:t>
      </w:r>
      <w:ins w:id="40" w:author="Mari Koik - JUSTDIGI" w:date="2025-11-11T15:02:00Z" w16du:dateUtc="2025-11-11T13:02:00Z">
        <w:r w:rsidR="00E209AB">
          <w:rPr>
            <w:rFonts w:ascii="Times New Roman" w:eastAsia="Times New Roman" w:hAnsi="Times New Roman" w:cs="Times New Roman"/>
            <w:sz w:val="24"/>
            <w:szCs w:val="24"/>
            <w:lang w:eastAsia="et-EE"/>
          </w:rPr>
          <w:t>n</w:t>
        </w:r>
      </w:ins>
      <w:del w:id="41" w:author="Mari Koik - JUSTDIGI" w:date="2025-11-11T15:02:00Z" w16du:dateUtc="2025-11-11T13:02:00Z">
        <w:r w:rsidR="000A385F" w:rsidRPr="00595CE8" w:rsidDel="00E209AB">
          <w:rPr>
            <w:rFonts w:ascii="Times New Roman" w:eastAsia="Times New Roman" w:hAnsi="Times New Roman" w:cs="Times New Roman"/>
            <w:sz w:val="24"/>
            <w:szCs w:val="24"/>
            <w:lang w:eastAsia="et-EE"/>
          </w:rPr>
          <w:delText>s</w:delText>
        </w:r>
      </w:del>
      <w:r w:rsidR="000A385F" w:rsidRPr="00595CE8">
        <w:rPr>
          <w:rFonts w:ascii="Times New Roman" w:eastAsia="Times New Roman" w:hAnsi="Times New Roman" w:cs="Times New Roman"/>
          <w:sz w:val="24"/>
          <w:szCs w:val="24"/>
          <w:lang w:eastAsia="et-EE"/>
        </w:rPr>
        <w:t xml:space="preserve">e </w:t>
      </w:r>
      <w:r w:rsidR="00CA6C22" w:rsidRPr="00595CE8">
        <w:rPr>
          <w:rFonts w:ascii="Times New Roman" w:eastAsia="Times New Roman" w:hAnsi="Times New Roman" w:cs="Times New Roman"/>
          <w:sz w:val="24"/>
          <w:szCs w:val="24"/>
          <w:lang w:eastAsia="et-EE"/>
        </w:rPr>
        <w:t>taust</w:t>
      </w:r>
      <w:del w:id="42" w:author="Mari Koik - JUSTDIGI" w:date="2025-11-11T15:02:00Z" w16du:dateUtc="2025-11-11T13:02:00Z">
        <w:r w:rsidR="00CA6C22" w:rsidRPr="00595CE8" w:rsidDel="00E209AB">
          <w:rPr>
            <w:rFonts w:ascii="Times New Roman" w:eastAsia="Times New Roman" w:hAnsi="Times New Roman" w:cs="Times New Roman"/>
            <w:sz w:val="24"/>
            <w:szCs w:val="24"/>
            <w:lang w:eastAsia="et-EE"/>
          </w:rPr>
          <w:delText>a</w:delText>
        </w:r>
        <w:r w:rsidR="000A385F" w:rsidRPr="00595CE8" w:rsidDel="00E209AB">
          <w:rPr>
            <w:rFonts w:ascii="Times New Roman" w:eastAsia="Times New Roman" w:hAnsi="Times New Roman" w:cs="Times New Roman"/>
            <w:sz w:val="24"/>
            <w:szCs w:val="24"/>
            <w:lang w:eastAsia="et-EE"/>
          </w:rPr>
          <w:delText xml:space="preserve"> andmed</w:delText>
        </w:r>
      </w:del>
      <w:bookmarkEnd w:id="34"/>
      <w:r w:rsidR="000A385F" w:rsidRPr="00595CE8">
        <w:rPr>
          <w:rFonts w:ascii="Times New Roman" w:eastAsia="Times New Roman" w:hAnsi="Times New Roman" w:cs="Times New Roman"/>
          <w:sz w:val="24"/>
          <w:szCs w:val="24"/>
          <w:lang w:eastAsia="et-EE"/>
        </w:rPr>
        <w:t>;</w:t>
      </w:r>
    </w:p>
    <w:p w14:paraId="4C3E6E51" w14:textId="538CE2B2" w:rsidR="000A385F" w:rsidRPr="00595CE8" w:rsidRDefault="00BC3CA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7</w:t>
      </w:r>
      <w:r w:rsidR="000A385F" w:rsidRPr="00595CE8">
        <w:rPr>
          <w:rFonts w:ascii="Times New Roman" w:eastAsia="Times New Roman" w:hAnsi="Times New Roman" w:cs="Times New Roman"/>
          <w:sz w:val="24"/>
          <w:szCs w:val="24"/>
          <w:lang w:eastAsia="et-EE"/>
        </w:rPr>
        <w:t xml:space="preserve">) </w:t>
      </w:r>
      <w:bookmarkStart w:id="43" w:name="_Hlk176854583"/>
      <w:commentRangeStart w:id="44"/>
      <w:r w:rsidR="000A385F" w:rsidRPr="00F902F1">
        <w:rPr>
          <w:rFonts w:ascii="Times New Roman" w:eastAsia="Times New Roman" w:hAnsi="Times New Roman" w:cs="Times New Roman"/>
          <w:sz w:val="24"/>
          <w:szCs w:val="24"/>
          <w:lang w:eastAsia="et-EE"/>
        </w:rPr>
        <w:t>vees</w:t>
      </w:r>
      <w:r w:rsidR="000A385F" w:rsidRPr="00595CE8">
        <w:rPr>
          <w:rFonts w:ascii="Times New Roman" w:eastAsia="Times New Roman" w:hAnsi="Times New Roman" w:cs="Times New Roman"/>
          <w:sz w:val="24"/>
          <w:szCs w:val="24"/>
          <w:lang w:eastAsia="et-EE"/>
        </w:rPr>
        <w:t xml:space="preserve"> </w:t>
      </w:r>
      <w:commentRangeEnd w:id="44"/>
      <w:r w:rsidR="00220167">
        <w:rPr>
          <w:rStyle w:val="Kommentaariviide"/>
        </w:rPr>
        <w:commentReference w:id="44"/>
      </w:r>
      <w:r w:rsidR="000A385F" w:rsidRPr="00595CE8">
        <w:rPr>
          <w:rFonts w:ascii="Times New Roman" w:eastAsia="Times New Roman" w:hAnsi="Times New Roman" w:cs="Times New Roman"/>
          <w:sz w:val="24"/>
          <w:szCs w:val="24"/>
          <w:lang w:eastAsia="et-EE"/>
        </w:rPr>
        <w:t xml:space="preserve">uppunu </w:t>
      </w:r>
      <w:ins w:id="45" w:author="Mari Koik - JUSTDIGI" w:date="2025-11-11T15:03:00Z" w16du:dateUtc="2025-11-11T13:03:00Z">
        <w:r w:rsidR="00E56CA5" w:rsidRPr="00595CE8">
          <w:rPr>
            <w:rFonts w:ascii="Times New Roman" w:eastAsia="Times New Roman" w:hAnsi="Times New Roman" w:cs="Times New Roman"/>
            <w:sz w:val="24"/>
            <w:szCs w:val="24"/>
            <w:lang w:eastAsia="et-EE"/>
          </w:rPr>
          <w:t>uppumisega seo</w:t>
        </w:r>
        <w:r w:rsidR="00E56CA5">
          <w:rPr>
            <w:rFonts w:ascii="Times New Roman" w:eastAsia="Times New Roman" w:hAnsi="Times New Roman" w:cs="Times New Roman"/>
            <w:sz w:val="24"/>
            <w:szCs w:val="24"/>
            <w:lang w:eastAsia="et-EE"/>
          </w:rPr>
          <w:t>tud</w:t>
        </w:r>
        <w:r w:rsidR="00E56CA5" w:rsidRPr="00595CE8">
          <w:rPr>
            <w:rFonts w:ascii="Times New Roman" w:eastAsia="Times New Roman" w:hAnsi="Times New Roman" w:cs="Times New Roman"/>
            <w:sz w:val="24"/>
            <w:szCs w:val="24"/>
            <w:lang w:eastAsia="et-EE"/>
          </w:rPr>
          <w:t xml:space="preserve"> </w:t>
        </w:r>
      </w:ins>
      <w:r w:rsidR="000A385F" w:rsidRPr="00595CE8">
        <w:rPr>
          <w:rFonts w:ascii="Times New Roman" w:eastAsia="Times New Roman" w:hAnsi="Times New Roman" w:cs="Times New Roman"/>
          <w:sz w:val="24"/>
          <w:szCs w:val="24"/>
          <w:lang w:eastAsia="et-EE"/>
        </w:rPr>
        <w:t>terviseandmed</w:t>
      </w:r>
      <w:ins w:id="46" w:author="Mari Koik - JUSTDIGI" w:date="2025-11-11T17:58:00Z" w16du:dateUtc="2025-11-11T15:58:00Z">
        <w:r w:rsidR="00C9272B">
          <w:rPr>
            <w:rFonts w:ascii="Times New Roman" w:eastAsia="Times New Roman" w:hAnsi="Times New Roman" w:cs="Times New Roman"/>
            <w:sz w:val="24"/>
            <w:szCs w:val="24"/>
            <w:lang w:eastAsia="et-EE"/>
          </w:rPr>
          <w:t>,</w:t>
        </w:r>
      </w:ins>
      <w:del w:id="47" w:author="Mari Koik - JUSTDIGI" w:date="2025-11-11T17:58:00Z" w16du:dateUtc="2025-11-11T15:58:00Z">
        <w:r w:rsidR="003D5301" w:rsidRPr="00595CE8" w:rsidDel="00C9272B">
          <w:rPr>
            <w:rFonts w:ascii="Times New Roman" w:eastAsia="Times New Roman" w:hAnsi="Times New Roman" w:cs="Times New Roman"/>
            <w:sz w:val="24"/>
            <w:szCs w:val="24"/>
            <w:lang w:eastAsia="et-EE"/>
          </w:rPr>
          <w:delText xml:space="preserve"> </w:delText>
        </w:r>
      </w:del>
      <w:del w:id="48" w:author="Mari Koik - JUSTDIGI" w:date="2025-11-11T15:03:00Z" w16du:dateUtc="2025-11-11T13:03:00Z">
        <w:r w:rsidR="003D5301" w:rsidRPr="00595CE8" w:rsidDel="00E56CA5">
          <w:rPr>
            <w:rFonts w:ascii="Times New Roman" w:eastAsia="Times New Roman" w:hAnsi="Times New Roman" w:cs="Times New Roman"/>
            <w:sz w:val="24"/>
            <w:szCs w:val="24"/>
            <w:lang w:eastAsia="et-EE"/>
          </w:rPr>
          <w:delText xml:space="preserve">seoses uppumisega </w:delText>
        </w:r>
      </w:del>
      <w:del w:id="49" w:author="Mari Koik - JUSTDIGI" w:date="2025-11-11T17:58:00Z" w16du:dateUtc="2025-11-11T15:58:00Z">
        <w:r w:rsidR="000A385F" w:rsidRPr="00595CE8" w:rsidDel="00C9272B">
          <w:rPr>
            <w:rFonts w:ascii="Times New Roman" w:eastAsia="Times New Roman" w:hAnsi="Times New Roman" w:cs="Times New Roman"/>
            <w:sz w:val="24"/>
            <w:szCs w:val="24"/>
            <w:lang w:eastAsia="et-EE"/>
          </w:rPr>
          <w:delText>ning</w:delText>
        </w:r>
      </w:del>
      <w:r w:rsidR="000A385F" w:rsidRPr="00595CE8">
        <w:rPr>
          <w:rFonts w:ascii="Times New Roman" w:eastAsia="Times New Roman" w:hAnsi="Times New Roman" w:cs="Times New Roman"/>
          <w:sz w:val="24"/>
          <w:szCs w:val="24"/>
          <w:lang w:eastAsia="et-EE"/>
        </w:rPr>
        <w:t xml:space="preserve"> </w:t>
      </w:r>
      <w:r w:rsidR="000A385F" w:rsidRPr="00F902F1">
        <w:rPr>
          <w:rFonts w:ascii="Times New Roman" w:eastAsia="Times New Roman" w:hAnsi="Times New Roman" w:cs="Times New Roman"/>
          <w:sz w:val="24"/>
          <w:szCs w:val="24"/>
          <w:lang w:eastAsia="et-EE"/>
        </w:rPr>
        <w:t xml:space="preserve">võimaliku </w:t>
      </w:r>
      <w:commentRangeStart w:id="50"/>
      <w:r w:rsidR="000A385F" w:rsidRPr="00F902F1">
        <w:rPr>
          <w:rFonts w:ascii="Times New Roman" w:eastAsia="Times New Roman" w:hAnsi="Times New Roman" w:cs="Times New Roman"/>
          <w:sz w:val="24"/>
          <w:szCs w:val="24"/>
          <w:lang w:eastAsia="et-EE"/>
        </w:rPr>
        <w:t>vees</w:t>
      </w:r>
      <w:commentRangeEnd w:id="50"/>
      <w:r w:rsidR="00E9027D">
        <w:rPr>
          <w:rStyle w:val="Kommentaariviide"/>
        </w:rPr>
        <w:commentReference w:id="50"/>
      </w:r>
      <w:r w:rsidR="000A385F" w:rsidRPr="00595CE8">
        <w:rPr>
          <w:rFonts w:ascii="Times New Roman" w:eastAsia="Times New Roman" w:hAnsi="Times New Roman" w:cs="Times New Roman"/>
          <w:sz w:val="24"/>
          <w:szCs w:val="24"/>
          <w:lang w:eastAsia="et-EE"/>
        </w:rPr>
        <w:t xml:space="preserve"> uppumisega seotud riskikäitumise </w:t>
      </w:r>
      <w:ins w:id="51" w:author="Mari Koik - JUSTDIGI" w:date="2025-11-11T17:57:00Z" w16du:dateUtc="2025-11-11T15:57:00Z">
        <w:r w:rsidR="00E322BA" w:rsidRPr="00595CE8">
          <w:rPr>
            <w:rFonts w:ascii="Times New Roman" w:eastAsia="Times New Roman" w:hAnsi="Times New Roman" w:cs="Times New Roman"/>
            <w:sz w:val="24"/>
            <w:szCs w:val="24"/>
            <w:lang w:eastAsia="et-EE"/>
          </w:rPr>
          <w:t xml:space="preserve">andmed </w:t>
        </w:r>
      </w:ins>
      <w:r w:rsidR="000A385F" w:rsidRPr="00595CE8">
        <w:rPr>
          <w:rFonts w:ascii="Times New Roman" w:eastAsia="Times New Roman" w:hAnsi="Times New Roman" w:cs="Times New Roman"/>
          <w:sz w:val="24"/>
          <w:szCs w:val="24"/>
          <w:lang w:eastAsia="et-EE"/>
        </w:rPr>
        <w:t>ja sotsiaal</w:t>
      </w:r>
      <w:ins w:id="52" w:author="Mari Koik - JUSTDIGI" w:date="2025-11-11T17:57:00Z" w16du:dateUtc="2025-11-11T15:57:00Z">
        <w:r w:rsidR="00E322BA">
          <w:rPr>
            <w:rFonts w:ascii="Times New Roman" w:eastAsia="Times New Roman" w:hAnsi="Times New Roman" w:cs="Times New Roman"/>
            <w:sz w:val="24"/>
            <w:szCs w:val="24"/>
            <w:lang w:eastAsia="et-EE"/>
          </w:rPr>
          <w:t>n</w:t>
        </w:r>
      </w:ins>
      <w:del w:id="53" w:author="Mari Koik - JUSTDIGI" w:date="2025-11-11T17:57:00Z" w16du:dateUtc="2025-11-11T15:57:00Z">
        <w:r w:rsidR="000A385F" w:rsidRPr="00595CE8" w:rsidDel="00E322BA">
          <w:rPr>
            <w:rFonts w:ascii="Times New Roman" w:eastAsia="Times New Roman" w:hAnsi="Times New Roman" w:cs="Times New Roman"/>
            <w:sz w:val="24"/>
            <w:szCs w:val="24"/>
            <w:lang w:eastAsia="et-EE"/>
          </w:rPr>
          <w:delText>s</w:delText>
        </w:r>
      </w:del>
      <w:r w:rsidR="000A385F" w:rsidRPr="00595CE8">
        <w:rPr>
          <w:rFonts w:ascii="Times New Roman" w:eastAsia="Times New Roman" w:hAnsi="Times New Roman" w:cs="Times New Roman"/>
          <w:sz w:val="24"/>
          <w:szCs w:val="24"/>
          <w:lang w:eastAsia="et-EE"/>
        </w:rPr>
        <w:t xml:space="preserve">e </w:t>
      </w:r>
      <w:r w:rsidR="00CA6C22" w:rsidRPr="00595CE8">
        <w:rPr>
          <w:rFonts w:ascii="Times New Roman" w:eastAsia="Times New Roman" w:hAnsi="Times New Roman" w:cs="Times New Roman"/>
          <w:sz w:val="24"/>
          <w:szCs w:val="24"/>
          <w:lang w:eastAsia="et-EE"/>
        </w:rPr>
        <w:t>taust</w:t>
      </w:r>
      <w:del w:id="54" w:author="Mari Koik - JUSTDIGI" w:date="2025-11-11T17:57:00Z" w16du:dateUtc="2025-11-11T15:57:00Z">
        <w:r w:rsidR="00CA6C22" w:rsidRPr="00595CE8" w:rsidDel="00E322BA">
          <w:rPr>
            <w:rFonts w:ascii="Times New Roman" w:eastAsia="Times New Roman" w:hAnsi="Times New Roman" w:cs="Times New Roman"/>
            <w:sz w:val="24"/>
            <w:szCs w:val="24"/>
            <w:lang w:eastAsia="et-EE"/>
          </w:rPr>
          <w:delText>a</w:delText>
        </w:r>
        <w:r w:rsidR="000A385F" w:rsidRPr="00595CE8" w:rsidDel="00E322BA">
          <w:rPr>
            <w:rFonts w:ascii="Times New Roman" w:eastAsia="Times New Roman" w:hAnsi="Times New Roman" w:cs="Times New Roman"/>
            <w:sz w:val="24"/>
            <w:szCs w:val="24"/>
            <w:lang w:eastAsia="et-EE"/>
          </w:rPr>
          <w:delText xml:space="preserve"> andmed</w:delText>
        </w:r>
      </w:del>
      <w:bookmarkEnd w:id="43"/>
      <w:r w:rsidR="000A385F" w:rsidRPr="00595CE8">
        <w:rPr>
          <w:rFonts w:ascii="Times New Roman" w:eastAsia="Times New Roman" w:hAnsi="Times New Roman" w:cs="Times New Roman"/>
          <w:sz w:val="24"/>
          <w:szCs w:val="24"/>
          <w:lang w:eastAsia="et-EE"/>
        </w:rPr>
        <w:t>;</w:t>
      </w:r>
    </w:p>
    <w:p w14:paraId="31ADC9F3" w14:textId="52D259CE" w:rsidR="000A385F" w:rsidRPr="00595CE8" w:rsidRDefault="008E3616"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8</w:t>
      </w:r>
      <w:r w:rsidR="000A385F" w:rsidRPr="00595CE8">
        <w:rPr>
          <w:rFonts w:ascii="Times New Roman" w:eastAsia="Times New Roman" w:hAnsi="Times New Roman" w:cs="Times New Roman"/>
          <w:sz w:val="24"/>
          <w:szCs w:val="24"/>
          <w:lang w:eastAsia="et-EE"/>
        </w:rPr>
        <w:t xml:space="preserve">) </w:t>
      </w:r>
      <w:bookmarkStart w:id="55" w:name="_Hlk176854644"/>
      <w:r w:rsidR="000A385F" w:rsidRPr="00595CE8">
        <w:rPr>
          <w:rFonts w:ascii="Times New Roman" w:eastAsia="Times New Roman" w:hAnsi="Times New Roman" w:cs="Times New Roman"/>
          <w:sz w:val="24"/>
          <w:szCs w:val="24"/>
          <w:lang w:eastAsia="et-EE"/>
        </w:rPr>
        <w:t xml:space="preserve">tuleohutusteenuse osutamise </w:t>
      </w:r>
      <w:r w:rsidR="00643194">
        <w:rPr>
          <w:rFonts w:ascii="Times New Roman" w:eastAsia="Times New Roman" w:hAnsi="Times New Roman" w:cs="Times New Roman"/>
          <w:sz w:val="24"/>
          <w:szCs w:val="24"/>
          <w:lang w:eastAsia="et-EE"/>
        </w:rPr>
        <w:t>ning</w:t>
      </w:r>
      <w:r w:rsidR="000A385F" w:rsidRPr="00595CE8">
        <w:rPr>
          <w:rFonts w:ascii="Times New Roman" w:eastAsia="Times New Roman" w:hAnsi="Times New Roman" w:cs="Times New Roman"/>
          <w:sz w:val="24"/>
          <w:szCs w:val="24"/>
          <w:lang w:eastAsia="et-EE"/>
        </w:rPr>
        <w:t xml:space="preserve"> järelevalve- </w:t>
      </w:r>
      <w:r w:rsidR="00643194">
        <w:rPr>
          <w:rFonts w:ascii="Times New Roman" w:eastAsia="Times New Roman" w:hAnsi="Times New Roman" w:cs="Times New Roman"/>
          <w:sz w:val="24"/>
          <w:szCs w:val="24"/>
          <w:lang w:eastAsia="et-EE"/>
        </w:rPr>
        <w:t>ja</w:t>
      </w:r>
      <w:r w:rsidR="000A385F" w:rsidRPr="00595CE8">
        <w:rPr>
          <w:rFonts w:ascii="Times New Roman" w:eastAsia="Times New Roman" w:hAnsi="Times New Roman" w:cs="Times New Roman"/>
          <w:sz w:val="24"/>
          <w:szCs w:val="24"/>
          <w:lang w:eastAsia="et-EE"/>
        </w:rPr>
        <w:t xml:space="preserve"> kooskõlastamismenetlusega seotud isiku üldandmed</w:t>
      </w:r>
      <w:bookmarkEnd w:id="55"/>
      <w:r w:rsidR="008E7D0E" w:rsidRPr="00595CE8">
        <w:rPr>
          <w:rFonts w:ascii="Times New Roman" w:eastAsia="Times New Roman" w:hAnsi="Times New Roman" w:cs="Times New Roman"/>
          <w:sz w:val="24"/>
          <w:szCs w:val="24"/>
          <w:lang w:eastAsia="et-EE"/>
        </w:rPr>
        <w:t xml:space="preserve"> ja kutseala</w:t>
      </w:r>
      <w:del w:id="56" w:author="Mari Koik - JUSTDIGI" w:date="2025-11-11T17:59:00Z" w16du:dateUtc="2025-11-11T15:59:00Z">
        <w:r w:rsidR="008E7D0E" w:rsidRPr="00595CE8" w:rsidDel="0086631C">
          <w:rPr>
            <w:rFonts w:ascii="Times New Roman" w:eastAsia="Times New Roman" w:hAnsi="Times New Roman" w:cs="Times New Roman"/>
            <w:sz w:val="24"/>
            <w:szCs w:val="24"/>
            <w:lang w:eastAsia="et-EE"/>
          </w:rPr>
          <w:delText>ga seotud andmed</w:delText>
        </w:r>
      </w:del>
      <w:r w:rsidR="000A385F" w:rsidRPr="00595CE8">
        <w:rPr>
          <w:rFonts w:ascii="Times New Roman" w:eastAsia="Times New Roman" w:hAnsi="Times New Roman" w:cs="Times New Roman"/>
          <w:sz w:val="24"/>
          <w:szCs w:val="24"/>
          <w:lang w:eastAsia="et-EE"/>
        </w:rPr>
        <w:t>;</w:t>
      </w:r>
    </w:p>
    <w:p w14:paraId="732944B1" w14:textId="220EBE0D" w:rsidR="000A385F" w:rsidRPr="00595CE8" w:rsidRDefault="008E3616"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9</w:t>
      </w:r>
      <w:r w:rsidR="000A385F" w:rsidRPr="00595CE8">
        <w:rPr>
          <w:rFonts w:ascii="Times New Roman" w:eastAsia="Times New Roman" w:hAnsi="Times New Roman" w:cs="Times New Roman"/>
          <w:sz w:val="24"/>
          <w:szCs w:val="24"/>
          <w:lang w:eastAsia="et-EE"/>
        </w:rPr>
        <w:t xml:space="preserve">) </w:t>
      </w:r>
      <w:bookmarkStart w:id="57" w:name="_Hlk176854663"/>
      <w:r w:rsidR="000A385F" w:rsidRPr="00595CE8">
        <w:rPr>
          <w:rFonts w:ascii="Times New Roman" w:eastAsia="Times New Roman" w:hAnsi="Times New Roman" w:cs="Times New Roman"/>
          <w:sz w:val="24"/>
          <w:szCs w:val="24"/>
          <w:lang w:eastAsia="et-EE"/>
        </w:rPr>
        <w:t>ohutusnõustamise korral eluruumi valdaja üldandmed, kodus ohutu toimetulekuga seotud terviseandmed</w:t>
      </w:r>
      <w:ins w:id="58" w:author="Mari Koik - JUSTDIGI" w:date="2025-11-11T18:00:00Z" w16du:dateUtc="2025-11-11T16:00:00Z">
        <w:r w:rsidR="0032711C">
          <w:rPr>
            <w:rFonts w:ascii="Times New Roman" w:eastAsia="Times New Roman" w:hAnsi="Times New Roman" w:cs="Times New Roman"/>
            <w:sz w:val="24"/>
            <w:szCs w:val="24"/>
            <w:lang w:eastAsia="et-EE"/>
          </w:rPr>
          <w:t>,</w:t>
        </w:r>
      </w:ins>
      <w:r w:rsidR="000A385F" w:rsidRPr="00595CE8">
        <w:rPr>
          <w:rFonts w:ascii="Times New Roman" w:eastAsia="Times New Roman" w:hAnsi="Times New Roman" w:cs="Times New Roman"/>
          <w:sz w:val="24"/>
          <w:szCs w:val="24"/>
          <w:lang w:eastAsia="et-EE"/>
        </w:rPr>
        <w:t xml:space="preserve"> </w:t>
      </w:r>
      <w:del w:id="59" w:author="Mari Koik - JUSTDIGI" w:date="2025-11-11T18:01:00Z" w16du:dateUtc="2025-11-11T16:01:00Z">
        <w:r w:rsidR="000A385F" w:rsidRPr="00595CE8" w:rsidDel="0032711C">
          <w:rPr>
            <w:rFonts w:ascii="Times New Roman" w:eastAsia="Times New Roman" w:hAnsi="Times New Roman" w:cs="Times New Roman"/>
            <w:sz w:val="24"/>
            <w:szCs w:val="24"/>
            <w:lang w:eastAsia="et-EE"/>
          </w:rPr>
          <w:delText xml:space="preserve">ning </w:delText>
        </w:r>
      </w:del>
      <w:r w:rsidR="000A385F" w:rsidRPr="00595CE8">
        <w:rPr>
          <w:rFonts w:ascii="Times New Roman" w:eastAsia="Times New Roman" w:hAnsi="Times New Roman" w:cs="Times New Roman"/>
          <w:sz w:val="24"/>
          <w:szCs w:val="24"/>
          <w:lang w:eastAsia="et-EE"/>
        </w:rPr>
        <w:t xml:space="preserve">võimaliku päästesündmuse tekkega seotud riskikäitumise </w:t>
      </w:r>
      <w:ins w:id="60" w:author="Mari Koik - JUSTDIGI" w:date="2025-11-11T18:00:00Z" w16du:dateUtc="2025-11-11T16:00:00Z">
        <w:r w:rsidR="009A656D" w:rsidRPr="00595CE8">
          <w:rPr>
            <w:rFonts w:ascii="Times New Roman" w:eastAsia="Times New Roman" w:hAnsi="Times New Roman" w:cs="Times New Roman"/>
            <w:sz w:val="24"/>
            <w:szCs w:val="24"/>
            <w:lang w:eastAsia="et-EE"/>
          </w:rPr>
          <w:t xml:space="preserve">andmed </w:t>
        </w:r>
      </w:ins>
      <w:r w:rsidR="000A385F" w:rsidRPr="00595CE8">
        <w:rPr>
          <w:rFonts w:ascii="Times New Roman" w:eastAsia="Times New Roman" w:hAnsi="Times New Roman" w:cs="Times New Roman"/>
          <w:sz w:val="24"/>
          <w:szCs w:val="24"/>
          <w:lang w:eastAsia="et-EE"/>
        </w:rPr>
        <w:t>ja sotsiaal</w:t>
      </w:r>
      <w:ins w:id="61" w:author="Mari Koik - JUSTDIGI" w:date="2025-11-11T18:00:00Z" w16du:dateUtc="2025-11-11T16:00:00Z">
        <w:r w:rsidR="009A656D">
          <w:rPr>
            <w:rFonts w:ascii="Times New Roman" w:eastAsia="Times New Roman" w:hAnsi="Times New Roman" w:cs="Times New Roman"/>
            <w:sz w:val="24"/>
            <w:szCs w:val="24"/>
            <w:lang w:eastAsia="et-EE"/>
          </w:rPr>
          <w:t>n</w:t>
        </w:r>
      </w:ins>
      <w:del w:id="62" w:author="Mari Koik - JUSTDIGI" w:date="2025-11-11T18:00:00Z" w16du:dateUtc="2025-11-11T16:00:00Z">
        <w:r w:rsidR="000A385F" w:rsidRPr="00595CE8" w:rsidDel="009A656D">
          <w:rPr>
            <w:rFonts w:ascii="Times New Roman" w:eastAsia="Times New Roman" w:hAnsi="Times New Roman" w:cs="Times New Roman"/>
            <w:sz w:val="24"/>
            <w:szCs w:val="24"/>
            <w:lang w:eastAsia="et-EE"/>
          </w:rPr>
          <w:delText>s</w:delText>
        </w:r>
      </w:del>
      <w:r w:rsidR="000A385F" w:rsidRPr="00595CE8">
        <w:rPr>
          <w:rFonts w:ascii="Times New Roman" w:eastAsia="Times New Roman" w:hAnsi="Times New Roman" w:cs="Times New Roman"/>
          <w:sz w:val="24"/>
          <w:szCs w:val="24"/>
          <w:lang w:eastAsia="et-EE"/>
        </w:rPr>
        <w:t xml:space="preserve">e </w:t>
      </w:r>
      <w:r w:rsidR="00CA6C22" w:rsidRPr="00595CE8">
        <w:rPr>
          <w:rFonts w:ascii="Times New Roman" w:eastAsia="Times New Roman" w:hAnsi="Times New Roman" w:cs="Times New Roman"/>
          <w:sz w:val="24"/>
          <w:szCs w:val="24"/>
          <w:lang w:eastAsia="et-EE"/>
        </w:rPr>
        <w:t>taust</w:t>
      </w:r>
      <w:del w:id="63" w:author="Mari Koik - JUSTDIGI" w:date="2025-11-11T18:00:00Z" w16du:dateUtc="2025-11-11T16:00:00Z">
        <w:r w:rsidR="00CA6C22" w:rsidRPr="00595CE8" w:rsidDel="009A656D">
          <w:rPr>
            <w:rFonts w:ascii="Times New Roman" w:eastAsia="Times New Roman" w:hAnsi="Times New Roman" w:cs="Times New Roman"/>
            <w:sz w:val="24"/>
            <w:szCs w:val="24"/>
            <w:lang w:eastAsia="et-EE"/>
          </w:rPr>
          <w:delText>a</w:delText>
        </w:r>
        <w:r w:rsidR="000A385F" w:rsidRPr="00595CE8" w:rsidDel="009A656D">
          <w:rPr>
            <w:rFonts w:ascii="Times New Roman" w:eastAsia="Times New Roman" w:hAnsi="Times New Roman" w:cs="Times New Roman"/>
            <w:sz w:val="24"/>
            <w:szCs w:val="24"/>
            <w:lang w:eastAsia="et-EE"/>
          </w:rPr>
          <w:delText xml:space="preserve"> andmed</w:delText>
        </w:r>
      </w:del>
      <w:bookmarkEnd w:id="57"/>
      <w:r w:rsidR="000A385F" w:rsidRPr="00595CE8">
        <w:rPr>
          <w:rFonts w:ascii="Times New Roman" w:eastAsia="Times New Roman" w:hAnsi="Times New Roman" w:cs="Times New Roman"/>
          <w:sz w:val="24"/>
          <w:szCs w:val="24"/>
          <w:lang w:eastAsia="et-EE"/>
        </w:rPr>
        <w:t>.“;</w:t>
      </w:r>
    </w:p>
    <w:bookmarkEnd w:id="21"/>
    <w:p w14:paraId="113D3D34"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014B0B54" w14:textId="6AC5B7F8" w:rsidR="00833D42" w:rsidRPr="00595CE8" w:rsidRDefault="00833D42" w:rsidP="000A385F">
      <w:pPr>
        <w:pStyle w:val="Vahedeta"/>
        <w:jc w:val="both"/>
        <w:rPr>
          <w:rFonts w:ascii="Times New Roman" w:eastAsia="Times New Roman" w:hAnsi="Times New Roman" w:cs="Times New Roman"/>
          <w:sz w:val="24"/>
          <w:szCs w:val="24"/>
          <w:lang w:eastAsia="et-EE"/>
        </w:rPr>
      </w:pPr>
      <w:r w:rsidRPr="5BEFE41D">
        <w:rPr>
          <w:rFonts w:ascii="Times New Roman" w:eastAsia="Times New Roman" w:hAnsi="Times New Roman" w:cs="Times New Roman"/>
          <w:b/>
          <w:bCs/>
          <w:sz w:val="24"/>
          <w:szCs w:val="24"/>
          <w:lang w:eastAsia="et-EE"/>
        </w:rPr>
        <w:t>6)</w:t>
      </w:r>
      <w:r w:rsidRPr="5BEFE41D">
        <w:rPr>
          <w:rFonts w:ascii="Times New Roman" w:eastAsia="Times New Roman" w:hAnsi="Times New Roman" w:cs="Times New Roman"/>
          <w:sz w:val="24"/>
          <w:szCs w:val="24"/>
          <w:lang w:eastAsia="et-EE"/>
        </w:rPr>
        <w:t xml:space="preserve"> paragrahvi 9 lõiget 2 täiendatakse </w:t>
      </w:r>
      <w:commentRangeStart w:id="64"/>
      <w:r w:rsidRPr="5BEFE41D">
        <w:rPr>
          <w:rFonts w:ascii="Times New Roman" w:eastAsia="Times New Roman" w:hAnsi="Times New Roman" w:cs="Times New Roman"/>
          <w:sz w:val="24"/>
          <w:szCs w:val="24"/>
          <w:lang w:eastAsia="et-EE"/>
        </w:rPr>
        <w:t>punktiga</w:t>
      </w:r>
      <w:r w:rsidR="009500F2" w:rsidRPr="5BEFE41D">
        <w:rPr>
          <w:rFonts w:ascii="Times New Roman" w:eastAsia="Times New Roman" w:hAnsi="Times New Roman" w:cs="Times New Roman"/>
          <w:sz w:val="24"/>
          <w:szCs w:val="24"/>
          <w:lang w:eastAsia="et-EE"/>
        </w:rPr>
        <w:t xml:space="preserve"> 4</w:t>
      </w:r>
      <w:r w:rsidR="00AB7D4F" w:rsidRPr="5BEFE41D">
        <w:rPr>
          <w:rFonts w:ascii="Times New Roman" w:eastAsia="Times New Roman" w:hAnsi="Times New Roman" w:cs="Times New Roman"/>
          <w:sz w:val="24"/>
          <w:szCs w:val="24"/>
          <w:vertAlign w:val="superscript"/>
          <w:lang w:eastAsia="et-EE"/>
        </w:rPr>
        <w:t>1</w:t>
      </w:r>
      <w:commentRangeEnd w:id="64"/>
      <w:r>
        <w:commentReference w:id="64"/>
      </w:r>
      <w:r w:rsidR="009500F2" w:rsidRPr="5BEFE41D">
        <w:rPr>
          <w:rFonts w:ascii="Times New Roman" w:eastAsia="Times New Roman" w:hAnsi="Times New Roman" w:cs="Times New Roman"/>
          <w:sz w:val="24"/>
          <w:szCs w:val="24"/>
          <w:lang w:eastAsia="et-EE"/>
        </w:rPr>
        <w:t>:</w:t>
      </w:r>
    </w:p>
    <w:p w14:paraId="4C9E32F8" w14:textId="77777777" w:rsidR="009500F2" w:rsidRPr="00595CE8" w:rsidRDefault="009500F2" w:rsidP="000A385F">
      <w:pPr>
        <w:pStyle w:val="Vahedeta"/>
        <w:jc w:val="both"/>
        <w:rPr>
          <w:rFonts w:ascii="Times New Roman" w:eastAsia="Times New Roman" w:hAnsi="Times New Roman" w:cs="Times New Roman"/>
          <w:sz w:val="24"/>
          <w:szCs w:val="24"/>
          <w:lang w:eastAsia="et-EE"/>
        </w:rPr>
      </w:pPr>
    </w:p>
    <w:p w14:paraId="601C6512" w14:textId="52458307" w:rsidR="009500F2" w:rsidRDefault="00AB7D4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xml:space="preserve">) </w:t>
      </w:r>
      <w:r w:rsidR="0017259F" w:rsidRPr="00595CE8">
        <w:rPr>
          <w:rFonts w:ascii="Times New Roman" w:eastAsia="Times New Roman" w:hAnsi="Times New Roman" w:cs="Times New Roman"/>
          <w:sz w:val="24"/>
          <w:szCs w:val="24"/>
          <w:lang w:eastAsia="et-EE"/>
        </w:rPr>
        <w:t xml:space="preserve">käesoleva paragrahvi lõike 1 punktis </w:t>
      </w:r>
      <w:r w:rsidR="0014452E">
        <w:rPr>
          <w:rFonts w:ascii="Times New Roman" w:eastAsia="Times New Roman" w:hAnsi="Times New Roman" w:cs="Times New Roman"/>
          <w:sz w:val="24"/>
          <w:szCs w:val="24"/>
          <w:lang w:eastAsia="et-EE"/>
        </w:rPr>
        <w:t>6</w:t>
      </w:r>
      <w:r w:rsidR="0017259F" w:rsidRPr="00595CE8">
        <w:rPr>
          <w:rFonts w:ascii="Times New Roman" w:eastAsia="Times New Roman" w:hAnsi="Times New Roman" w:cs="Times New Roman"/>
          <w:sz w:val="24"/>
          <w:szCs w:val="24"/>
          <w:lang w:eastAsia="et-EE"/>
        </w:rPr>
        <w:t xml:space="preserve"> nimetatud </w:t>
      </w:r>
      <w:r w:rsidRPr="00595CE8">
        <w:rPr>
          <w:rFonts w:ascii="Times New Roman" w:eastAsia="Times New Roman" w:hAnsi="Times New Roman" w:cs="Times New Roman"/>
          <w:sz w:val="24"/>
          <w:szCs w:val="24"/>
          <w:lang w:eastAsia="et-EE"/>
        </w:rPr>
        <w:t>andmed</w:t>
      </w:r>
      <w:r w:rsidR="00550547" w:rsidRPr="00595CE8">
        <w:rPr>
          <w:rFonts w:ascii="Times New Roman" w:eastAsia="Times New Roman" w:hAnsi="Times New Roman" w:cs="Times New Roman"/>
          <w:sz w:val="24"/>
          <w:szCs w:val="24"/>
          <w:lang w:eastAsia="et-EE"/>
        </w:rPr>
        <w:t>;</w:t>
      </w:r>
      <w:r w:rsidRPr="00595CE8">
        <w:rPr>
          <w:rFonts w:ascii="Times New Roman" w:eastAsia="Times New Roman" w:hAnsi="Times New Roman" w:cs="Times New Roman"/>
          <w:sz w:val="24"/>
          <w:szCs w:val="24"/>
          <w:lang w:eastAsia="et-EE"/>
        </w:rPr>
        <w:t>“;</w:t>
      </w:r>
    </w:p>
    <w:p w14:paraId="17371569" w14:textId="77777777" w:rsidR="00833D42" w:rsidRDefault="00833D42" w:rsidP="000A385F">
      <w:pPr>
        <w:pStyle w:val="Vahedeta"/>
        <w:jc w:val="both"/>
        <w:rPr>
          <w:rFonts w:ascii="Times New Roman" w:eastAsia="Times New Roman" w:hAnsi="Times New Roman" w:cs="Times New Roman"/>
          <w:sz w:val="24"/>
          <w:szCs w:val="24"/>
          <w:lang w:eastAsia="et-EE"/>
        </w:rPr>
      </w:pPr>
    </w:p>
    <w:p w14:paraId="7561B3F4" w14:textId="18E68900" w:rsidR="000A385F" w:rsidRDefault="00833D42" w:rsidP="000A385F">
      <w:pPr>
        <w:pStyle w:val="Vahedeta"/>
        <w:keepNext/>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7</w:t>
      </w:r>
      <w:r w:rsidR="000A385F" w:rsidRPr="004E71D4">
        <w:rPr>
          <w:rFonts w:ascii="Times New Roman" w:eastAsia="Times New Roman" w:hAnsi="Times New Roman" w:cs="Times New Roman"/>
          <w:b/>
          <w:sz w:val="24"/>
          <w:szCs w:val="24"/>
          <w:lang w:eastAsia="et-EE"/>
        </w:rPr>
        <w:t>)</w:t>
      </w:r>
      <w:r w:rsidR="000A385F">
        <w:rPr>
          <w:rFonts w:ascii="Times New Roman" w:eastAsia="Times New Roman" w:hAnsi="Times New Roman" w:cs="Times New Roman"/>
          <w:sz w:val="24"/>
          <w:szCs w:val="24"/>
          <w:lang w:eastAsia="et-EE"/>
        </w:rPr>
        <w:t xml:space="preserve"> paragrahvi 9 lõige 4 muudetakse ja sõnastatakse järgmiselt:</w:t>
      </w:r>
    </w:p>
    <w:p w14:paraId="40417D18" w14:textId="77777777" w:rsidR="000A385F" w:rsidRDefault="000A385F" w:rsidP="000A385F">
      <w:pPr>
        <w:pStyle w:val="Vahedeta"/>
        <w:keepNext/>
        <w:jc w:val="both"/>
        <w:rPr>
          <w:rFonts w:ascii="Times New Roman" w:eastAsia="Times New Roman" w:hAnsi="Times New Roman" w:cs="Times New Roman"/>
          <w:sz w:val="24"/>
          <w:szCs w:val="24"/>
          <w:lang w:eastAsia="et-EE"/>
        </w:rPr>
      </w:pPr>
    </w:p>
    <w:p w14:paraId="2B68D976" w14:textId="4E378130"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Pr="0083485F">
        <w:rPr>
          <w:rFonts w:ascii="Times New Roman" w:eastAsia="Times New Roman" w:hAnsi="Times New Roman" w:cs="Times New Roman"/>
          <w:sz w:val="24"/>
          <w:szCs w:val="24"/>
          <w:lang w:eastAsia="et-EE"/>
        </w:rPr>
        <w:t>(4) Päästeinfosüsteemi põhimääruses sätestatakse</w:t>
      </w:r>
      <w:bookmarkStart w:id="65" w:name="_Hlk163036760"/>
      <w:r>
        <w:rPr>
          <w:rFonts w:ascii="Times New Roman" w:eastAsia="Times New Roman" w:hAnsi="Times New Roman" w:cs="Times New Roman"/>
          <w:sz w:val="24"/>
          <w:szCs w:val="24"/>
          <w:lang w:eastAsia="et-EE"/>
        </w:rPr>
        <w:t xml:space="preserve"> </w:t>
      </w:r>
      <w:r w:rsidR="002E1032">
        <w:rPr>
          <w:rFonts w:ascii="Times New Roman" w:eastAsia="Times New Roman" w:hAnsi="Times New Roman" w:cs="Times New Roman"/>
          <w:sz w:val="24"/>
          <w:szCs w:val="24"/>
          <w:lang w:eastAsia="et-EE"/>
        </w:rPr>
        <w:t>selle</w:t>
      </w:r>
      <w:r w:rsidRPr="0083485F">
        <w:rPr>
          <w:rFonts w:ascii="Times New Roman" w:eastAsia="Times New Roman" w:hAnsi="Times New Roman" w:cs="Times New Roman"/>
          <w:sz w:val="24"/>
          <w:szCs w:val="24"/>
          <w:lang w:eastAsia="et-EE"/>
        </w:rPr>
        <w:t xml:space="preserve"> pid</w:t>
      </w:r>
      <w:r>
        <w:rPr>
          <w:rFonts w:ascii="Times New Roman" w:eastAsia="Times New Roman" w:hAnsi="Times New Roman" w:cs="Times New Roman"/>
          <w:sz w:val="24"/>
          <w:szCs w:val="24"/>
          <w:lang w:eastAsia="et-EE"/>
        </w:rPr>
        <w:t>amise kord, sealhulgas:</w:t>
      </w:r>
    </w:p>
    <w:p w14:paraId="706B523D" w14:textId="4314F3E8" w:rsidR="000A385F" w:rsidRDefault="000A385F" w:rsidP="000A385F">
      <w:pPr>
        <w:pStyle w:val="Vahedeta"/>
        <w:jc w:val="both"/>
        <w:rPr>
          <w:rFonts w:ascii="Times New Roman" w:eastAsia="Times New Roman" w:hAnsi="Times New Roman" w:cs="Times New Roman"/>
          <w:sz w:val="24"/>
          <w:szCs w:val="24"/>
          <w:lang w:eastAsia="et-EE"/>
        </w:rPr>
      </w:pPr>
      <w:bookmarkStart w:id="66" w:name="_Hlk176809292"/>
      <w:r>
        <w:rPr>
          <w:rFonts w:ascii="Times New Roman" w:eastAsia="Times New Roman" w:hAnsi="Times New Roman" w:cs="Times New Roman"/>
          <w:sz w:val="24"/>
          <w:szCs w:val="24"/>
          <w:lang w:eastAsia="et-EE"/>
        </w:rPr>
        <w:t xml:space="preserve">1) </w:t>
      </w:r>
      <w:r w:rsidRPr="0083485F">
        <w:rPr>
          <w:rFonts w:ascii="Times New Roman" w:eastAsia="Times New Roman" w:hAnsi="Times New Roman" w:cs="Times New Roman"/>
          <w:sz w:val="24"/>
          <w:szCs w:val="24"/>
          <w:lang w:eastAsia="et-EE"/>
        </w:rPr>
        <w:t>andmeandjad</w:t>
      </w:r>
      <w:r>
        <w:rPr>
          <w:rFonts w:ascii="Times New Roman" w:eastAsia="Times New Roman" w:hAnsi="Times New Roman" w:cs="Times New Roman"/>
          <w:sz w:val="24"/>
          <w:szCs w:val="24"/>
          <w:lang w:eastAsia="et-EE"/>
        </w:rPr>
        <w:t xml:space="preserve"> ja nendelt saadavad andmed;</w:t>
      </w:r>
    </w:p>
    <w:p w14:paraId="603EEE36"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83485F">
        <w:rPr>
          <w:rFonts w:ascii="Times New Roman" w:eastAsia="Times New Roman" w:hAnsi="Times New Roman" w:cs="Times New Roman"/>
          <w:sz w:val="24"/>
          <w:szCs w:val="24"/>
          <w:lang w:eastAsia="et-EE"/>
        </w:rPr>
        <w:t>andmesaajad</w:t>
      </w:r>
      <w:r>
        <w:rPr>
          <w:rFonts w:ascii="Times New Roman" w:eastAsia="Times New Roman" w:hAnsi="Times New Roman" w:cs="Times New Roman"/>
          <w:sz w:val="24"/>
          <w:szCs w:val="24"/>
          <w:lang w:eastAsia="et-EE"/>
        </w:rPr>
        <w:t>;</w:t>
      </w:r>
    </w:p>
    <w:p w14:paraId="2CD47F3C" w14:textId="1D6CEE66" w:rsidR="0076119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3) </w:t>
      </w:r>
      <w:r w:rsidRPr="0083485F">
        <w:rPr>
          <w:rFonts w:ascii="Times New Roman" w:eastAsia="Times New Roman" w:hAnsi="Times New Roman" w:cs="Times New Roman"/>
          <w:sz w:val="24"/>
          <w:szCs w:val="24"/>
          <w:lang w:eastAsia="et-EE"/>
        </w:rPr>
        <w:t xml:space="preserve">andmetele juurdepääs ja </w:t>
      </w:r>
      <w:r>
        <w:rPr>
          <w:rFonts w:ascii="Times New Roman" w:eastAsia="Times New Roman" w:hAnsi="Times New Roman" w:cs="Times New Roman"/>
          <w:sz w:val="24"/>
          <w:szCs w:val="24"/>
          <w:lang w:eastAsia="et-EE"/>
        </w:rPr>
        <w:t xml:space="preserve">andmete </w:t>
      </w:r>
      <w:r w:rsidRPr="0083485F">
        <w:rPr>
          <w:rFonts w:ascii="Times New Roman" w:eastAsia="Times New Roman" w:hAnsi="Times New Roman" w:cs="Times New Roman"/>
          <w:sz w:val="24"/>
          <w:szCs w:val="24"/>
          <w:lang w:eastAsia="et-EE"/>
        </w:rPr>
        <w:t>väljastami</w:t>
      </w:r>
      <w:r>
        <w:rPr>
          <w:rFonts w:ascii="Times New Roman" w:eastAsia="Times New Roman" w:hAnsi="Times New Roman" w:cs="Times New Roman"/>
          <w:sz w:val="24"/>
          <w:szCs w:val="24"/>
          <w:lang w:eastAsia="et-EE"/>
        </w:rPr>
        <w:t>ne;</w:t>
      </w:r>
    </w:p>
    <w:p w14:paraId="291168FC"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4) </w:t>
      </w:r>
      <w:r w:rsidRPr="0083485F">
        <w:rPr>
          <w:rFonts w:ascii="Times New Roman" w:eastAsia="Times New Roman" w:hAnsi="Times New Roman" w:cs="Times New Roman"/>
          <w:sz w:val="24"/>
          <w:szCs w:val="24"/>
          <w:lang w:eastAsia="et-EE"/>
        </w:rPr>
        <w:t>andmete säilitamise täp</w:t>
      </w:r>
      <w:r>
        <w:rPr>
          <w:rFonts w:ascii="Times New Roman" w:eastAsia="Times New Roman" w:hAnsi="Times New Roman" w:cs="Times New Roman"/>
          <w:sz w:val="24"/>
          <w:szCs w:val="24"/>
          <w:lang w:eastAsia="et-EE"/>
        </w:rPr>
        <w:t>ne</w:t>
      </w:r>
      <w:r w:rsidRPr="0083485F">
        <w:rPr>
          <w:rFonts w:ascii="Times New Roman" w:eastAsia="Times New Roman" w:hAnsi="Times New Roman" w:cs="Times New Roman"/>
          <w:sz w:val="24"/>
          <w:szCs w:val="24"/>
          <w:lang w:eastAsia="et-EE"/>
        </w:rPr>
        <w:t xml:space="preserve"> tähta</w:t>
      </w:r>
      <w:r>
        <w:rPr>
          <w:rFonts w:ascii="Times New Roman" w:eastAsia="Times New Roman" w:hAnsi="Times New Roman" w:cs="Times New Roman"/>
          <w:sz w:val="24"/>
          <w:szCs w:val="24"/>
          <w:lang w:eastAsia="et-EE"/>
        </w:rPr>
        <w:t>eg;</w:t>
      </w:r>
    </w:p>
    <w:p w14:paraId="1BF554E7"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5) </w:t>
      </w:r>
      <w:r w:rsidRPr="0083485F">
        <w:rPr>
          <w:rFonts w:ascii="Times New Roman" w:eastAsia="Times New Roman" w:hAnsi="Times New Roman" w:cs="Times New Roman"/>
          <w:sz w:val="24"/>
          <w:szCs w:val="24"/>
          <w:lang w:eastAsia="et-EE"/>
        </w:rPr>
        <w:t xml:space="preserve">järelevalve </w:t>
      </w:r>
      <w:r>
        <w:rPr>
          <w:rFonts w:ascii="Times New Roman" w:eastAsia="Times New Roman" w:hAnsi="Times New Roman" w:cs="Times New Roman"/>
          <w:sz w:val="24"/>
          <w:szCs w:val="24"/>
          <w:lang w:eastAsia="et-EE"/>
        </w:rPr>
        <w:t>päästeinfosüsteemi</w:t>
      </w:r>
      <w:r w:rsidRPr="0083485F">
        <w:rPr>
          <w:rFonts w:ascii="Times New Roman" w:eastAsia="Times New Roman" w:hAnsi="Times New Roman" w:cs="Times New Roman"/>
          <w:sz w:val="24"/>
          <w:szCs w:val="24"/>
          <w:lang w:eastAsia="et-EE"/>
        </w:rPr>
        <w:t xml:space="preserve"> pidamise üle</w:t>
      </w:r>
      <w:r>
        <w:rPr>
          <w:rFonts w:ascii="Times New Roman" w:eastAsia="Times New Roman" w:hAnsi="Times New Roman" w:cs="Times New Roman"/>
          <w:sz w:val="24"/>
          <w:szCs w:val="24"/>
          <w:lang w:eastAsia="et-EE"/>
        </w:rPr>
        <w:t>;</w:t>
      </w:r>
    </w:p>
    <w:p w14:paraId="2DC6F517"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6) päästeinfosüsteemi ülesehitus ja </w:t>
      </w:r>
      <w:r w:rsidRPr="0083485F">
        <w:rPr>
          <w:rFonts w:ascii="Times New Roman" w:eastAsia="Times New Roman" w:hAnsi="Times New Roman" w:cs="Times New Roman"/>
          <w:sz w:val="24"/>
          <w:szCs w:val="24"/>
          <w:lang w:eastAsia="et-EE"/>
        </w:rPr>
        <w:t>täpne andmekoosseis</w:t>
      </w:r>
      <w:r>
        <w:rPr>
          <w:rFonts w:ascii="Times New Roman" w:eastAsia="Times New Roman" w:hAnsi="Times New Roman" w:cs="Times New Roman"/>
          <w:sz w:val="24"/>
          <w:szCs w:val="24"/>
          <w:lang w:eastAsia="et-EE"/>
        </w:rPr>
        <w:t>;</w:t>
      </w:r>
    </w:p>
    <w:p w14:paraId="44B53EA9"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7) </w:t>
      </w:r>
      <w:r w:rsidRPr="0083485F">
        <w:rPr>
          <w:rFonts w:ascii="Times New Roman" w:eastAsia="Times New Roman" w:hAnsi="Times New Roman" w:cs="Times New Roman"/>
          <w:sz w:val="24"/>
          <w:szCs w:val="24"/>
          <w:lang w:eastAsia="et-EE"/>
        </w:rPr>
        <w:t>vastutava</w:t>
      </w:r>
      <w:r>
        <w:rPr>
          <w:rFonts w:ascii="Times New Roman" w:eastAsia="Times New Roman" w:hAnsi="Times New Roman" w:cs="Times New Roman"/>
          <w:sz w:val="24"/>
          <w:szCs w:val="24"/>
          <w:lang w:eastAsia="et-EE"/>
        </w:rPr>
        <w:t xml:space="preserve"> </w:t>
      </w:r>
      <w:r w:rsidRPr="0083485F">
        <w:rPr>
          <w:rFonts w:ascii="Times New Roman" w:eastAsia="Times New Roman" w:hAnsi="Times New Roman" w:cs="Times New Roman"/>
          <w:sz w:val="24"/>
          <w:szCs w:val="24"/>
          <w:lang w:eastAsia="et-EE"/>
        </w:rPr>
        <w:t>töötleja ülesanded</w:t>
      </w:r>
      <w:r>
        <w:rPr>
          <w:rFonts w:ascii="Times New Roman" w:eastAsia="Times New Roman" w:hAnsi="Times New Roman" w:cs="Times New Roman"/>
          <w:sz w:val="24"/>
          <w:szCs w:val="24"/>
          <w:lang w:eastAsia="et-EE"/>
        </w:rPr>
        <w:t>;</w:t>
      </w:r>
    </w:p>
    <w:p w14:paraId="7831A1EC" w14:textId="77777777" w:rsidR="000A385F"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8) volitatud </w:t>
      </w:r>
      <w:r>
        <w:rPr>
          <w:rFonts w:ascii="Times New Roman" w:eastAsia="Times New Roman" w:hAnsi="Times New Roman" w:cs="Times New Roman"/>
          <w:sz w:val="24"/>
          <w:szCs w:val="24"/>
          <w:lang w:eastAsia="et-EE"/>
        </w:rPr>
        <w:t xml:space="preserve">töötleja </w:t>
      </w:r>
      <w:r w:rsidRPr="00125A3E">
        <w:rPr>
          <w:rFonts w:ascii="Times New Roman" w:eastAsia="Times New Roman" w:hAnsi="Times New Roman" w:cs="Times New Roman"/>
          <w:sz w:val="24"/>
          <w:szCs w:val="24"/>
          <w:lang w:eastAsia="et-EE"/>
        </w:rPr>
        <w:t xml:space="preserve">ja </w:t>
      </w:r>
      <w:r>
        <w:rPr>
          <w:rFonts w:ascii="Times New Roman" w:eastAsia="Times New Roman" w:hAnsi="Times New Roman" w:cs="Times New Roman"/>
          <w:sz w:val="24"/>
          <w:szCs w:val="24"/>
          <w:lang w:eastAsia="et-EE"/>
        </w:rPr>
        <w:t xml:space="preserve">tema </w:t>
      </w:r>
      <w:r w:rsidRPr="00125A3E">
        <w:rPr>
          <w:rFonts w:ascii="Times New Roman" w:eastAsia="Times New Roman" w:hAnsi="Times New Roman" w:cs="Times New Roman"/>
          <w:sz w:val="24"/>
          <w:szCs w:val="24"/>
          <w:lang w:eastAsia="et-EE"/>
        </w:rPr>
        <w:t>ülesanded</w:t>
      </w:r>
      <w:r>
        <w:rPr>
          <w:rFonts w:ascii="Times New Roman" w:eastAsia="Times New Roman" w:hAnsi="Times New Roman" w:cs="Times New Roman"/>
          <w:sz w:val="24"/>
          <w:szCs w:val="24"/>
          <w:lang w:eastAsia="et-EE"/>
        </w:rPr>
        <w:t>.“;</w:t>
      </w:r>
      <w:bookmarkEnd w:id="65"/>
      <w:bookmarkEnd w:id="66"/>
    </w:p>
    <w:p w14:paraId="231DD458"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4A680651" w14:textId="69FA1CA2" w:rsidR="000A385F" w:rsidRPr="004E71D4" w:rsidRDefault="00AB7D4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8</w:t>
      </w:r>
      <w:r w:rsidR="000A385F" w:rsidRPr="004E71D4">
        <w:rPr>
          <w:rFonts w:ascii="Times New Roman" w:eastAsia="Times New Roman" w:hAnsi="Times New Roman" w:cs="Times New Roman"/>
          <w:b/>
          <w:bCs/>
          <w:sz w:val="24"/>
          <w:szCs w:val="24"/>
          <w:lang w:eastAsia="et-EE"/>
        </w:rPr>
        <w:t>)</w:t>
      </w:r>
      <w:r w:rsidR="000A385F" w:rsidRPr="004E71D4">
        <w:rPr>
          <w:rFonts w:ascii="Times New Roman" w:eastAsia="Times New Roman" w:hAnsi="Times New Roman" w:cs="Times New Roman"/>
          <w:sz w:val="24"/>
          <w:szCs w:val="24"/>
          <w:lang w:eastAsia="et-EE"/>
        </w:rPr>
        <w:t xml:space="preserve"> paragrahvi 9</w:t>
      </w:r>
      <w:r w:rsidR="000A385F" w:rsidRPr="004E71D4">
        <w:rPr>
          <w:rFonts w:ascii="Times New Roman" w:eastAsia="Times New Roman" w:hAnsi="Times New Roman" w:cs="Times New Roman"/>
          <w:sz w:val="24"/>
          <w:szCs w:val="24"/>
          <w:vertAlign w:val="superscript"/>
          <w:lang w:eastAsia="et-EE"/>
        </w:rPr>
        <w:t>1</w:t>
      </w:r>
      <w:r w:rsidR="000A385F" w:rsidRPr="004E71D4">
        <w:rPr>
          <w:rFonts w:ascii="Times New Roman" w:eastAsia="Times New Roman" w:hAnsi="Times New Roman" w:cs="Times New Roman"/>
          <w:sz w:val="24"/>
          <w:szCs w:val="24"/>
          <w:lang w:eastAsia="et-EE"/>
        </w:rPr>
        <w:t xml:space="preserve"> lõige 1 muudetakse ja sõnastatakse järgmiselt:</w:t>
      </w:r>
    </w:p>
    <w:p w14:paraId="13C71CCF"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p>
    <w:p w14:paraId="58A8DA55"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 xml:space="preserve">„(1) </w:t>
      </w:r>
      <w:bookmarkStart w:id="67" w:name="_Hlk176855468"/>
      <w:r w:rsidRPr="004E71D4">
        <w:rPr>
          <w:rFonts w:ascii="Times New Roman" w:eastAsia="Times New Roman" w:hAnsi="Times New Roman" w:cs="Times New Roman"/>
          <w:sz w:val="24"/>
          <w:szCs w:val="24"/>
          <w:lang w:eastAsia="et-EE"/>
        </w:rPr>
        <w:t>Hädaabiteadete ning abi- ja infoteadete andmekogu on riigi infosüsteemi kuuluv andmekogu, kus töödeldakse andmeid, sealhulgas isikuandmeid, et</w:t>
      </w:r>
      <w:r>
        <w:rPr>
          <w:rFonts w:ascii="Times New Roman" w:eastAsia="Times New Roman" w:hAnsi="Times New Roman" w:cs="Times New Roman"/>
          <w:sz w:val="24"/>
          <w:szCs w:val="24"/>
          <w:lang w:eastAsia="et-EE"/>
        </w:rPr>
        <w:t>:</w:t>
      </w:r>
    </w:p>
    <w:p w14:paraId="60CCE45D"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1) menetleda hädaabiteateid kiirema abi osutamiseks</w:t>
      </w:r>
      <w:r>
        <w:rPr>
          <w:rFonts w:ascii="Times New Roman" w:eastAsia="Times New Roman" w:hAnsi="Times New Roman" w:cs="Times New Roman"/>
          <w:sz w:val="24"/>
          <w:szCs w:val="24"/>
          <w:lang w:eastAsia="et-EE"/>
        </w:rPr>
        <w:t>;</w:t>
      </w:r>
    </w:p>
    <w:p w14:paraId="2F61BCCC" w14:textId="1B827A35" w:rsidR="000A385F" w:rsidRPr="004E71D4" w:rsidRDefault="000A385F" w:rsidP="000A385F">
      <w:pPr>
        <w:pStyle w:val="Vahedeta"/>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2) menetleda abi- ja infoteateid</w:t>
      </w:r>
      <w:r w:rsidRPr="0089151C">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teabe </w:t>
      </w:r>
      <w:del w:id="68" w:author="Mari Koik - JUSTDIGI" w:date="2025-11-12T12:55:00Z" w16du:dateUtc="2025-11-12T10:55:00Z">
        <w:r w:rsidDel="00D40850">
          <w:rPr>
            <w:rFonts w:ascii="Times New Roman" w:eastAsia="Times New Roman" w:hAnsi="Times New Roman" w:cs="Times New Roman"/>
            <w:sz w:val="24"/>
            <w:szCs w:val="24"/>
            <w:lang w:eastAsia="et-EE"/>
          </w:rPr>
          <w:delText xml:space="preserve">ja </w:delText>
        </w:r>
      </w:del>
      <w:ins w:id="69" w:author="Mari Koik - JUSTDIGI" w:date="2025-11-12T12:55:00Z" w16du:dateUtc="2025-11-12T10:55:00Z">
        <w:r w:rsidR="00D40850">
          <w:rPr>
            <w:rFonts w:ascii="Times New Roman" w:eastAsia="Times New Roman" w:hAnsi="Times New Roman" w:cs="Times New Roman"/>
            <w:sz w:val="24"/>
            <w:szCs w:val="24"/>
            <w:lang w:eastAsia="et-EE"/>
          </w:rPr>
          <w:t xml:space="preserve">ning </w:t>
        </w:r>
      </w:ins>
      <w:r>
        <w:rPr>
          <w:rFonts w:ascii="Times New Roman" w:eastAsia="Times New Roman" w:hAnsi="Times New Roman" w:cs="Times New Roman"/>
          <w:sz w:val="24"/>
          <w:szCs w:val="24"/>
          <w:lang w:eastAsia="et-EE"/>
        </w:rPr>
        <w:t>käitumisjuhiste vahendamiseks</w:t>
      </w:r>
      <w:r w:rsidRPr="004E71D4">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riiklikes küsimustes;</w:t>
      </w:r>
    </w:p>
    <w:p w14:paraId="53949EFF" w14:textId="3FB0CF63"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koostada Häirekeskuse ülesannetega seotud analüüse Häirekeskuse töö korraldamiseks</w:t>
      </w:r>
      <w:bookmarkEnd w:id="67"/>
      <w:r w:rsidR="007F6973" w:rsidRPr="00595CE8">
        <w:rPr>
          <w:rFonts w:ascii="Times New Roman" w:eastAsia="Times New Roman" w:hAnsi="Times New Roman" w:cs="Times New Roman"/>
          <w:sz w:val="24"/>
          <w:szCs w:val="24"/>
          <w:lang w:eastAsia="et-EE"/>
        </w:rPr>
        <w:t>;</w:t>
      </w:r>
    </w:p>
    <w:p w14:paraId="07A48205" w14:textId="33D39AC0" w:rsidR="000A385F" w:rsidRPr="00595CE8" w:rsidRDefault="007F6973"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 koguda Häirekeskuse ülesannetega seotud statistikat Häirekeskuse töö korraldamiseks ja teenuste arendamiseks.“;</w:t>
      </w:r>
    </w:p>
    <w:p w14:paraId="50221B00" w14:textId="77777777" w:rsidR="007F6973" w:rsidRPr="00595CE8" w:rsidRDefault="007F6973" w:rsidP="000A385F">
      <w:pPr>
        <w:pStyle w:val="Vahedeta"/>
        <w:jc w:val="both"/>
        <w:rPr>
          <w:rFonts w:ascii="Times New Roman" w:eastAsia="Times New Roman" w:hAnsi="Times New Roman" w:cs="Times New Roman"/>
          <w:sz w:val="24"/>
          <w:szCs w:val="24"/>
          <w:lang w:eastAsia="et-EE"/>
        </w:rPr>
      </w:pPr>
    </w:p>
    <w:p w14:paraId="4D1CA413" w14:textId="6099552A" w:rsidR="000A385F" w:rsidRPr="00595CE8" w:rsidRDefault="00AB7D4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9</w:t>
      </w:r>
      <w:r w:rsidR="000A385F" w:rsidRPr="00595CE8">
        <w:rPr>
          <w:rFonts w:ascii="Times New Roman" w:eastAsia="Times New Roman" w:hAnsi="Times New Roman" w:cs="Times New Roman"/>
          <w:b/>
          <w:sz w:val="24"/>
          <w:szCs w:val="24"/>
          <w:lang w:eastAsia="et-EE"/>
        </w:rPr>
        <w:t>)</w:t>
      </w:r>
      <w:r w:rsidR="000A385F" w:rsidRPr="00595CE8">
        <w:rPr>
          <w:rFonts w:ascii="Times New Roman" w:eastAsia="Times New Roman" w:hAnsi="Times New Roman" w:cs="Times New Roman"/>
          <w:sz w:val="24"/>
          <w:szCs w:val="24"/>
          <w:lang w:eastAsia="et-EE"/>
        </w:rPr>
        <w:t xml:space="preserve"> paragrahvi 9</w:t>
      </w:r>
      <w:r w:rsidR="000A385F" w:rsidRPr="00595CE8">
        <w:rPr>
          <w:rFonts w:ascii="Times New Roman" w:eastAsia="Times New Roman" w:hAnsi="Times New Roman" w:cs="Times New Roman"/>
          <w:sz w:val="24"/>
          <w:szCs w:val="24"/>
          <w:vertAlign w:val="superscript"/>
          <w:lang w:eastAsia="et-EE"/>
        </w:rPr>
        <w:t>1</w:t>
      </w:r>
      <w:r w:rsidR="000A385F" w:rsidRPr="00595CE8">
        <w:rPr>
          <w:rFonts w:ascii="Times New Roman" w:eastAsia="Times New Roman" w:hAnsi="Times New Roman" w:cs="Times New Roman"/>
          <w:sz w:val="24"/>
          <w:szCs w:val="24"/>
          <w:lang w:eastAsia="et-EE"/>
        </w:rPr>
        <w:t xml:space="preserve"> täiendatakse lõikega 1</w:t>
      </w:r>
      <w:r w:rsidR="000A385F" w:rsidRPr="00595CE8">
        <w:rPr>
          <w:rFonts w:ascii="Times New Roman" w:eastAsia="Times New Roman" w:hAnsi="Times New Roman" w:cs="Times New Roman"/>
          <w:sz w:val="24"/>
          <w:szCs w:val="24"/>
          <w:vertAlign w:val="superscript"/>
          <w:lang w:eastAsia="et-EE"/>
        </w:rPr>
        <w:t>1</w:t>
      </w:r>
      <w:r w:rsidR="000A385F" w:rsidRPr="00595CE8">
        <w:rPr>
          <w:rFonts w:ascii="Times New Roman" w:eastAsia="Times New Roman" w:hAnsi="Times New Roman" w:cs="Times New Roman"/>
          <w:sz w:val="24"/>
          <w:szCs w:val="24"/>
          <w:lang w:eastAsia="et-EE"/>
        </w:rPr>
        <w:t xml:space="preserve"> järgmises sõnastuses:</w:t>
      </w:r>
    </w:p>
    <w:p w14:paraId="5ECF57D3"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53691B35"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Hädaabiteadete ning abi- ja infoteadete andmekogus töödeldakse järgmisi isikuandmeid:</w:t>
      </w:r>
    </w:p>
    <w:p w14:paraId="0C2E4274" w14:textId="68C8DCDE" w:rsidR="005152E1"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70" w:name="_Hlk176855622"/>
      <w:r w:rsidRPr="00595CE8">
        <w:rPr>
          <w:rFonts w:ascii="Times New Roman" w:eastAsia="Times New Roman" w:hAnsi="Times New Roman" w:cs="Times New Roman"/>
          <w:sz w:val="24"/>
          <w:szCs w:val="24"/>
          <w:lang w:eastAsia="et-EE"/>
        </w:rPr>
        <w:t xml:space="preserve">hädaabiteate </w:t>
      </w:r>
      <w:r w:rsidR="00E00BDA" w:rsidRPr="00595CE8">
        <w:rPr>
          <w:rFonts w:ascii="Times New Roman" w:eastAsia="Times New Roman" w:hAnsi="Times New Roman" w:cs="Times New Roman"/>
          <w:sz w:val="24"/>
          <w:szCs w:val="24"/>
          <w:lang w:eastAsia="et-EE"/>
        </w:rPr>
        <w:t>ning</w:t>
      </w:r>
      <w:r w:rsidRPr="00595CE8">
        <w:rPr>
          <w:rFonts w:ascii="Times New Roman" w:eastAsia="Times New Roman" w:hAnsi="Times New Roman" w:cs="Times New Roman"/>
          <w:sz w:val="24"/>
          <w:szCs w:val="24"/>
          <w:lang w:eastAsia="et-EE"/>
        </w:rPr>
        <w:t xml:space="preserve"> abi- ja infoteate edastaja üldandmed</w:t>
      </w:r>
      <w:bookmarkEnd w:id="70"/>
      <w:r w:rsidRPr="00595CE8">
        <w:rPr>
          <w:rFonts w:ascii="Times New Roman" w:eastAsia="Times New Roman" w:hAnsi="Times New Roman" w:cs="Times New Roman"/>
          <w:sz w:val="24"/>
          <w:szCs w:val="24"/>
          <w:lang w:eastAsia="et-EE"/>
        </w:rPr>
        <w:t>;</w:t>
      </w:r>
    </w:p>
    <w:p w14:paraId="460F7B8B" w14:textId="3940F61B"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abivajaja ja sündmusega seotud muu isiku üldandmed;</w:t>
      </w:r>
    </w:p>
    <w:p w14:paraId="16707D0C" w14:textId="39D1620C" w:rsidR="00142A65" w:rsidRPr="00595CE8" w:rsidRDefault="000F15FC"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142A65" w:rsidRPr="00595CE8">
        <w:rPr>
          <w:rFonts w:ascii="Times New Roman" w:eastAsia="Times New Roman" w:hAnsi="Times New Roman" w:cs="Times New Roman"/>
          <w:sz w:val="24"/>
          <w:szCs w:val="24"/>
          <w:lang w:eastAsia="et-EE"/>
        </w:rPr>
        <w:t>)</w:t>
      </w:r>
      <w:r w:rsidR="000F00AC" w:rsidRPr="00595CE8">
        <w:rPr>
          <w:rFonts w:ascii="Times New Roman" w:eastAsia="Times New Roman" w:hAnsi="Times New Roman" w:cs="Times New Roman"/>
          <w:sz w:val="24"/>
          <w:szCs w:val="24"/>
          <w:lang w:eastAsia="et-EE"/>
        </w:rPr>
        <w:t xml:space="preserve"> abivajaja </w:t>
      </w:r>
      <w:del w:id="71" w:author="Mari Koik - JUSTDIGI" w:date="2025-11-12T09:45:00Z" w16du:dateUtc="2025-11-12T07:45:00Z">
        <w:r w:rsidR="000F00AC" w:rsidRPr="00595CE8" w:rsidDel="00A968F4">
          <w:rPr>
            <w:rFonts w:ascii="Times New Roman" w:eastAsia="Times New Roman" w:hAnsi="Times New Roman" w:cs="Times New Roman"/>
            <w:sz w:val="24"/>
            <w:szCs w:val="24"/>
            <w:lang w:eastAsia="et-EE"/>
          </w:rPr>
          <w:delText xml:space="preserve">andmed </w:delText>
        </w:r>
      </w:del>
      <w:r w:rsidR="000F00AC" w:rsidRPr="00595CE8">
        <w:rPr>
          <w:rFonts w:ascii="Times New Roman" w:eastAsia="Times New Roman" w:hAnsi="Times New Roman" w:cs="Times New Roman"/>
          <w:sz w:val="24"/>
          <w:szCs w:val="24"/>
          <w:lang w:eastAsia="et-EE"/>
        </w:rPr>
        <w:t xml:space="preserve">terviseseisundi </w:t>
      </w:r>
      <w:ins w:id="72" w:author="Mari Koik - JUSTDIGI" w:date="2025-11-12T09:45:00Z" w16du:dateUtc="2025-11-12T07:45:00Z">
        <w:r w:rsidR="00A968F4" w:rsidRPr="00595CE8">
          <w:rPr>
            <w:rFonts w:ascii="Times New Roman" w:eastAsia="Times New Roman" w:hAnsi="Times New Roman" w:cs="Times New Roman"/>
            <w:sz w:val="24"/>
            <w:szCs w:val="24"/>
            <w:lang w:eastAsia="et-EE"/>
          </w:rPr>
          <w:t>andmed</w:t>
        </w:r>
      </w:ins>
      <w:del w:id="73" w:author="Mari Koik - JUSTDIGI" w:date="2025-11-12T09:45:00Z" w16du:dateUtc="2025-11-12T07:45:00Z">
        <w:r w:rsidR="000F00AC" w:rsidRPr="00595CE8" w:rsidDel="00A968F4">
          <w:rPr>
            <w:rFonts w:ascii="Times New Roman" w:eastAsia="Times New Roman" w:hAnsi="Times New Roman" w:cs="Times New Roman"/>
            <w:sz w:val="24"/>
            <w:szCs w:val="24"/>
            <w:lang w:eastAsia="et-EE"/>
          </w:rPr>
          <w:delText>kohta</w:delText>
        </w:r>
      </w:del>
      <w:r w:rsidR="000F00AC" w:rsidRPr="00595CE8">
        <w:rPr>
          <w:rFonts w:ascii="Times New Roman" w:eastAsia="Times New Roman" w:hAnsi="Times New Roman" w:cs="Times New Roman"/>
          <w:sz w:val="24"/>
          <w:szCs w:val="24"/>
          <w:lang w:eastAsia="et-EE"/>
        </w:rPr>
        <w:t>;</w:t>
      </w:r>
    </w:p>
    <w:p w14:paraId="5B0351F2" w14:textId="4C5099FD" w:rsidR="000A385F" w:rsidRPr="00595CE8" w:rsidRDefault="000F15FC"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xml:space="preserve">) </w:t>
      </w:r>
      <w:bookmarkStart w:id="74" w:name="_Hlk176855648"/>
      <w:r w:rsidR="000A385F" w:rsidRPr="00595CE8">
        <w:rPr>
          <w:rFonts w:ascii="Times New Roman" w:eastAsia="Times New Roman" w:hAnsi="Times New Roman" w:cs="Times New Roman"/>
          <w:sz w:val="24"/>
          <w:szCs w:val="24"/>
          <w:lang w:eastAsia="et-EE"/>
        </w:rPr>
        <w:t>sündmuse lahendamisega seotud isiku, hädaabiteate menetleja ning abi- ja infoteate menetleja üldandmed</w:t>
      </w:r>
      <w:bookmarkEnd w:id="74"/>
      <w:r w:rsidR="00C47F48" w:rsidRPr="00595CE8">
        <w:rPr>
          <w:rFonts w:ascii="Times New Roman" w:eastAsia="Times New Roman" w:hAnsi="Times New Roman" w:cs="Times New Roman"/>
          <w:sz w:val="24"/>
          <w:szCs w:val="24"/>
          <w:lang w:eastAsia="et-EE"/>
        </w:rPr>
        <w:t xml:space="preserve"> ja teenistuskoh</w:t>
      </w:r>
      <w:ins w:id="75" w:author="Mari Koik - JUSTDIGI" w:date="2025-11-12T09:58:00Z" w16du:dateUtc="2025-11-12T07:58:00Z">
        <w:r w:rsidR="00706E36">
          <w:rPr>
            <w:rFonts w:ascii="Times New Roman" w:eastAsia="Times New Roman" w:hAnsi="Times New Roman" w:cs="Times New Roman"/>
            <w:sz w:val="24"/>
            <w:szCs w:val="24"/>
            <w:lang w:eastAsia="et-EE"/>
          </w:rPr>
          <w:t>t</w:t>
        </w:r>
      </w:ins>
      <w:del w:id="76" w:author="Mari Koik - JUSTDIGI" w:date="2025-11-12T09:58:00Z" w16du:dateUtc="2025-11-12T07:58:00Z">
        <w:r w:rsidR="00C47F48" w:rsidRPr="00595CE8" w:rsidDel="00706E36">
          <w:rPr>
            <w:rFonts w:ascii="Times New Roman" w:eastAsia="Times New Roman" w:hAnsi="Times New Roman" w:cs="Times New Roman"/>
            <w:sz w:val="24"/>
            <w:szCs w:val="24"/>
            <w:lang w:eastAsia="et-EE"/>
          </w:rPr>
          <w:delText>a andmed</w:delText>
        </w:r>
      </w:del>
      <w:r w:rsidR="000A385F" w:rsidRPr="00595CE8">
        <w:rPr>
          <w:rFonts w:ascii="Times New Roman" w:eastAsia="Times New Roman" w:hAnsi="Times New Roman" w:cs="Times New Roman"/>
          <w:sz w:val="24"/>
          <w:szCs w:val="24"/>
          <w:lang w:eastAsia="et-EE"/>
        </w:rPr>
        <w:t>;</w:t>
      </w:r>
    </w:p>
    <w:p w14:paraId="20746F5A" w14:textId="750B886A" w:rsidR="000F15FC" w:rsidRPr="00595CE8" w:rsidRDefault="000F15FC" w:rsidP="000F15FC">
      <w:pPr>
        <w:pStyle w:val="Vahedeta"/>
        <w:jc w:val="both"/>
        <w:rPr>
          <w:rFonts w:ascii="Times New Roman" w:eastAsia="Times New Roman" w:hAnsi="Times New Roman" w:cs="Times New Roman"/>
          <w:sz w:val="24"/>
          <w:szCs w:val="24"/>
          <w:lang w:eastAsia="et-EE"/>
        </w:rPr>
      </w:pPr>
      <w:bookmarkStart w:id="77" w:name="_Hlk206755520"/>
      <w:r w:rsidRPr="00595CE8">
        <w:rPr>
          <w:rFonts w:ascii="Times New Roman" w:eastAsia="Times New Roman" w:hAnsi="Times New Roman" w:cs="Times New Roman"/>
          <w:sz w:val="24"/>
          <w:szCs w:val="24"/>
          <w:lang w:eastAsia="et-EE"/>
        </w:rPr>
        <w:t xml:space="preserve">5) hädaabiteate edastaja </w:t>
      </w:r>
      <w:ins w:id="78" w:author="Mari Koik - JUSTDIGI" w:date="2025-11-12T10:00:00Z" w16du:dateUtc="2025-11-12T08:00:00Z">
        <w:r w:rsidR="00AA7B16" w:rsidRPr="00595CE8">
          <w:rPr>
            <w:rFonts w:ascii="Times New Roman" w:eastAsia="Times New Roman" w:hAnsi="Times New Roman" w:cs="Times New Roman"/>
            <w:sz w:val="24"/>
            <w:szCs w:val="24"/>
            <w:lang w:eastAsia="et-EE"/>
          </w:rPr>
          <w:t xml:space="preserve">terviseseisundi </w:t>
        </w:r>
      </w:ins>
      <w:r w:rsidRPr="00595CE8">
        <w:rPr>
          <w:rFonts w:ascii="Times New Roman" w:eastAsia="Times New Roman" w:hAnsi="Times New Roman" w:cs="Times New Roman"/>
          <w:sz w:val="24"/>
          <w:szCs w:val="24"/>
          <w:lang w:eastAsia="et-EE"/>
        </w:rPr>
        <w:t xml:space="preserve">andmed </w:t>
      </w:r>
      <w:del w:id="79" w:author="Mari Koik - JUSTDIGI" w:date="2025-11-12T10:00:00Z" w16du:dateUtc="2025-11-12T08:00:00Z">
        <w:r w:rsidRPr="00595CE8" w:rsidDel="00AA7B16">
          <w:rPr>
            <w:rFonts w:ascii="Times New Roman" w:eastAsia="Times New Roman" w:hAnsi="Times New Roman" w:cs="Times New Roman"/>
            <w:sz w:val="24"/>
            <w:szCs w:val="24"/>
            <w:lang w:eastAsia="et-EE"/>
          </w:rPr>
          <w:delText xml:space="preserve">terviseseisundi </w:delText>
        </w:r>
      </w:del>
      <w:r w:rsidR="00DC567F" w:rsidRPr="00595CE8">
        <w:rPr>
          <w:rFonts w:ascii="Times New Roman" w:eastAsia="Times New Roman" w:hAnsi="Times New Roman" w:cs="Times New Roman"/>
          <w:sz w:val="24"/>
          <w:szCs w:val="24"/>
          <w:lang w:eastAsia="et-EE"/>
        </w:rPr>
        <w:t>ja võimalik</w:t>
      </w:r>
      <w:del w:id="80" w:author="Mari Koik - JUSTDIGI" w:date="2025-11-12T10:00:00Z" w16du:dateUtc="2025-11-12T08:00:00Z">
        <w:r w:rsidR="00DC567F" w:rsidRPr="00595CE8" w:rsidDel="00662B8C">
          <w:rPr>
            <w:rFonts w:ascii="Times New Roman" w:eastAsia="Times New Roman" w:hAnsi="Times New Roman" w:cs="Times New Roman"/>
            <w:sz w:val="24"/>
            <w:szCs w:val="24"/>
            <w:lang w:eastAsia="et-EE"/>
          </w:rPr>
          <w:delText>u</w:delText>
        </w:r>
      </w:del>
      <w:r w:rsidR="00DC567F" w:rsidRPr="00595CE8">
        <w:rPr>
          <w:rFonts w:ascii="Times New Roman" w:eastAsia="Times New Roman" w:hAnsi="Times New Roman" w:cs="Times New Roman"/>
          <w:sz w:val="24"/>
          <w:szCs w:val="24"/>
          <w:lang w:eastAsia="et-EE"/>
        </w:rPr>
        <w:t xml:space="preserve"> asukoh</w:t>
      </w:r>
      <w:ins w:id="81" w:author="Mari Koik - JUSTDIGI" w:date="2025-11-12T10:00:00Z" w16du:dateUtc="2025-11-12T08:00:00Z">
        <w:r w:rsidR="00662B8C">
          <w:rPr>
            <w:rFonts w:ascii="Times New Roman" w:eastAsia="Times New Roman" w:hAnsi="Times New Roman" w:cs="Times New Roman"/>
            <w:sz w:val="24"/>
            <w:szCs w:val="24"/>
            <w:lang w:eastAsia="et-EE"/>
          </w:rPr>
          <w:t>t</w:t>
        </w:r>
      </w:ins>
      <w:del w:id="82" w:author="Mari Koik - JUSTDIGI" w:date="2025-11-12T10:00:00Z" w16du:dateUtc="2025-11-12T08:00:00Z">
        <w:r w:rsidR="00DC567F" w:rsidRPr="00595CE8" w:rsidDel="00662B8C">
          <w:rPr>
            <w:rFonts w:ascii="Times New Roman" w:eastAsia="Times New Roman" w:hAnsi="Times New Roman" w:cs="Times New Roman"/>
            <w:sz w:val="24"/>
            <w:szCs w:val="24"/>
            <w:lang w:eastAsia="et-EE"/>
          </w:rPr>
          <w:delText xml:space="preserve">a </w:delText>
        </w:r>
        <w:r w:rsidRPr="00595CE8" w:rsidDel="00662B8C">
          <w:rPr>
            <w:rFonts w:ascii="Times New Roman" w:eastAsia="Times New Roman" w:hAnsi="Times New Roman" w:cs="Times New Roman"/>
            <w:sz w:val="24"/>
            <w:szCs w:val="24"/>
            <w:lang w:eastAsia="et-EE"/>
          </w:rPr>
          <w:delText>kohta</w:delText>
        </w:r>
      </w:del>
      <w:r w:rsidRPr="00595CE8">
        <w:rPr>
          <w:rFonts w:ascii="Times New Roman" w:eastAsia="Times New Roman" w:hAnsi="Times New Roman" w:cs="Times New Roman"/>
          <w:sz w:val="24"/>
          <w:szCs w:val="24"/>
          <w:lang w:eastAsia="et-EE"/>
        </w:rPr>
        <w:t>, kui kasutatakse lühisõnumi teenust;</w:t>
      </w:r>
      <w:bookmarkStart w:id="83" w:name="_Hlk202519375"/>
    </w:p>
    <w:bookmarkEnd w:id="77"/>
    <w:bookmarkEnd w:id="83"/>
    <w:p w14:paraId="7D2C9BE4" w14:textId="31B693A3" w:rsidR="000A385F" w:rsidRDefault="00DC567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6</w:t>
      </w:r>
      <w:r w:rsidR="000A385F" w:rsidRPr="00595CE8">
        <w:rPr>
          <w:rFonts w:ascii="Times New Roman" w:eastAsia="Times New Roman" w:hAnsi="Times New Roman" w:cs="Times New Roman"/>
          <w:sz w:val="24"/>
          <w:szCs w:val="24"/>
          <w:lang w:eastAsia="et-EE"/>
        </w:rPr>
        <w:t xml:space="preserve">) </w:t>
      </w:r>
      <w:bookmarkStart w:id="84" w:name="_Hlk176855674"/>
      <w:r w:rsidR="000A385F" w:rsidRPr="00595CE8">
        <w:rPr>
          <w:rFonts w:ascii="Times New Roman" w:eastAsia="Times New Roman" w:hAnsi="Times New Roman" w:cs="Times New Roman"/>
          <w:sz w:val="24"/>
          <w:szCs w:val="24"/>
          <w:lang w:eastAsia="et-EE"/>
        </w:rPr>
        <w:t xml:space="preserve">ohuteavituse teenuse tellinud </w:t>
      </w:r>
      <w:commentRangeStart w:id="85"/>
      <w:r w:rsidR="000A385F" w:rsidRPr="00595CE8">
        <w:rPr>
          <w:rFonts w:ascii="Times New Roman" w:eastAsia="Times New Roman" w:hAnsi="Times New Roman" w:cs="Times New Roman"/>
          <w:sz w:val="24"/>
          <w:szCs w:val="24"/>
          <w:lang w:eastAsia="et-EE"/>
        </w:rPr>
        <w:t>riigi</w:t>
      </w:r>
      <w:del w:id="86" w:author="Mari Koik - JUSTDIGI" w:date="2025-11-14T14:33:00Z" w16du:dateUtc="2025-11-14T12:33:00Z">
        <w:r w:rsidR="000A385F" w:rsidRPr="00595CE8" w:rsidDel="00C93976">
          <w:rPr>
            <w:rFonts w:ascii="Times New Roman" w:eastAsia="Times New Roman" w:hAnsi="Times New Roman" w:cs="Times New Roman"/>
            <w:sz w:val="24"/>
            <w:szCs w:val="24"/>
            <w:lang w:eastAsia="et-EE"/>
          </w:rPr>
          <w:delText xml:space="preserve"> ameti</w:delText>
        </w:r>
      </w:del>
      <w:r w:rsidR="000A385F" w:rsidRPr="00595CE8">
        <w:rPr>
          <w:rFonts w:ascii="Times New Roman" w:eastAsia="Times New Roman" w:hAnsi="Times New Roman" w:cs="Times New Roman"/>
          <w:sz w:val="24"/>
          <w:szCs w:val="24"/>
          <w:lang w:eastAsia="et-EE"/>
        </w:rPr>
        <w:t>asutuse</w:t>
      </w:r>
      <w:commentRangeEnd w:id="85"/>
      <w:r w:rsidR="007D1317">
        <w:rPr>
          <w:rStyle w:val="Kommentaariviide"/>
        </w:rPr>
        <w:commentReference w:id="85"/>
      </w:r>
      <w:r w:rsidR="000A385F" w:rsidRPr="00595CE8">
        <w:rPr>
          <w:rFonts w:ascii="Times New Roman" w:eastAsia="Times New Roman" w:hAnsi="Times New Roman" w:cs="Times New Roman"/>
          <w:sz w:val="24"/>
          <w:szCs w:val="24"/>
          <w:lang w:eastAsia="et-EE"/>
        </w:rPr>
        <w:t xml:space="preserve"> esindaja üldandmed</w:t>
      </w:r>
      <w:bookmarkEnd w:id="84"/>
      <w:r w:rsidR="000A385F" w:rsidRPr="00595CE8">
        <w:rPr>
          <w:rFonts w:ascii="Times New Roman" w:eastAsia="Times New Roman" w:hAnsi="Times New Roman" w:cs="Times New Roman"/>
          <w:sz w:val="24"/>
          <w:szCs w:val="24"/>
          <w:lang w:eastAsia="et-EE"/>
        </w:rPr>
        <w:t>;</w:t>
      </w:r>
    </w:p>
    <w:p w14:paraId="0C34B459" w14:textId="140E56C3" w:rsidR="005550A8" w:rsidRPr="00CA039A" w:rsidRDefault="00CC74E2" w:rsidP="000A385F">
      <w:pPr>
        <w:pStyle w:val="Vahedeta"/>
        <w:jc w:val="both"/>
        <w:rPr>
          <w:rFonts w:ascii="Times New Roman" w:eastAsia="Times New Roman" w:hAnsi="Times New Roman" w:cs="Times New Roman"/>
          <w:sz w:val="24"/>
          <w:szCs w:val="24"/>
          <w:lang w:eastAsia="et-EE"/>
        </w:rPr>
      </w:pPr>
      <w:r w:rsidRPr="00CA039A">
        <w:rPr>
          <w:rFonts w:ascii="Times New Roman" w:eastAsia="Times New Roman" w:hAnsi="Times New Roman" w:cs="Times New Roman"/>
          <w:sz w:val="24"/>
          <w:szCs w:val="24"/>
          <w:lang w:eastAsia="et-EE"/>
        </w:rPr>
        <w:t xml:space="preserve">7) </w:t>
      </w:r>
      <w:r w:rsidR="005550A8" w:rsidRPr="00CA039A">
        <w:rPr>
          <w:rFonts w:ascii="Times New Roman" w:eastAsia="Times New Roman" w:hAnsi="Times New Roman" w:cs="Times New Roman"/>
          <w:sz w:val="24"/>
          <w:szCs w:val="24"/>
          <w:lang w:eastAsia="et-EE"/>
        </w:rPr>
        <w:t>abi- ja infoteenuse tellija üldandmed;</w:t>
      </w:r>
    </w:p>
    <w:p w14:paraId="220BBAD2" w14:textId="5C209424" w:rsidR="00ED1420" w:rsidRPr="00761C6C" w:rsidRDefault="005550A8" w:rsidP="000A385F">
      <w:pPr>
        <w:pStyle w:val="Vahedeta"/>
        <w:jc w:val="both"/>
        <w:rPr>
          <w:rFonts w:ascii="Times New Roman" w:eastAsia="Times New Roman" w:hAnsi="Times New Roman" w:cs="Times New Roman"/>
          <w:sz w:val="24"/>
          <w:szCs w:val="24"/>
          <w:lang w:eastAsia="et-EE"/>
        </w:rPr>
      </w:pPr>
      <w:r w:rsidRPr="00761C6C">
        <w:rPr>
          <w:rFonts w:ascii="Times New Roman" w:eastAsia="Times New Roman" w:hAnsi="Times New Roman" w:cs="Times New Roman"/>
          <w:sz w:val="24"/>
          <w:szCs w:val="24"/>
          <w:lang w:eastAsia="et-EE"/>
        </w:rPr>
        <w:t xml:space="preserve">8) </w:t>
      </w:r>
      <w:r w:rsidR="00424B85" w:rsidRPr="00761C6C">
        <w:rPr>
          <w:rFonts w:ascii="Times New Roman" w:eastAsia="Times New Roman" w:hAnsi="Times New Roman" w:cs="Times New Roman"/>
          <w:sz w:val="24"/>
          <w:szCs w:val="24"/>
          <w:lang w:eastAsia="et-EE"/>
        </w:rPr>
        <w:t>kriisiinfo</w:t>
      </w:r>
      <w:r w:rsidR="001549C6" w:rsidRPr="00761C6C">
        <w:rPr>
          <w:rFonts w:ascii="Times New Roman" w:eastAsia="Times New Roman" w:hAnsi="Times New Roman" w:cs="Times New Roman"/>
          <w:sz w:val="24"/>
          <w:szCs w:val="24"/>
          <w:lang w:eastAsia="et-EE"/>
        </w:rPr>
        <w:t xml:space="preserve"> </w:t>
      </w:r>
      <w:r w:rsidR="00424B85" w:rsidRPr="00761C6C">
        <w:rPr>
          <w:rFonts w:ascii="Times New Roman" w:eastAsia="Times New Roman" w:hAnsi="Times New Roman" w:cs="Times New Roman"/>
          <w:sz w:val="24"/>
          <w:szCs w:val="24"/>
          <w:lang w:eastAsia="et-EE"/>
        </w:rPr>
        <w:t>teenuse</w:t>
      </w:r>
      <w:r w:rsidR="00750B27" w:rsidRPr="00761C6C">
        <w:rPr>
          <w:rFonts w:ascii="Times New Roman" w:eastAsia="Times New Roman" w:hAnsi="Times New Roman" w:cs="Times New Roman"/>
          <w:sz w:val="24"/>
          <w:szCs w:val="24"/>
          <w:lang w:eastAsia="et-EE"/>
        </w:rPr>
        <w:t xml:space="preserve"> kaudu lähedase kohta päringu teinud </w:t>
      </w:r>
      <w:r w:rsidR="007A184B" w:rsidRPr="00761C6C">
        <w:rPr>
          <w:rFonts w:ascii="Times New Roman" w:eastAsia="Times New Roman" w:hAnsi="Times New Roman" w:cs="Times New Roman"/>
          <w:sz w:val="24"/>
          <w:szCs w:val="24"/>
          <w:lang w:eastAsia="et-EE"/>
        </w:rPr>
        <w:t>isiku</w:t>
      </w:r>
      <w:r w:rsidR="00750B27" w:rsidRPr="00761C6C">
        <w:rPr>
          <w:rFonts w:ascii="Times New Roman" w:eastAsia="Times New Roman" w:hAnsi="Times New Roman" w:cs="Times New Roman"/>
          <w:sz w:val="24"/>
          <w:szCs w:val="24"/>
          <w:lang w:eastAsia="et-EE"/>
        </w:rPr>
        <w:t xml:space="preserve"> </w:t>
      </w:r>
      <w:r w:rsidR="00263F9F" w:rsidRPr="00761C6C">
        <w:rPr>
          <w:rFonts w:ascii="Times New Roman" w:eastAsia="Times New Roman" w:hAnsi="Times New Roman" w:cs="Times New Roman"/>
          <w:sz w:val="24"/>
          <w:szCs w:val="24"/>
          <w:lang w:eastAsia="et-EE"/>
        </w:rPr>
        <w:t xml:space="preserve">ja päringualuse isiku </w:t>
      </w:r>
      <w:r w:rsidR="0067053E" w:rsidRPr="00761C6C">
        <w:rPr>
          <w:rFonts w:ascii="Times New Roman" w:eastAsia="Times New Roman" w:hAnsi="Times New Roman" w:cs="Times New Roman"/>
          <w:sz w:val="24"/>
          <w:szCs w:val="24"/>
          <w:lang w:eastAsia="et-EE"/>
        </w:rPr>
        <w:t xml:space="preserve">üldandmed </w:t>
      </w:r>
      <w:r w:rsidR="00750B27" w:rsidRPr="00761C6C">
        <w:rPr>
          <w:rFonts w:ascii="Times New Roman" w:eastAsia="Times New Roman" w:hAnsi="Times New Roman" w:cs="Times New Roman"/>
          <w:sz w:val="24"/>
          <w:szCs w:val="24"/>
          <w:lang w:eastAsia="et-EE"/>
        </w:rPr>
        <w:t>ning</w:t>
      </w:r>
      <w:r w:rsidR="0010234F" w:rsidRPr="00761C6C">
        <w:rPr>
          <w:rFonts w:ascii="Times New Roman" w:eastAsia="Times New Roman" w:hAnsi="Times New Roman" w:cs="Times New Roman"/>
          <w:sz w:val="24"/>
          <w:szCs w:val="24"/>
          <w:lang w:eastAsia="et-EE"/>
        </w:rPr>
        <w:t xml:space="preserve"> </w:t>
      </w:r>
      <w:r w:rsidR="00ED1420" w:rsidRPr="00761C6C">
        <w:rPr>
          <w:rFonts w:ascii="Times New Roman" w:eastAsia="Times New Roman" w:hAnsi="Times New Roman" w:cs="Times New Roman"/>
          <w:sz w:val="24"/>
          <w:szCs w:val="24"/>
          <w:lang w:eastAsia="et-EE"/>
        </w:rPr>
        <w:t>käesoleva seaduse § 9</w:t>
      </w:r>
      <w:r w:rsidR="00ED1420" w:rsidRPr="00761C6C">
        <w:rPr>
          <w:rFonts w:ascii="Times New Roman" w:eastAsia="Times New Roman" w:hAnsi="Times New Roman" w:cs="Times New Roman"/>
          <w:sz w:val="24"/>
          <w:szCs w:val="24"/>
          <w:vertAlign w:val="superscript"/>
          <w:lang w:eastAsia="et-EE"/>
        </w:rPr>
        <w:t>1</w:t>
      </w:r>
      <w:r w:rsidR="00ED1420" w:rsidRPr="00761C6C">
        <w:rPr>
          <w:rFonts w:ascii="Times New Roman" w:eastAsia="Times New Roman" w:hAnsi="Times New Roman" w:cs="Times New Roman"/>
          <w:sz w:val="24"/>
          <w:szCs w:val="24"/>
          <w:lang w:eastAsia="et-EE"/>
        </w:rPr>
        <w:t xml:space="preserve"> lõikes 2</w:t>
      </w:r>
      <w:r w:rsidR="00ED1420" w:rsidRPr="00761C6C">
        <w:rPr>
          <w:rFonts w:ascii="Times New Roman" w:eastAsia="Times New Roman" w:hAnsi="Times New Roman" w:cs="Times New Roman"/>
          <w:sz w:val="24"/>
          <w:szCs w:val="24"/>
          <w:vertAlign w:val="superscript"/>
          <w:lang w:eastAsia="et-EE"/>
        </w:rPr>
        <w:t xml:space="preserve">4 </w:t>
      </w:r>
      <w:r w:rsidR="00ED1420" w:rsidRPr="00761C6C">
        <w:rPr>
          <w:rFonts w:ascii="Times New Roman" w:eastAsia="Times New Roman" w:hAnsi="Times New Roman" w:cs="Times New Roman"/>
          <w:sz w:val="24"/>
          <w:szCs w:val="24"/>
          <w:lang w:eastAsia="et-EE"/>
        </w:rPr>
        <w:t>nimetatud andmed</w:t>
      </w:r>
      <w:r w:rsidR="001549C6" w:rsidRPr="00761C6C">
        <w:rPr>
          <w:rFonts w:ascii="Times New Roman" w:eastAsia="Times New Roman" w:hAnsi="Times New Roman" w:cs="Times New Roman"/>
          <w:sz w:val="24"/>
          <w:szCs w:val="24"/>
          <w:lang w:eastAsia="et-EE"/>
        </w:rPr>
        <w:t>;</w:t>
      </w:r>
    </w:p>
    <w:p w14:paraId="4C76E2BF" w14:textId="075D3AA9" w:rsidR="00ED1420" w:rsidRPr="001549C6" w:rsidRDefault="00263F9F" w:rsidP="000A385F">
      <w:pPr>
        <w:pStyle w:val="Vahedeta"/>
        <w:jc w:val="both"/>
        <w:rPr>
          <w:rFonts w:ascii="Times New Roman" w:eastAsia="Times New Roman" w:hAnsi="Times New Roman" w:cs="Times New Roman"/>
          <w:color w:val="FF0000"/>
          <w:sz w:val="24"/>
          <w:szCs w:val="24"/>
          <w:lang w:eastAsia="et-EE"/>
        </w:rPr>
      </w:pPr>
      <w:r w:rsidRPr="00761C6C">
        <w:rPr>
          <w:rFonts w:ascii="Times New Roman" w:eastAsia="Times New Roman" w:hAnsi="Times New Roman" w:cs="Times New Roman"/>
          <w:color w:val="000000" w:themeColor="text1"/>
          <w:sz w:val="24"/>
          <w:szCs w:val="24"/>
          <w:lang w:eastAsia="et-EE"/>
        </w:rPr>
        <w:lastRenderedPageBreak/>
        <w:t xml:space="preserve">9) </w:t>
      </w:r>
      <w:r w:rsidR="001549C6" w:rsidRPr="00AA692F">
        <w:rPr>
          <w:rFonts w:ascii="Times New Roman" w:hAnsi="Times New Roman" w:cs="Times New Roman"/>
          <w:sz w:val="24"/>
          <w:szCs w:val="24"/>
        </w:rPr>
        <w:t xml:space="preserve">kriisiinfo </w:t>
      </w:r>
      <w:r w:rsidR="001549C6" w:rsidRPr="00A118D7">
        <w:rPr>
          <w:rFonts w:ascii="Times New Roman" w:hAnsi="Times New Roman" w:cs="Times New Roman"/>
          <w:sz w:val="24"/>
          <w:szCs w:val="24"/>
        </w:rPr>
        <w:t>teenuse</w:t>
      </w:r>
      <w:r w:rsidR="00ED1420" w:rsidRPr="00A118D7">
        <w:rPr>
          <w:rFonts w:ascii="Times New Roman" w:hAnsi="Times New Roman" w:cs="Times New Roman"/>
          <w:sz w:val="24"/>
          <w:szCs w:val="24"/>
        </w:rPr>
        <w:t xml:space="preserve"> </w:t>
      </w:r>
      <w:commentRangeStart w:id="87"/>
      <w:del w:id="88" w:author="Mari Koik - JUSTDIGI" w:date="2025-11-14T14:35:00Z" w16du:dateUtc="2025-11-14T12:35:00Z">
        <w:r w:rsidR="00ED1420" w:rsidRPr="00A118D7" w:rsidDel="00197924">
          <w:rPr>
            <w:rFonts w:ascii="Times New Roman" w:hAnsi="Times New Roman" w:cs="Times New Roman"/>
            <w:sz w:val="24"/>
            <w:szCs w:val="24"/>
          </w:rPr>
          <w:delText>osutamisel</w:delText>
        </w:r>
        <w:r w:rsidR="00ED1420" w:rsidRPr="00AA692F" w:rsidDel="00197924">
          <w:rPr>
            <w:rFonts w:ascii="Times New Roman" w:hAnsi="Times New Roman" w:cs="Times New Roman"/>
            <w:sz w:val="24"/>
            <w:szCs w:val="24"/>
          </w:rPr>
          <w:delText xml:space="preserve"> </w:delText>
        </w:r>
      </w:del>
      <w:ins w:id="89" w:author="Mari Koik - JUSTDIGI" w:date="2025-11-14T14:35:00Z" w16du:dateUtc="2025-11-14T12:35:00Z">
        <w:r w:rsidR="00197924">
          <w:rPr>
            <w:rFonts w:ascii="Times New Roman" w:hAnsi="Times New Roman" w:cs="Times New Roman"/>
            <w:sz w:val="24"/>
            <w:szCs w:val="24"/>
          </w:rPr>
          <w:t>kaudu</w:t>
        </w:r>
        <w:commentRangeEnd w:id="87"/>
        <w:r w:rsidR="00197924">
          <w:rPr>
            <w:rStyle w:val="Kommentaariviide"/>
          </w:rPr>
          <w:commentReference w:id="87"/>
        </w:r>
        <w:r w:rsidR="00197924" w:rsidRPr="00AA692F">
          <w:rPr>
            <w:rFonts w:ascii="Times New Roman" w:hAnsi="Times New Roman" w:cs="Times New Roman"/>
            <w:sz w:val="24"/>
            <w:szCs w:val="24"/>
          </w:rPr>
          <w:t xml:space="preserve"> </w:t>
        </w:r>
      </w:ins>
      <w:r w:rsidR="00ED1420" w:rsidRPr="00AA692F">
        <w:rPr>
          <w:rFonts w:ascii="Times New Roman" w:hAnsi="Times New Roman" w:cs="Times New Roman"/>
          <w:sz w:val="24"/>
          <w:szCs w:val="24"/>
        </w:rPr>
        <w:t>päringu</w:t>
      </w:r>
      <w:r w:rsidR="00ED1420" w:rsidRPr="00761C6C">
        <w:rPr>
          <w:rFonts w:ascii="Times New Roman" w:hAnsi="Times New Roman" w:cs="Times New Roman"/>
          <w:sz w:val="24"/>
          <w:szCs w:val="24"/>
        </w:rPr>
        <w:t xml:space="preserve"> teinud isiku enda kohta avaldatud andmed, sealhulgas terviseandmed, kui need on vältimatult seotud </w:t>
      </w:r>
      <w:r w:rsidR="001549C6" w:rsidRPr="00761C6C">
        <w:rPr>
          <w:rFonts w:ascii="Times New Roman" w:hAnsi="Times New Roman" w:cs="Times New Roman"/>
          <w:sz w:val="24"/>
          <w:szCs w:val="24"/>
        </w:rPr>
        <w:t xml:space="preserve">kriisiinfo </w:t>
      </w:r>
      <w:r w:rsidR="00ED1420" w:rsidRPr="00761C6C">
        <w:rPr>
          <w:rFonts w:ascii="Times New Roman" w:hAnsi="Times New Roman" w:cs="Times New Roman"/>
          <w:sz w:val="24"/>
          <w:szCs w:val="24"/>
        </w:rPr>
        <w:t>teenuse osutamise tinginud erakorralise sündmuse</w:t>
      </w:r>
      <w:r w:rsidR="00761C6C" w:rsidRPr="00761C6C">
        <w:rPr>
          <w:rFonts w:ascii="Times New Roman" w:hAnsi="Times New Roman" w:cs="Times New Roman"/>
          <w:sz w:val="24"/>
          <w:szCs w:val="24"/>
        </w:rPr>
        <w:t>ga</w:t>
      </w:r>
      <w:r w:rsidR="001549C6" w:rsidRPr="00761C6C">
        <w:rPr>
          <w:rFonts w:ascii="Times New Roman" w:hAnsi="Times New Roman" w:cs="Times New Roman"/>
          <w:sz w:val="24"/>
          <w:szCs w:val="24"/>
        </w:rPr>
        <w:t>.</w:t>
      </w:r>
      <w:r w:rsidR="00622D18">
        <w:rPr>
          <w:rFonts w:ascii="Times New Roman" w:hAnsi="Times New Roman" w:cs="Times New Roman"/>
          <w:sz w:val="24"/>
          <w:szCs w:val="24"/>
        </w:rPr>
        <w:t>“;</w:t>
      </w:r>
    </w:p>
    <w:p w14:paraId="6C79E6A3" w14:textId="77777777" w:rsidR="00263F9F" w:rsidRDefault="00263F9F" w:rsidP="000A385F">
      <w:pPr>
        <w:pStyle w:val="Vahedeta"/>
        <w:jc w:val="both"/>
        <w:rPr>
          <w:rFonts w:ascii="Times New Roman" w:eastAsia="Times New Roman" w:hAnsi="Times New Roman" w:cs="Times New Roman"/>
          <w:sz w:val="24"/>
          <w:szCs w:val="24"/>
          <w:lang w:eastAsia="et-EE"/>
        </w:rPr>
      </w:pPr>
    </w:p>
    <w:p w14:paraId="33656A12" w14:textId="596F470A" w:rsidR="000A385F" w:rsidRDefault="00AB7D4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10</w:t>
      </w:r>
      <w:r w:rsidR="000A385F" w:rsidRPr="00D425B8">
        <w:rPr>
          <w:rFonts w:ascii="Times New Roman" w:eastAsia="Times New Roman" w:hAnsi="Times New Roman" w:cs="Times New Roman"/>
          <w:b/>
          <w:bCs/>
          <w:sz w:val="24"/>
          <w:szCs w:val="24"/>
          <w:lang w:eastAsia="et-EE"/>
        </w:rPr>
        <w:t>)</w:t>
      </w:r>
      <w:r w:rsidR="000A385F" w:rsidRPr="00D425B8">
        <w:rPr>
          <w:rFonts w:ascii="Times New Roman" w:eastAsia="Times New Roman" w:hAnsi="Times New Roman" w:cs="Times New Roman"/>
          <w:sz w:val="24"/>
          <w:szCs w:val="24"/>
          <w:lang w:eastAsia="et-EE"/>
        </w:rPr>
        <w:t xml:space="preserve"> </w:t>
      </w:r>
      <w:r w:rsidR="000A385F" w:rsidRPr="00733BB1">
        <w:rPr>
          <w:rFonts w:ascii="Times New Roman" w:eastAsia="Times New Roman" w:hAnsi="Times New Roman" w:cs="Times New Roman"/>
          <w:sz w:val="24"/>
          <w:szCs w:val="24"/>
          <w:lang w:eastAsia="et-EE"/>
        </w:rPr>
        <w:t>paragrahvi 9</w:t>
      </w:r>
      <w:r w:rsidR="000A385F" w:rsidRPr="00733BB1">
        <w:rPr>
          <w:rFonts w:ascii="Times New Roman" w:eastAsia="Times New Roman" w:hAnsi="Times New Roman" w:cs="Times New Roman"/>
          <w:sz w:val="24"/>
          <w:szCs w:val="24"/>
          <w:vertAlign w:val="superscript"/>
          <w:lang w:eastAsia="et-EE"/>
        </w:rPr>
        <w:t>1</w:t>
      </w:r>
      <w:r w:rsidR="000A385F" w:rsidRPr="00733BB1">
        <w:rPr>
          <w:rFonts w:ascii="Times New Roman" w:eastAsia="Times New Roman" w:hAnsi="Times New Roman" w:cs="Times New Roman"/>
          <w:sz w:val="24"/>
          <w:szCs w:val="24"/>
          <w:lang w:eastAsia="et-EE"/>
        </w:rPr>
        <w:t xml:space="preserve"> lõike 2 punkti 7 täiendatakse pärast sõna „infoteate“ sõnadega „</w:t>
      </w:r>
      <w:bookmarkStart w:id="90" w:name="_Hlk214018941"/>
      <w:r w:rsidR="000A385F">
        <w:rPr>
          <w:rFonts w:ascii="Times New Roman" w:eastAsia="Times New Roman" w:hAnsi="Times New Roman" w:cs="Times New Roman"/>
          <w:sz w:val="24"/>
          <w:szCs w:val="24"/>
          <w:lang w:eastAsia="et-EE"/>
        </w:rPr>
        <w:t>ja</w:t>
      </w:r>
      <w:r w:rsidR="000A385F" w:rsidRPr="00733BB1">
        <w:rPr>
          <w:rFonts w:ascii="Times New Roman" w:eastAsia="Times New Roman" w:hAnsi="Times New Roman" w:cs="Times New Roman"/>
          <w:sz w:val="24"/>
          <w:szCs w:val="24"/>
          <w:lang w:eastAsia="et-EE"/>
        </w:rPr>
        <w:t xml:space="preserve"> </w:t>
      </w:r>
      <w:r w:rsidR="000A385F">
        <w:rPr>
          <w:rFonts w:ascii="Times New Roman" w:eastAsia="Times New Roman" w:hAnsi="Times New Roman" w:cs="Times New Roman"/>
          <w:sz w:val="24"/>
          <w:szCs w:val="24"/>
          <w:lang w:eastAsia="et-EE"/>
        </w:rPr>
        <w:t>selle</w:t>
      </w:r>
      <w:r w:rsidR="000A385F" w:rsidRPr="00733BB1">
        <w:rPr>
          <w:rFonts w:ascii="Times New Roman" w:eastAsia="Times New Roman" w:hAnsi="Times New Roman" w:cs="Times New Roman"/>
          <w:sz w:val="24"/>
          <w:szCs w:val="24"/>
          <w:lang w:eastAsia="et-EE"/>
        </w:rPr>
        <w:t xml:space="preserve"> edastaja </w:t>
      </w:r>
      <w:r w:rsidR="000A385F">
        <w:rPr>
          <w:rFonts w:ascii="Times New Roman" w:eastAsia="Times New Roman" w:hAnsi="Times New Roman" w:cs="Times New Roman"/>
          <w:sz w:val="24"/>
          <w:szCs w:val="24"/>
          <w:lang w:eastAsia="et-EE"/>
        </w:rPr>
        <w:t>andmed ning</w:t>
      </w:r>
      <w:r w:rsidR="000A385F" w:rsidRPr="00733BB1">
        <w:rPr>
          <w:rFonts w:ascii="Times New Roman" w:eastAsia="Times New Roman" w:hAnsi="Times New Roman" w:cs="Times New Roman"/>
          <w:sz w:val="24"/>
          <w:szCs w:val="24"/>
          <w:lang w:eastAsia="et-EE"/>
        </w:rPr>
        <w:t xml:space="preserve"> sündmusega seotud</w:t>
      </w:r>
      <w:r w:rsidR="00F42F93">
        <w:rPr>
          <w:rFonts w:ascii="Times New Roman" w:eastAsia="Times New Roman" w:hAnsi="Times New Roman" w:cs="Times New Roman"/>
          <w:sz w:val="24"/>
          <w:szCs w:val="24"/>
          <w:lang w:eastAsia="et-EE"/>
        </w:rPr>
        <w:t xml:space="preserve"> </w:t>
      </w:r>
      <w:r w:rsidR="00F42F93" w:rsidRPr="007234EE">
        <w:rPr>
          <w:rFonts w:ascii="Times New Roman" w:eastAsia="Times New Roman" w:hAnsi="Times New Roman" w:cs="Times New Roman"/>
          <w:sz w:val="24"/>
          <w:szCs w:val="24"/>
          <w:lang w:eastAsia="et-EE"/>
        </w:rPr>
        <w:t>muu</w:t>
      </w:r>
      <w:r w:rsidR="000A385F" w:rsidRPr="00733BB1">
        <w:rPr>
          <w:rFonts w:ascii="Times New Roman" w:eastAsia="Times New Roman" w:hAnsi="Times New Roman" w:cs="Times New Roman"/>
          <w:sz w:val="24"/>
          <w:szCs w:val="24"/>
          <w:lang w:eastAsia="et-EE"/>
        </w:rPr>
        <w:t xml:space="preserve"> isiku </w:t>
      </w:r>
      <w:commentRangeStart w:id="91"/>
      <w:r w:rsidR="000A385F" w:rsidRPr="00733BB1">
        <w:rPr>
          <w:rFonts w:ascii="Times New Roman" w:eastAsia="Times New Roman" w:hAnsi="Times New Roman" w:cs="Times New Roman"/>
          <w:sz w:val="24"/>
          <w:szCs w:val="24"/>
          <w:lang w:eastAsia="et-EE"/>
        </w:rPr>
        <w:t>esitatud</w:t>
      </w:r>
      <w:bookmarkEnd w:id="90"/>
      <w:commentRangeEnd w:id="91"/>
      <w:r w:rsidR="008B0FAA">
        <w:rPr>
          <w:rStyle w:val="Kommentaariviide"/>
        </w:rPr>
        <w:commentReference w:id="91"/>
      </w:r>
      <w:r w:rsidR="000A385F" w:rsidRPr="00733BB1">
        <w:rPr>
          <w:rFonts w:ascii="Times New Roman" w:eastAsia="Times New Roman" w:hAnsi="Times New Roman" w:cs="Times New Roman"/>
          <w:sz w:val="24"/>
          <w:szCs w:val="24"/>
          <w:lang w:eastAsia="et-EE"/>
        </w:rPr>
        <w:t>“;</w:t>
      </w:r>
    </w:p>
    <w:p w14:paraId="54A31246"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p>
    <w:p w14:paraId="0F00EA30" w14:textId="7382C08A" w:rsidR="000A385F" w:rsidRPr="004E71D4"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1</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9</w:t>
      </w:r>
      <w:r w:rsidRPr="004E71D4">
        <w:rPr>
          <w:rFonts w:ascii="Times New Roman" w:eastAsia="Times New Roman" w:hAnsi="Times New Roman" w:cs="Times New Roman"/>
          <w:sz w:val="24"/>
          <w:szCs w:val="24"/>
          <w:vertAlign w:val="superscript"/>
          <w:lang w:eastAsia="et-EE"/>
        </w:rPr>
        <w:t>1</w:t>
      </w:r>
      <w:r w:rsidRPr="004E71D4">
        <w:rPr>
          <w:rFonts w:ascii="Times New Roman" w:eastAsia="Times New Roman" w:hAnsi="Times New Roman" w:cs="Times New Roman"/>
          <w:sz w:val="24"/>
          <w:szCs w:val="24"/>
          <w:lang w:eastAsia="et-EE"/>
        </w:rPr>
        <w:t xml:space="preserve"> lõikes 2</w:t>
      </w:r>
      <w:r w:rsidRPr="004E71D4">
        <w:rPr>
          <w:rFonts w:ascii="Times New Roman" w:eastAsia="Times New Roman" w:hAnsi="Times New Roman" w:cs="Times New Roman"/>
          <w:sz w:val="24"/>
          <w:szCs w:val="24"/>
          <w:vertAlign w:val="superscript"/>
          <w:lang w:eastAsia="et-EE"/>
        </w:rPr>
        <w:t>9</w:t>
      </w:r>
      <w:r w:rsidRPr="004E71D4">
        <w:rPr>
          <w:rFonts w:ascii="Times New Roman" w:eastAsia="Times New Roman" w:hAnsi="Times New Roman" w:cs="Times New Roman"/>
          <w:sz w:val="24"/>
          <w:szCs w:val="24"/>
          <w:lang w:eastAsia="et-EE"/>
        </w:rPr>
        <w:t xml:space="preserve"> asendatakse sõna „anonüümitakse“ sõnaga „pseudonüümitakse“;</w:t>
      </w:r>
    </w:p>
    <w:p w14:paraId="3124F65A" w14:textId="77777777" w:rsidR="000A385F" w:rsidRDefault="000A385F" w:rsidP="000A385F">
      <w:pPr>
        <w:pStyle w:val="Vahedeta"/>
        <w:jc w:val="both"/>
        <w:rPr>
          <w:rFonts w:ascii="Times New Roman" w:eastAsia="Times New Roman" w:hAnsi="Times New Roman" w:cs="Times New Roman"/>
          <w:b/>
          <w:sz w:val="24"/>
          <w:szCs w:val="24"/>
          <w:lang w:eastAsia="et-EE"/>
        </w:rPr>
      </w:pPr>
    </w:p>
    <w:p w14:paraId="720B9609" w14:textId="4005F65C" w:rsidR="000A385F" w:rsidRPr="004E71D4"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2</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9</w:t>
      </w:r>
      <w:r w:rsidRPr="004E71D4">
        <w:rPr>
          <w:rFonts w:ascii="Times New Roman" w:eastAsia="Times New Roman" w:hAnsi="Times New Roman" w:cs="Times New Roman"/>
          <w:sz w:val="24"/>
          <w:szCs w:val="24"/>
          <w:vertAlign w:val="superscript"/>
          <w:lang w:eastAsia="et-EE"/>
        </w:rPr>
        <w:t>1</w:t>
      </w:r>
      <w:r w:rsidRPr="004E71D4">
        <w:rPr>
          <w:rFonts w:ascii="Times New Roman" w:eastAsia="Times New Roman" w:hAnsi="Times New Roman" w:cs="Times New Roman"/>
          <w:sz w:val="24"/>
          <w:szCs w:val="24"/>
          <w:lang w:eastAsia="et-EE"/>
        </w:rPr>
        <w:t xml:space="preserve"> lõige 4 muudetakse ja sõnastatakse järgmiselt:</w:t>
      </w:r>
    </w:p>
    <w:p w14:paraId="4187D214"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p>
    <w:p w14:paraId="12931805" w14:textId="0EA09314" w:rsidR="000A385F" w:rsidRDefault="000A385F" w:rsidP="000A385F">
      <w:pPr>
        <w:pStyle w:val="Vahedeta"/>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„(4) Hädaabiteadete ning abi- ja infoteadete andmekogu põhimääruses sätestatakse</w:t>
      </w:r>
      <w:r>
        <w:rPr>
          <w:rFonts w:ascii="Times New Roman" w:eastAsia="Times New Roman" w:hAnsi="Times New Roman" w:cs="Times New Roman"/>
          <w:sz w:val="24"/>
          <w:szCs w:val="24"/>
          <w:lang w:eastAsia="et-EE"/>
        </w:rPr>
        <w:t xml:space="preserve"> </w:t>
      </w:r>
      <w:r w:rsidR="002E1032">
        <w:rPr>
          <w:rFonts w:ascii="Times New Roman" w:eastAsia="Times New Roman" w:hAnsi="Times New Roman" w:cs="Times New Roman"/>
          <w:sz w:val="24"/>
          <w:szCs w:val="24"/>
          <w:lang w:eastAsia="et-EE"/>
        </w:rPr>
        <w:t>selle</w:t>
      </w:r>
      <w:r w:rsidR="002E1032" w:rsidRPr="004E71D4">
        <w:rPr>
          <w:rFonts w:ascii="Times New Roman" w:eastAsia="Times New Roman" w:hAnsi="Times New Roman" w:cs="Times New Roman"/>
          <w:sz w:val="24"/>
          <w:szCs w:val="24"/>
          <w:lang w:eastAsia="et-EE"/>
        </w:rPr>
        <w:t xml:space="preserve"> </w:t>
      </w:r>
      <w:r w:rsidRPr="004E71D4">
        <w:rPr>
          <w:rFonts w:ascii="Times New Roman" w:eastAsia="Times New Roman" w:hAnsi="Times New Roman" w:cs="Times New Roman"/>
          <w:sz w:val="24"/>
          <w:szCs w:val="24"/>
          <w:lang w:eastAsia="et-EE"/>
        </w:rPr>
        <w:t>pidamise kord</w:t>
      </w:r>
      <w:r>
        <w:rPr>
          <w:rFonts w:ascii="Times New Roman" w:eastAsia="Times New Roman" w:hAnsi="Times New Roman" w:cs="Times New Roman"/>
          <w:sz w:val="24"/>
          <w:szCs w:val="24"/>
          <w:lang w:eastAsia="et-EE"/>
        </w:rPr>
        <w:t>, sealhulgas:</w:t>
      </w:r>
    </w:p>
    <w:p w14:paraId="300D279F"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bookmarkStart w:id="92" w:name="_Hlk176809336"/>
      <w:r w:rsidRPr="00125A3E">
        <w:rPr>
          <w:rFonts w:ascii="Times New Roman" w:eastAsia="Times New Roman" w:hAnsi="Times New Roman" w:cs="Times New Roman"/>
          <w:sz w:val="24"/>
          <w:szCs w:val="24"/>
          <w:lang w:eastAsia="et-EE"/>
        </w:rPr>
        <w:t>1) andmeandjad</w:t>
      </w:r>
      <w:r>
        <w:rPr>
          <w:rFonts w:ascii="Times New Roman" w:eastAsia="Times New Roman" w:hAnsi="Times New Roman" w:cs="Times New Roman"/>
          <w:sz w:val="24"/>
          <w:szCs w:val="24"/>
          <w:lang w:eastAsia="et-EE"/>
        </w:rPr>
        <w:t xml:space="preserve"> ja nendelt saadavad andmed</w:t>
      </w:r>
      <w:r w:rsidRPr="00125A3E">
        <w:rPr>
          <w:rFonts w:ascii="Times New Roman" w:eastAsia="Times New Roman" w:hAnsi="Times New Roman" w:cs="Times New Roman"/>
          <w:sz w:val="24"/>
          <w:szCs w:val="24"/>
          <w:lang w:eastAsia="et-EE"/>
        </w:rPr>
        <w:t>;</w:t>
      </w:r>
    </w:p>
    <w:p w14:paraId="03B5D442"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2) andmesaajad;</w:t>
      </w:r>
    </w:p>
    <w:p w14:paraId="719CA51E"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3) andmetele juurdepääs ja andmete väljastamine;</w:t>
      </w:r>
    </w:p>
    <w:p w14:paraId="21775222"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4) andmete säilitamise täpne tähtaeg;</w:t>
      </w:r>
    </w:p>
    <w:p w14:paraId="79969AEB"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5) </w:t>
      </w:r>
      <w:r w:rsidRPr="004E71D4">
        <w:rPr>
          <w:rFonts w:ascii="Times New Roman" w:eastAsia="Times New Roman" w:hAnsi="Times New Roman" w:cs="Times New Roman"/>
          <w:sz w:val="24"/>
          <w:szCs w:val="24"/>
          <w:lang w:eastAsia="et-EE"/>
        </w:rPr>
        <w:t>andmekogu</w:t>
      </w:r>
      <w:r w:rsidRPr="00125A3E">
        <w:rPr>
          <w:rFonts w:ascii="Times New Roman" w:eastAsia="Times New Roman" w:hAnsi="Times New Roman" w:cs="Times New Roman"/>
          <w:sz w:val="24"/>
          <w:szCs w:val="24"/>
          <w:lang w:eastAsia="et-EE"/>
        </w:rPr>
        <w:t xml:space="preserve"> ülesehitus ja täpne andmekoosseis;</w:t>
      </w:r>
    </w:p>
    <w:p w14:paraId="21C22EE5"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6</w:t>
      </w:r>
      <w:r>
        <w:rPr>
          <w:rFonts w:ascii="Times New Roman" w:eastAsia="Times New Roman" w:hAnsi="Times New Roman" w:cs="Times New Roman"/>
          <w:sz w:val="24"/>
          <w:szCs w:val="24"/>
          <w:lang w:eastAsia="et-EE"/>
        </w:rPr>
        <w:t>)</w:t>
      </w:r>
      <w:r w:rsidRPr="00125A3E">
        <w:rPr>
          <w:rFonts w:ascii="Times New Roman" w:eastAsia="Times New Roman" w:hAnsi="Times New Roman" w:cs="Times New Roman"/>
          <w:sz w:val="24"/>
          <w:szCs w:val="24"/>
          <w:lang w:eastAsia="et-EE"/>
        </w:rPr>
        <w:t xml:space="preserve"> järelevalve </w:t>
      </w:r>
      <w:r w:rsidRPr="004E71D4">
        <w:rPr>
          <w:rFonts w:ascii="Times New Roman" w:eastAsia="Times New Roman" w:hAnsi="Times New Roman" w:cs="Times New Roman"/>
          <w:sz w:val="24"/>
          <w:szCs w:val="24"/>
          <w:lang w:eastAsia="et-EE"/>
        </w:rPr>
        <w:t>andmekogu</w:t>
      </w:r>
      <w:r w:rsidRPr="00125A3E">
        <w:rPr>
          <w:rFonts w:ascii="Times New Roman" w:eastAsia="Times New Roman" w:hAnsi="Times New Roman" w:cs="Times New Roman"/>
          <w:sz w:val="24"/>
          <w:szCs w:val="24"/>
          <w:lang w:eastAsia="et-EE"/>
        </w:rPr>
        <w:t xml:space="preserve"> pidamise üle;</w:t>
      </w:r>
    </w:p>
    <w:p w14:paraId="318DD50B" w14:textId="77777777" w:rsidR="000A385F" w:rsidRPr="00125A3E"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7) vastutava töötleja ülesanded;</w:t>
      </w:r>
    </w:p>
    <w:p w14:paraId="2932D646" w14:textId="77777777" w:rsidR="000A385F" w:rsidRPr="004E71D4" w:rsidRDefault="000A385F" w:rsidP="000A385F">
      <w:pPr>
        <w:pStyle w:val="Vahedeta"/>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8) volitatud </w:t>
      </w:r>
      <w:r>
        <w:rPr>
          <w:rFonts w:ascii="Times New Roman" w:eastAsia="Times New Roman" w:hAnsi="Times New Roman" w:cs="Times New Roman"/>
          <w:sz w:val="24"/>
          <w:szCs w:val="24"/>
          <w:lang w:eastAsia="et-EE"/>
        </w:rPr>
        <w:t xml:space="preserve">töötleja </w:t>
      </w:r>
      <w:r w:rsidRPr="00125A3E">
        <w:rPr>
          <w:rFonts w:ascii="Times New Roman" w:eastAsia="Times New Roman" w:hAnsi="Times New Roman" w:cs="Times New Roman"/>
          <w:sz w:val="24"/>
          <w:szCs w:val="24"/>
          <w:lang w:eastAsia="et-EE"/>
        </w:rPr>
        <w:t xml:space="preserve">ja </w:t>
      </w:r>
      <w:r>
        <w:rPr>
          <w:rFonts w:ascii="Times New Roman" w:eastAsia="Times New Roman" w:hAnsi="Times New Roman" w:cs="Times New Roman"/>
          <w:sz w:val="24"/>
          <w:szCs w:val="24"/>
          <w:lang w:eastAsia="et-EE"/>
        </w:rPr>
        <w:t xml:space="preserve">tema </w:t>
      </w:r>
      <w:r w:rsidRPr="00125A3E">
        <w:rPr>
          <w:rFonts w:ascii="Times New Roman" w:eastAsia="Times New Roman" w:hAnsi="Times New Roman" w:cs="Times New Roman"/>
          <w:sz w:val="24"/>
          <w:szCs w:val="24"/>
          <w:lang w:eastAsia="et-EE"/>
        </w:rPr>
        <w:t>ülesanded</w:t>
      </w:r>
      <w:bookmarkEnd w:id="92"/>
      <w:r w:rsidRPr="004E71D4">
        <w:rPr>
          <w:rFonts w:ascii="Times New Roman" w:eastAsia="Times New Roman" w:hAnsi="Times New Roman" w:cs="Times New Roman"/>
          <w:sz w:val="24"/>
          <w:szCs w:val="24"/>
          <w:lang w:eastAsia="et-EE"/>
        </w:rPr>
        <w:t>.“;</w:t>
      </w:r>
    </w:p>
    <w:p w14:paraId="1E52F5A7" w14:textId="77777777" w:rsidR="000A385F" w:rsidRDefault="000A385F" w:rsidP="000A385F">
      <w:pPr>
        <w:pStyle w:val="Vahedeta"/>
        <w:jc w:val="both"/>
        <w:rPr>
          <w:rFonts w:ascii="Times New Roman" w:eastAsia="Times New Roman" w:hAnsi="Times New Roman" w:cs="Times New Roman"/>
          <w:b/>
          <w:sz w:val="24"/>
          <w:szCs w:val="24"/>
          <w:highlight w:val="lightGray"/>
          <w:lang w:eastAsia="et-EE"/>
        </w:rPr>
      </w:pPr>
    </w:p>
    <w:p w14:paraId="77E75116" w14:textId="395E1E18" w:rsidR="000A385F" w:rsidRDefault="000A385F" w:rsidP="000A385F">
      <w:pPr>
        <w:pStyle w:val="Vahedeta"/>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3</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13</w:t>
      </w:r>
      <w:r w:rsidRPr="004E71D4">
        <w:rPr>
          <w:rFonts w:ascii="Times New Roman" w:eastAsia="Times New Roman" w:hAnsi="Times New Roman" w:cs="Times New Roman"/>
          <w:sz w:val="24"/>
          <w:szCs w:val="24"/>
          <w:vertAlign w:val="superscript"/>
          <w:lang w:eastAsia="et-EE"/>
        </w:rPr>
        <w:t>2</w:t>
      </w:r>
      <w:r w:rsidRPr="00500DDF">
        <w:rPr>
          <w:rFonts w:ascii="Times New Roman" w:eastAsia="Times New Roman" w:hAnsi="Times New Roman" w:cs="Times New Roman"/>
          <w:sz w:val="24"/>
          <w:szCs w:val="24"/>
          <w:lang w:eastAsia="et-EE"/>
        </w:rPr>
        <w:t xml:space="preserve"> </w:t>
      </w:r>
      <w:r w:rsidRPr="004E71D4">
        <w:rPr>
          <w:rFonts w:ascii="Times New Roman" w:eastAsia="Times New Roman" w:hAnsi="Times New Roman" w:cs="Times New Roman"/>
          <w:sz w:val="24"/>
          <w:szCs w:val="24"/>
          <w:lang w:eastAsia="et-EE"/>
        </w:rPr>
        <w:t>lõikes 3 asendatakse sõnad „siseneda valdaja eluruumi“ sõnadega „</w:t>
      </w:r>
      <w:bookmarkStart w:id="93" w:name="_Hlk214019520"/>
      <w:r w:rsidRPr="004E71D4">
        <w:rPr>
          <w:rFonts w:ascii="Times New Roman" w:eastAsia="Times New Roman" w:hAnsi="Times New Roman" w:cs="Times New Roman"/>
          <w:sz w:val="24"/>
          <w:szCs w:val="24"/>
          <w:lang w:eastAsia="et-EE"/>
        </w:rPr>
        <w:t xml:space="preserve">vaadata läbi </w:t>
      </w:r>
      <w:r w:rsidR="00310BD6" w:rsidRPr="00310BD6">
        <w:rPr>
          <w:rFonts w:ascii="Times New Roman" w:eastAsia="Times New Roman" w:hAnsi="Times New Roman" w:cs="Times New Roman"/>
          <w:sz w:val="24"/>
          <w:szCs w:val="24"/>
          <w:lang w:eastAsia="et-EE"/>
        </w:rPr>
        <w:t>vald</w:t>
      </w:r>
      <w:r w:rsidR="00CA2AB2">
        <w:rPr>
          <w:rFonts w:ascii="Times New Roman" w:eastAsia="Times New Roman" w:hAnsi="Times New Roman" w:cs="Times New Roman"/>
          <w:sz w:val="24"/>
          <w:szCs w:val="24"/>
          <w:lang w:eastAsia="et-EE"/>
        </w:rPr>
        <w:t>aja</w:t>
      </w:r>
      <w:r w:rsidR="00310BD6" w:rsidRPr="00310BD6">
        <w:rPr>
          <w:rFonts w:ascii="Times New Roman" w:eastAsia="Times New Roman" w:hAnsi="Times New Roman" w:cs="Times New Roman"/>
          <w:sz w:val="24"/>
          <w:szCs w:val="24"/>
          <w:lang w:eastAsia="et-EE"/>
        </w:rPr>
        <w:t xml:space="preserve"> eluruumi </w:t>
      </w:r>
      <w:r w:rsidR="00310BD6">
        <w:rPr>
          <w:rFonts w:ascii="Times New Roman" w:eastAsia="Times New Roman" w:hAnsi="Times New Roman" w:cs="Times New Roman"/>
          <w:sz w:val="24"/>
          <w:szCs w:val="24"/>
          <w:lang w:eastAsia="et-EE"/>
        </w:rPr>
        <w:t>või</w:t>
      </w:r>
      <w:r w:rsidR="00310BD6" w:rsidRPr="00310BD6">
        <w:rPr>
          <w:rFonts w:ascii="Times New Roman" w:eastAsia="Times New Roman" w:hAnsi="Times New Roman" w:cs="Times New Roman"/>
          <w:sz w:val="24"/>
          <w:szCs w:val="24"/>
          <w:lang w:eastAsia="et-EE"/>
        </w:rPr>
        <w:t xml:space="preserve"> äriruumi väljaspool selle töö- või lahtiolekuaega</w:t>
      </w:r>
      <w:bookmarkEnd w:id="93"/>
      <w:r w:rsidRPr="004E71D4">
        <w:rPr>
          <w:rFonts w:ascii="Times New Roman" w:eastAsia="Times New Roman" w:hAnsi="Times New Roman" w:cs="Times New Roman"/>
          <w:sz w:val="24"/>
          <w:szCs w:val="24"/>
          <w:lang w:eastAsia="et-EE"/>
        </w:rPr>
        <w:t>“;</w:t>
      </w:r>
    </w:p>
    <w:p w14:paraId="001EA86A"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332FA1E2" w14:textId="137F5BA9" w:rsidR="000A385F" w:rsidRPr="00476947" w:rsidRDefault="000A385F" w:rsidP="000A385F">
      <w:pPr>
        <w:pStyle w:val="Vahedeta"/>
        <w:jc w:val="both"/>
        <w:rPr>
          <w:rFonts w:ascii="Times New Roman" w:eastAsia="Times New Roman" w:hAnsi="Times New Roman" w:cs="Times New Roman"/>
          <w:b/>
          <w:bCs/>
          <w:sz w:val="24"/>
          <w:szCs w:val="24"/>
          <w:lang w:eastAsia="et-EE"/>
        </w:rPr>
      </w:pPr>
      <w:r w:rsidRPr="00794915">
        <w:rPr>
          <w:rFonts w:ascii="Times New Roman" w:eastAsia="Times New Roman" w:hAnsi="Times New Roman" w:cs="Times New Roman"/>
          <w:b/>
          <w:bCs/>
          <w:sz w:val="24"/>
          <w:szCs w:val="24"/>
          <w:lang w:eastAsia="et-EE"/>
        </w:rPr>
        <w:t>1</w:t>
      </w:r>
      <w:r w:rsidR="00AB7D4F">
        <w:rPr>
          <w:rFonts w:ascii="Times New Roman" w:eastAsia="Times New Roman" w:hAnsi="Times New Roman" w:cs="Times New Roman"/>
          <w:b/>
          <w:bCs/>
          <w:sz w:val="24"/>
          <w:szCs w:val="24"/>
          <w:lang w:eastAsia="et-EE"/>
        </w:rPr>
        <w:t>4</w:t>
      </w:r>
      <w:r w:rsidRPr="00794915">
        <w:rPr>
          <w:rFonts w:ascii="Times New Roman" w:eastAsia="Times New Roman" w:hAnsi="Times New Roman" w:cs="Times New Roman"/>
          <w:b/>
          <w:bCs/>
          <w:sz w:val="24"/>
          <w:szCs w:val="24"/>
          <w:lang w:eastAsia="et-EE"/>
        </w:rPr>
        <w:t xml:space="preserve">) </w:t>
      </w:r>
      <w:r w:rsidRPr="00794915">
        <w:rPr>
          <w:rFonts w:ascii="Times New Roman" w:eastAsia="Times New Roman" w:hAnsi="Times New Roman" w:cs="Times New Roman"/>
          <w:sz w:val="24"/>
          <w:szCs w:val="24"/>
          <w:lang w:eastAsia="et-EE"/>
        </w:rPr>
        <w:t xml:space="preserve">paragrahvi </w:t>
      </w:r>
      <w:bookmarkStart w:id="94" w:name="_Hlk176522177"/>
      <w:r w:rsidRPr="00794915">
        <w:rPr>
          <w:rFonts w:ascii="Times New Roman" w:eastAsia="Times New Roman" w:hAnsi="Times New Roman" w:cs="Times New Roman"/>
          <w:sz w:val="24"/>
          <w:szCs w:val="24"/>
          <w:lang w:eastAsia="et-EE"/>
        </w:rPr>
        <w:t>13</w:t>
      </w:r>
      <w:r w:rsidRPr="00794915">
        <w:rPr>
          <w:rFonts w:ascii="Times New Roman" w:eastAsia="Times New Roman" w:hAnsi="Times New Roman" w:cs="Times New Roman"/>
          <w:sz w:val="24"/>
          <w:szCs w:val="24"/>
          <w:vertAlign w:val="superscript"/>
          <w:lang w:eastAsia="et-EE"/>
        </w:rPr>
        <w:t>2</w:t>
      </w:r>
      <w:r w:rsidRPr="00794915">
        <w:rPr>
          <w:rFonts w:ascii="Times New Roman" w:eastAsia="Times New Roman" w:hAnsi="Times New Roman" w:cs="Times New Roman"/>
          <w:sz w:val="24"/>
          <w:szCs w:val="24"/>
          <w:lang w:eastAsia="et-EE"/>
        </w:rPr>
        <w:t xml:space="preserve"> lõike 4 esimest lauset </w:t>
      </w:r>
      <w:bookmarkEnd w:id="94"/>
      <w:r w:rsidRPr="00794915">
        <w:rPr>
          <w:rFonts w:ascii="Times New Roman" w:eastAsia="Times New Roman" w:hAnsi="Times New Roman" w:cs="Times New Roman"/>
          <w:sz w:val="24"/>
          <w:szCs w:val="24"/>
          <w:lang w:eastAsia="et-EE"/>
        </w:rPr>
        <w:t>täiendatakse pärast sõna „sisenemisest“ sõnadega „</w:t>
      </w:r>
      <w:bookmarkStart w:id="95" w:name="_Hlk214019599"/>
      <w:r w:rsidRPr="00794915">
        <w:rPr>
          <w:rFonts w:ascii="Times New Roman" w:eastAsia="Times New Roman" w:hAnsi="Times New Roman" w:cs="Times New Roman"/>
          <w:sz w:val="24"/>
          <w:szCs w:val="24"/>
          <w:lang w:eastAsia="et-EE"/>
        </w:rPr>
        <w:t xml:space="preserve">ja </w:t>
      </w:r>
      <w:r>
        <w:rPr>
          <w:rFonts w:ascii="Times New Roman" w:eastAsia="Times New Roman" w:hAnsi="Times New Roman" w:cs="Times New Roman"/>
          <w:sz w:val="24"/>
          <w:szCs w:val="24"/>
          <w:lang w:eastAsia="et-EE"/>
        </w:rPr>
        <w:t>selle</w:t>
      </w:r>
      <w:r w:rsidRPr="00794915">
        <w:rPr>
          <w:rFonts w:ascii="Times New Roman" w:eastAsia="Times New Roman" w:hAnsi="Times New Roman" w:cs="Times New Roman"/>
          <w:sz w:val="24"/>
          <w:szCs w:val="24"/>
          <w:lang w:eastAsia="et-EE"/>
        </w:rPr>
        <w:t xml:space="preserve"> läbivaatusest</w:t>
      </w:r>
      <w:bookmarkEnd w:id="95"/>
      <w:r w:rsidRPr="00794915">
        <w:rPr>
          <w:rFonts w:ascii="Times New Roman" w:eastAsia="Times New Roman" w:hAnsi="Times New Roman" w:cs="Times New Roman"/>
          <w:sz w:val="24"/>
          <w:szCs w:val="24"/>
          <w:lang w:eastAsia="et-EE"/>
        </w:rPr>
        <w:t>“;</w:t>
      </w:r>
    </w:p>
    <w:p w14:paraId="4562177F"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7E69C4E0" w14:textId="5C96F88A" w:rsidR="00345286" w:rsidRPr="00595CE8" w:rsidRDefault="00345286" w:rsidP="00345286">
      <w:pPr>
        <w:pStyle w:val="Vahedeta"/>
        <w:keepNext/>
        <w:jc w:val="both"/>
        <w:rPr>
          <w:rFonts w:ascii="Times New Roman" w:hAnsi="Times New Roman" w:cs="Times New Roman"/>
          <w:sz w:val="24"/>
          <w:szCs w:val="24"/>
        </w:rPr>
      </w:pPr>
      <w:r w:rsidRPr="00595CE8">
        <w:rPr>
          <w:rFonts w:ascii="Times New Roman" w:eastAsia="Times New Roman" w:hAnsi="Times New Roman" w:cs="Times New Roman"/>
          <w:b/>
          <w:sz w:val="24"/>
          <w:szCs w:val="24"/>
          <w:lang w:eastAsia="et-EE"/>
        </w:rPr>
        <w:t>1</w:t>
      </w:r>
      <w:r w:rsidR="00055CEF" w:rsidRPr="00595CE8">
        <w:rPr>
          <w:rFonts w:ascii="Times New Roman" w:eastAsia="Times New Roman" w:hAnsi="Times New Roman" w:cs="Times New Roman"/>
          <w:b/>
          <w:sz w:val="24"/>
          <w:szCs w:val="24"/>
          <w:lang w:eastAsia="et-EE"/>
        </w:rPr>
        <w:t>5</w:t>
      </w:r>
      <w:r w:rsidRPr="00595CE8">
        <w:rPr>
          <w:rFonts w:ascii="Times New Roman" w:eastAsia="Times New Roman" w:hAnsi="Times New Roman" w:cs="Times New Roman"/>
          <w:b/>
          <w:sz w:val="24"/>
          <w:szCs w:val="24"/>
          <w:lang w:eastAsia="et-EE"/>
        </w:rPr>
        <w:t>)</w:t>
      </w:r>
      <w:r w:rsidRPr="00595CE8">
        <w:rPr>
          <w:rFonts w:ascii="Times New Roman" w:eastAsia="Times New Roman" w:hAnsi="Times New Roman" w:cs="Times New Roman"/>
          <w:sz w:val="24"/>
          <w:szCs w:val="24"/>
          <w:lang w:eastAsia="et-EE"/>
        </w:rPr>
        <w:t xml:space="preserve"> paragrahvi 13</w:t>
      </w:r>
      <w:r w:rsidRPr="00595CE8">
        <w:rPr>
          <w:rFonts w:ascii="Times New Roman" w:eastAsia="Times New Roman" w:hAnsi="Times New Roman" w:cs="Times New Roman"/>
          <w:sz w:val="24"/>
          <w:szCs w:val="24"/>
          <w:vertAlign w:val="superscript"/>
          <w:lang w:eastAsia="et-EE"/>
        </w:rPr>
        <w:t>2</w:t>
      </w:r>
      <w:r w:rsidRPr="00595CE8">
        <w:rPr>
          <w:rFonts w:ascii="Times New Roman" w:eastAsia="Times New Roman" w:hAnsi="Times New Roman" w:cs="Times New Roman"/>
          <w:sz w:val="24"/>
          <w:szCs w:val="24"/>
          <w:lang w:eastAsia="et-EE"/>
        </w:rPr>
        <w:t xml:space="preserve"> täiendatakse </w:t>
      </w:r>
      <w:r w:rsidR="00EA0B9A" w:rsidRPr="00595CE8">
        <w:rPr>
          <w:rFonts w:ascii="Times New Roman" w:eastAsia="Times New Roman" w:hAnsi="Times New Roman" w:cs="Times New Roman"/>
          <w:sz w:val="24"/>
          <w:szCs w:val="24"/>
          <w:lang w:eastAsia="et-EE"/>
        </w:rPr>
        <w:t xml:space="preserve">lõikega </w:t>
      </w:r>
      <w:r w:rsidRPr="00595CE8">
        <w:rPr>
          <w:rFonts w:ascii="Times New Roman" w:eastAsia="Times New Roman" w:hAnsi="Times New Roman" w:cs="Times New Roman"/>
          <w:sz w:val="24"/>
          <w:szCs w:val="24"/>
          <w:lang w:eastAsia="et-EE"/>
        </w:rPr>
        <w:t xml:space="preserve">5 </w:t>
      </w:r>
      <w:r w:rsidRPr="00595CE8">
        <w:rPr>
          <w:rFonts w:ascii="Times New Roman" w:hAnsi="Times New Roman" w:cs="Times New Roman"/>
          <w:sz w:val="24"/>
          <w:szCs w:val="24"/>
        </w:rPr>
        <w:t>järgmises sõnastuses:</w:t>
      </w:r>
    </w:p>
    <w:p w14:paraId="3AB2CA86" w14:textId="77777777" w:rsidR="00345286" w:rsidRPr="00595CE8" w:rsidRDefault="00345286" w:rsidP="00345286">
      <w:pPr>
        <w:pStyle w:val="Vahedeta"/>
        <w:keepNext/>
        <w:jc w:val="both"/>
        <w:rPr>
          <w:rFonts w:ascii="Times New Roman" w:hAnsi="Times New Roman" w:cs="Times New Roman"/>
          <w:sz w:val="24"/>
          <w:szCs w:val="24"/>
        </w:rPr>
      </w:pPr>
    </w:p>
    <w:p w14:paraId="781047F9" w14:textId="318A1F58" w:rsidR="00345286" w:rsidRDefault="00345286" w:rsidP="00345286">
      <w:pPr>
        <w:pStyle w:val="Vahedeta"/>
        <w:jc w:val="both"/>
        <w:rPr>
          <w:rFonts w:ascii="Times New Roman" w:hAnsi="Times New Roman" w:cs="Times New Roman"/>
          <w:sz w:val="24"/>
          <w:szCs w:val="24"/>
        </w:rPr>
      </w:pPr>
      <w:r w:rsidRPr="00595CE8">
        <w:rPr>
          <w:rFonts w:ascii="Times New Roman" w:hAnsi="Times New Roman" w:cs="Times New Roman"/>
          <w:sz w:val="24"/>
          <w:szCs w:val="24"/>
        </w:rPr>
        <w:t xml:space="preserve">„(5) Päästeamet võib kiirabibrigaadi teate alusel kohaldada vahetut sundi, et abistada kiirabibrigaadi tervishoiuteenuste korraldamise seaduse § </w:t>
      </w:r>
      <w:r w:rsidR="00181347" w:rsidRPr="00595CE8">
        <w:rPr>
          <w:rFonts w:ascii="Times New Roman" w:hAnsi="Times New Roman" w:cs="Times New Roman"/>
          <w:sz w:val="24"/>
          <w:szCs w:val="24"/>
        </w:rPr>
        <w:t>17 lõike 4</w:t>
      </w:r>
      <w:r w:rsidR="00181347" w:rsidRPr="00595CE8">
        <w:rPr>
          <w:rFonts w:ascii="Times New Roman" w:hAnsi="Times New Roman" w:cs="Times New Roman"/>
          <w:sz w:val="24"/>
          <w:szCs w:val="24"/>
          <w:vertAlign w:val="superscript"/>
        </w:rPr>
        <w:t>6</w:t>
      </w:r>
      <w:r w:rsidR="00181347" w:rsidRPr="00595CE8">
        <w:rPr>
          <w:rFonts w:ascii="Times New Roman" w:hAnsi="Times New Roman" w:cs="Times New Roman"/>
          <w:sz w:val="24"/>
          <w:szCs w:val="24"/>
        </w:rPr>
        <w:t xml:space="preserve"> punkti 1 alusel valdusesse sisenemisel.</w:t>
      </w:r>
      <w:r w:rsidR="00EA090D" w:rsidRPr="00595CE8">
        <w:rPr>
          <w:rFonts w:ascii="Times New Roman" w:hAnsi="Times New Roman" w:cs="Times New Roman"/>
          <w:sz w:val="24"/>
          <w:szCs w:val="24"/>
        </w:rPr>
        <w:t>“;</w:t>
      </w:r>
    </w:p>
    <w:p w14:paraId="0C8DEC88" w14:textId="77777777" w:rsidR="00345286" w:rsidRDefault="00345286" w:rsidP="000A385F">
      <w:pPr>
        <w:pStyle w:val="Vahedeta"/>
        <w:jc w:val="both"/>
        <w:rPr>
          <w:rFonts w:ascii="Times New Roman" w:eastAsia="Times New Roman" w:hAnsi="Times New Roman" w:cs="Times New Roman"/>
          <w:sz w:val="24"/>
          <w:szCs w:val="24"/>
          <w:lang w:eastAsia="et-EE"/>
        </w:rPr>
      </w:pPr>
    </w:p>
    <w:p w14:paraId="5F2C346F" w14:textId="3D6DA554" w:rsidR="000A385F" w:rsidRPr="00E12E69" w:rsidRDefault="000A385F" w:rsidP="000A385F">
      <w:pPr>
        <w:pStyle w:val="Vahedeta"/>
        <w:jc w:val="both"/>
        <w:rPr>
          <w:rFonts w:ascii="Times New Roman" w:eastAsia="Times New Roman" w:hAnsi="Times New Roman" w:cs="Times New Roman"/>
          <w:bCs/>
          <w:sz w:val="24"/>
          <w:szCs w:val="24"/>
          <w:lang w:eastAsia="et-EE"/>
        </w:rPr>
      </w:pPr>
      <w:r w:rsidRPr="00105919">
        <w:rPr>
          <w:rFonts w:ascii="Times New Roman" w:eastAsia="Times New Roman" w:hAnsi="Times New Roman" w:cs="Times New Roman"/>
          <w:b/>
          <w:sz w:val="24"/>
          <w:szCs w:val="24"/>
          <w:lang w:eastAsia="et-EE"/>
        </w:rPr>
        <w:t>1</w:t>
      </w:r>
      <w:r w:rsidR="00055CEF">
        <w:rPr>
          <w:rFonts w:ascii="Times New Roman" w:eastAsia="Times New Roman" w:hAnsi="Times New Roman" w:cs="Times New Roman"/>
          <w:b/>
          <w:sz w:val="24"/>
          <w:szCs w:val="24"/>
          <w:lang w:eastAsia="et-EE"/>
        </w:rPr>
        <w:t>6</w:t>
      </w:r>
      <w:r w:rsidRPr="00105919">
        <w:rPr>
          <w:rFonts w:ascii="Times New Roman" w:eastAsia="Times New Roman" w:hAnsi="Times New Roman" w:cs="Times New Roman"/>
          <w:b/>
          <w:sz w:val="24"/>
          <w:szCs w:val="24"/>
          <w:lang w:eastAsia="et-EE"/>
        </w:rPr>
        <w:t xml:space="preserve">) </w:t>
      </w:r>
      <w:r w:rsidRPr="00105919">
        <w:rPr>
          <w:rFonts w:ascii="Times New Roman" w:eastAsia="Times New Roman" w:hAnsi="Times New Roman" w:cs="Times New Roman"/>
          <w:bCs/>
          <w:sz w:val="24"/>
          <w:szCs w:val="24"/>
          <w:lang w:eastAsia="et-EE"/>
        </w:rPr>
        <w:t>paragrahv 31</w:t>
      </w:r>
      <w:r w:rsidRPr="00105919">
        <w:rPr>
          <w:rFonts w:ascii="Times New Roman" w:eastAsia="Times New Roman" w:hAnsi="Times New Roman" w:cs="Times New Roman"/>
          <w:bCs/>
          <w:sz w:val="24"/>
          <w:szCs w:val="24"/>
          <w:vertAlign w:val="superscript"/>
          <w:lang w:eastAsia="et-EE"/>
        </w:rPr>
        <w:t>1</w:t>
      </w:r>
      <w:r w:rsidRPr="00105919">
        <w:rPr>
          <w:rFonts w:ascii="Times New Roman" w:eastAsia="Times New Roman" w:hAnsi="Times New Roman" w:cs="Times New Roman"/>
          <w:bCs/>
          <w:sz w:val="24"/>
          <w:szCs w:val="24"/>
          <w:lang w:eastAsia="et-EE"/>
        </w:rPr>
        <w:t xml:space="preserve"> loetakse §-ks 31</w:t>
      </w:r>
      <w:r w:rsidRPr="00F50D46">
        <w:rPr>
          <w:rFonts w:ascii="Times New Roman" w:eastAsia="Times New Roman" w:hAnsi="Times New Roman" w:cs="Times New Roman"/>
          <w:bCs/>
          <w:sz w:val="24"/>
          <w:szCs w:val="24"/>
          <w:vertAlign w:val="superscript"/>
          <w:lang w:eastAsia="et-EE"/>
        </w:rPr>
        <w:t>1</w:t>
      </w:r>
      <w:r w:rsidR="00832275" w:rsidRPr="00F50D46">
        <w:rPr>
          <w:rFonts w:ascii="Times New Roman" w:eastAsia="Times New Roman" w:hAnsi="Times New Roman" w:cs="Times New Roman"/>
          <w:bCs/>
          <w:sz w:val="24"/>
          <w:szCs w:val="24"/>
          <w:vertAlign w:val="superscript"/>
          <w:lang w:eastAsia="et-EE"/>
        </w:rPr>
        <w:t>5</w:t>
      </w:r>
      <w:r w:rsidRPr="00105919">
        <w:rPr>
          <w:rFonts w:ascii="Times New Roman" w:eastAsia="Times New Roman" w:hAnsi="Times New Roman" w:cs="Times New Roman"/>
          <w:bCs/>
          <w:sz w:val="24"/>
          <w:szCs w:val="24"/>
          <w:lang w:eastAsia="et-EE"/>
        </w:rPr>
        <w:t xml:space="preserve"> ning 6. peatükk muudetakse ja sõnastatakse järgmiselt:</w:t>
      </w:r>
    </w:p>
    <w:p w14:paraId="3DE4633C" w14:textId="77777777" w:rsidR="000A385F" w:rsidRPr="00476947" w:rsidRDefault="000A385F" w:rsidP="000A385F">
      <w:pPr>
        <w:pStyle w:val="Vahedeta"/>
        <w:jc w:val="both"/>
        <w:rPr>
          <w:rFonts w:ascii="Times New Roman" w:eastAsia="Times New Roman" w:hAnsi="Times New Roman" w:cs="Times New Roman"/>
          <w:bCs/>
          <w:sz w:val="24"/>
          <w:szCs w:val="24"/>
          <w:lang w:eastAsia="et-EE"/>
        </w:rPr>
      </w:pPr>
    </w:p>
    <w:p w14:paraId="7DBFD7A0" w14:textId="77777777" w:rsidR="000A385F" w:rsidRPr="00476947" w:rsidRDefault="000A385F" w:rsidP="000A385F">
      <w:pPr>
        <w:pStyle w:val="Vahedeta"/>
        <w:jc w:val="center"/>
        <w:rPr>
          <w:rFonts w:ascii="Times New Roman" w:hAnsi="Times New Roman" w:cs="Times New Roman"/>
          <w:b/>
          <w:bCs/>
          <w:sz w:val="24"/>
          <w:szCs w:val="24"/>
          <w:bdr w:val="none" w:sz="0" w:space="0" w:color="auto" w:frame="1"/>
          <w:lang w:eastAsia="et-EE"/>
        </w:rPr>
      </w:pPr>
      <w:r w:rsidRPr="00476947">
        <w:rPr>
          <w:rFonts w:ascii="Times New Roman" w:hAnsi="Times New Roman" w:cs="Times New Roman"/>
          <w:sz w:val="24"/>
          <w:szCs w:val="24"/>
          <w:bdr w:val="none" w:sz="0" w:space="0" w:color="auto" w:frame="1"/>
          <w:lang w:eastAsia="et-EE"/>
        </w:rPr>
        <w:t>„</w:t>
      </w:r>
      <w:r w:rsidRPr="00476947">
        <w:rPr>
          <w:rFonts w:ascii="Times New Roman" w:hAnsi="Times New Roman" w:cs="Times New Roman"/>
          <w:b/>
          <w:bCs/>
          <w:sz w:val="24"/>
          <w:szCs w:val="24"/>
          <w:bdr w:val="none" w:sz="0" w:space="0" w:color="auto" w:frame="1"/>
          <w:lang w:eastAsia="et-EE"/>
        </w:rPr>
        <w:t>6. peatükk</w:t>
      </w:r>
    </w:p>
    <w:p w14:paraId="43C0055E" w14:textId="77777777" w:rsidR="000A385F" w:rsidRPr="00D40973" w:rsidRDefault="000A385F" w:rsidP="000A385F">
      <w:pPr>
        <w:pStyle w:val="Vahedeta"/>
        <w:jc w:val="center"/>
        <w:rPr>
          <w:rFonts w:ascii="Times New Roman" w:hAnsi="Times New Roman" w:cs="Times New Roman"/>
          <w:b/>
          <w:bCs/>
          <w:sz w:val="24"/>
          <w:szCs w:val="24"/>
          <w:lang w:eastAsia="et-EE"/>
        </w:rPr>
      </w:pPr>
      <w:r w:rsidRPr="00476947">
        <w:rPr>
          <w:rFonts w:ascii="Times New Roman" w:hAnsi="Times New Roman" w:cs="Times New Roman"/>
          <w:b/>
          <w:bCs/>
          <w:sz w:val="24"/>
          <w:szCs w:val="24"/>
          <w:lang w:eastAsia="et-EE"/>
        </w:rPr>
        <w:t>RAHVUSVAHELI</w:t>
      </w:r>
      <w:r>
        <w:rPr>
          <w:rFonts w:ascii="Times New Roman" w:hAnsi="Times New Roman" w:cs="Times New Roman"/>
          <w:b/>
          <w:bCs/>
          <w:sz w:val="24"/>
          <w:szCs w:val="24"/>
          <w:lang w:eastAsia="et-EE"/>
        </w:rPr>
        <w:t>N</w:t>
      </w:r>
      <w:r w:rsidRPr="00D40973">
        <w:rPr>
          <w:rFonts w:ascii="Times New Roman" w:hAnsi="Times New Roman" w:cs="Times New Roman"/>
          <w:b/>
          <w:bCs/>
          <w:sz w:val="24"/>
          <w:szCs w:val="24"/>
          <w:lang w:eastAsia="et-EE"/>
        </w:rPr>
        <w:t>E PÄÄSTETÖÖ JA DEMINEERIMISTÖÖ</w:t>
      </w:r>
      <w:bookmarkStart w:id="96" w:name="ptk6"/>
      <w:r w:rsidRPr="00D40973">
        <w:rPr>
          <w:rFonts w:ascii="Times New Roman" w:hAnsi="Times New Roman" w:cs="Times New Roman"/>
          <w:b/>
          <w:bCs/>
          <w:color w:val="000000" w:themeColor="text1"/>
          <w:sz w:val="24"/>
          <w:szCs w:val="24"/>
          <w:bdr w:val="none" w:sz="0" w:space="0" w:color="auto" w:frame="1"/>
          <w:lang w:eastAsia="et-EE"/>
        </w:rPr>
        <w:t xml:space="preserve"> </w:t>
      </w:r>
      <w:bookmarkEnd w:id="96"/>
      <w:r w:rsidRPr="00D40973">
        <w:rPr>
          <w:rFonts w:ascii="Times New Roman" w:hAnsi="Times New Roman" w:cs="Times New Roman"/>
          <w:b/>
          <w:bCs/>
          <w:color w:val="000000" w:themeColor="text1"/>
          <w:sz w:val="24"/>
          <w:szCs w:val="24"/>
          <w:bdr w:val="none" w:sz="0" w:space="0" w:color="auto" w:frame="1"/>
          <w:lang w:eastAsia="et-EE"/>
        </w:rPr>
        <w:t xml:space="preserve">NING </w:t>
      </w:r>
      <w:r>
        <w:rPr>
          <w:rFonts w:ascii="Times New Roman" w:hAnsi="Times New Roman" w:cs="Times New Roman"/>
          <w:b/>
          <w:bCs/>
          <w:color w:val="000000" w:themeColor="text1"/>
          <w:sz w:val="24"/>
          <w:szCs w:val="24"/>
          <w:bdr w:val="none" w:sz="0" w:space="0" w:color="auto" w:frame="1"/>
          <w:lang w:eastAsia="et-EE"/>
        </w:rPr>
        <w:t xml:space="preserve">PÄÄSTEALANE </w:t>
      </w:r>
      <w:r w:rsidRPr="00D40973">
        <w:rPr>
          <w:rFonts w:ascii="Times New Roman" w:hAnsi="Times New Roman" w:cs="Times New Roman"/>
          <w:b/>
          <w:bCs/>
          <w:color w:val="000000" w:themeColor="text1"/>
          <w:sz w:val="24"/>
          <w:szCs w:val="24"/>
          <w:bdr w:val="none" w:sz="0" w:space="0" w:color="auto" w:frame="1"/>
          <w:lang w:eastAsia="et-EE"/>
        </w:rPr>
        <w:t>HUMANITAARABI</w:t>
      </w:r>
    </w:p>
    <w:p w14:paraId="389AC4E2" w14:textId="77777777" w:rsidR="000A385F" w:rsidRPr="00D40973" w:rsidRDefault="000A385F" w:rsidP="000A385F">
      <w:pPr>
        <w:pStyle w:val="Vahedeta"/>
        <w:rPr>
          <w:rFonts w:ascii="Times New Roman" w:hAnsi="Times New Roman" w:cs="Times New Roman"/>
          <w:sz w:val="24"/>
          <w:szCs w:val="24"/>
          <w:lang w:eastAsia="et-EE"/>
        </w:rPr>
      </w:pPr>
    </w:p>
    <w:p w14:paraId="247FF4DC" w14:textId="77777777" w:rsidR="000A385F" w:rsidRPr="00620F75" w:rsidRDefault="000A385F" w:rsidP="000A385F">
      <w:pPr>
        <w:pStyle w:val="Vahedeta"/>
        <w:rPr>
          <w:rFonts w:ascii="Times New Roman" w:hAnsi="Times New Roman" w:cs="Times New Roman"/>
          <w:b/>
          <w:bCs/>
          <w:lang w:eastAsia="et-EE"/>
        </w:rPr>
      </w:pPr>
      <w:r w:rsidRPr="00D70781">
        <w:rPr>
          <w:rFonts w:ascii="Times New Roman" w:hAnsi="Times New Roman" w:cs="Times New Roman"/>
          <w:b/>
          <w:bCs/>
          <w:sz w:val="24"/>
          <w:szCs w:val="24"/>
          <w:bdr w:val="none" w:sz="0" w:space="0" w:color="auto" w:frame="1"/>
          <w:lang w:eastAsia="et-EE"/>
        </w:rPr>
        <w:t>§ 31.</w:t>
      </w:r>
      <w:bookmarkStart w:id="97" w:name="_Hlk154755214"/>
      <w:r w:rsidRPr="00D70781">
        <w:rPr>
          <w:rFonts w:ascii="Times New Roman" w:hAnsi="Times New Roman" w:cs="Times New Roman"/>
          <w:b/>
          <w:bCs/>
          <w:sz w:val="24"/>
          <w:szCs w:val="24"/>
          <w:bdr w:val="none" w:sz="0" w:space="0" w:color="auto" w:frame="1"/>
          <w:lang w:eastAsia="et-EE"/>
        </w:rPr>
        <w:t xml:space="preserve"> </w:t>
      </w:r>
      <w:r w:rsidRPr="00D70781">
        <w:rPr>
          <w:rFonts w:ascii="Times New Roman" w:hAnsi="Times New Roman" w:cs="Times New Roman"/>
          <w:b/>
          <w:bCs/>
          <w:sz w:val="24"/>
          <w:szCs w:val="24"/>
          <w:lang w:eastAsia="et-EE"/>
        </w:rPr>
        <w:t>Rahvusvaheline päästetöö ja demineerimistöö</w:t>
      </w:r>
      <w:bookmarkEnd w:id="97"/>
    </w:p>
    <w:p w14:paraId="5BE15ED5" w14:textId="77777777" w:rsidR="000A385F" w:rsidRPr="00620F75" w:rsidRDefault="000A385F" w:rsidP="000A385F">
      <w:pPr>
        <w:pStyle w:val="Vahedeta"/>
        <w:rPr>
          <w:rFonts w:ascii="Times New Roman" w:hAnsi="Times New Roman" w:cs="Times New Roman"/>
          <w:sz w:val="24"/>
          <w:szCs w:val="24"/>
          <w:lang w:eastAsia="et-EE"/>
        </w:rPr>
      </w:pPr>
    </w:p>
    <w:p w14:paraId="6FFFF315" w14:textId="77777777" w:rsidR="000A385F" w:rsidRPr="00620F75"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(1) Rahvusvaheli</w:t>
      </w:r>
      <w:r>
        <w:rPr>
          <w:rFonts w:ascii="Times New Roman" w:hAnsi="Times New Roman" w:cs="Times New Roman"/>
          <w:sz w:val="24"/>
          <w:szCs w:val="24"/>
          <w:lang w:eastAsia="et-EE"/>
        </w:rPr>
        <w:t>st</w:t>
      </w:r>
      <w:r w:rsidRPr="00620F75">
        <w:rPr>
          <w:rFonts w:ascii="Times New Roman" w:hAnsi="Times New Roman" w:cs="Times New Roman"/>
          <w:sz w:val="24"/>
          <w:szCs w:val="24"/>
          <w:lang w:eastAsia="et-EE"/>
        </w:rPr>
        <w:t xml:space="preserve"> päästetöö</w:t>
      </w:r>
      <w:r>
        <w:rPr>
          <w:rFonts w:ascii="Times New Roman" w:hAnsi="Times New Roman" w:cs="Times New Roman"/>
          <w:sz w:val="24"/>
          <w:szCs w:val="24"/>
          <w:lang w:eastAsia="et-EE"/>
        </w:rPr>
        <w:t>d</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tehakse</w:t>
      </w:r>
      <w:r w:rsidRPr="00620F75">
        <w:rPr>
          <w:rFonts w:ascii="Times New Roman" w:hAnsi="Times New Roman" w:cs="Times New Roman"/>
          <w:sz w:val="24"/>
          <w:szCs w:val="24"/>
          <w:lang w:eastAsia="et-EE"/>
        </w:rPr>
        <w:t>:</w:t>
      </w:r>
    </w:p>
    <w:p w14:paraId="491D6770" w14:textId="77777777" w:rsidR="000A385F" w:rsidRPr="00620F75"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1)</w:t>
      </w:r>
      <w:r>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kiireloomulise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rahvusvahelise kokkuleppe</w:t>
      </w:r>
      <w:r>
        <w:rPr>
          <w:rFonts w:ascii="Times New Roman" w:hAnsi="Times New Roman" w:cs="Times New Roman"/>
          <w:sz w:val="24"/>
          <w:szCs w:val="24"/>
          <w:lang w:eastAsia="et-EE"/>
        </w:rPr>
        <w:t xml:space="preserve"> kohase </w:t>
      </w:r>
      <w:r w:rsidRPr="00620F75">
        <w:rPr>
          <w:rFonts w:ascii="Times New Roman" w:hAnsi="Times New Roman" w:cs="Times New Roman"/>
          <w:sz w:val="24"/>
          <w:szCs w:val="24"/>
          <w:lang w:eastAsia="et-EE"/>
        </w:rPr>
        <w:t>abipalve alusel;</w:t>
      </w:r>
    </w:p>
    <w:p w14:paraId="08160271" w14:textId="39A29168" w:rsidR="000A385F"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2)</w:t>
      </w:r>
      <w:bookmarkStart w:id="98" w:name="_Hlk147476296"/>
      <w:r w:rsidRPr="00620F75">
        <w:rPr>
          <w:rFonts w:ascii="Times New Roman" w:hAnsi="Times New Roman" w:cs="Times New Roman"/>
          <w:sz w:val="24"/>
          <w:szCs w:val="24"/>
          <w:lang w:eastAsia="et-EE"/>
        </w:rPr>
        <w:t xml:space="preserve"> kiireloomulise</w:t>
      </w:r>
      <w:r>
        <w:rPr>
          <w:rFonts w:ascii="Times New Roman" w:hAnsi="Times New Roman" w:cs="Times New Roman"/>
          <w:sz w:val="24"/>
          <w:szCs w:val="24"/>
          <w:lang w:eastAsia="et-EE"/>
        </w:rPr>
        <w:t xml:space="preserve">l </w:t>
      </w:r>
      <w:r w:rsidRPr="00620F75">
        <w:rPr>
          <w:rFonts w:ascii="Times New Roman" w:hAnsi="Times New Roman" w:cs="Times New Roman"/>
          <w:sz w:val="24"/>
          <w:szCs w:val="24"/>
          <w:lang w:eastAsia="et-EE"/>
        </w:rPr>
        <w:t>missiooni</w:t>
      </w:r>
      <w:r>
        <w:rPr>
          <w:rFonts w:ascii="Times New Roman" w:hAnsi="Times New Roman" w:cs="Times New Roman"/>
          <w:sz w:val="24"/>
          <w:szCs w:val="24"/>
          <w:lang w:eastAsia="et-EE"/>
        </w:rPr>
        <w:t>l</w:t>
      </w:r>
      <w:r w:rsidRPr="00620F75">
        <w:rPr>
          <w:rFonts w:ascii="Times New Roman" w:hAnsi="Times New Roman" w:cs="Times New Roman"/>
          <w:sz w:val="24"/>
          <w:szCs w:val="24"/>
          <w:lang w:eastAsia="et-EE"/>
        </w:rPr>
        <w:t xml:space="preserve"> rahvusvahelise kokkuleppe või </w:t>
      </w:r>
      <w:commentRangeStart w:id="99"/>
      <w:r w:rsidRPr="00987BD5">
        <w:rPr>
          <w:rFonts w:ascii="Times New Roman" w:hAnsi="Times New Roman" w:cs="Times New Roman"/>
          <w:sz w:val="24"/>
          <w:szCs w:val="24"/>
          <w:lang w:eastAsia="et-EE"/>
        </w:rPr>
        <w:t>abi</w:t>
      </w:r>
      <w:ins w:id="100" w:author="Mari Koik - JUSTDIGI" w:date="2025-11-12T13:31:00Z" w16du:dateUtc="2025-11-12T11:31:00Z">
        <w:r w:rsidR="006A0F47">
          <w:rPr>
            <w:rFonts w:ascii="Times New Roman" w:hAnsi="Times New Roman" w:cs="Times New Roman"/>
            <w:sz w:val="24"/>
            <w:szCs w:val="24"/>
            <w:lang w:eastAsia="et-EE"/>
          </w:rPr>
          <w:t xml:space="preserve"> </w:t>
        </w:r>
      </w:ins>
      <w:r w:rsidRPr="00987BD5">
        <w:rPr>
          <w:rFonts w:ascii="Times New Roman" w:hAnsi="Times New Roman" w:cs="Times New Roman"/>
          <w:sz w:val="24"/>
          <w:szCs w:val="24"/>
          <w:lang w:eastAsia="et-EE"/>
        </w:rPr>
        <w:t xml:space="preserve">vajava </w:t>
      </w:r>
      <w:commentRangeEnd w:id="99"/>
      <w:r w:rsidR="0007528B">
        <w:rPr>
          <w:rStyle w:val="Kommentaariviide"/>
        </w:rPr>
        <w:commentReference w:id="99"/>
      </w:r>
      <w:r w:rsidRPr="00987BD5">
        <w:rPr>
          <w:rFonts w:ascii="Times New Roman" w:hAnsi="Times New Roman" w:cs="Times New Roman"/>
          <w:sz w:val="24"/>
          <w:szCs w:val="24"/>
          <w:lang w:eastAsia="et-EE"/>
        </w:rPr>
        <w:t>riigi</w:t>
      </w:r>
      <w:r w:rsidRPr="00620F75">
        <w:rPr>
          <w:rFonts w:ascii="Times New Roman" w:hAnsi="Times New Roman" w:cs="Times New Roman"/>
          <w:sz w:val="24"/>
          <w:szCs w:val="24"/>
          <w:lang w:eastAsia="et-EE"/>
        </w:rPr>
        <w:t xml:space="preserve"> abipalve alusel.</w:t>
      </w:r>
      <w:bookmarkEnd w:id="98"/>
    </w:p>
    <w:p w14:paraId="73B2FE76" w14:textId="77777777" w:rsidR="001378EB" w:rsidRDefault="001378EB" w:rsidP="001378EB">
      <w:pPr>
        <w:pStyle w:val="Vahedeta"/>
        <w:jc w:val="both"/>
        <w:rPr>
          <w:rFonts w:ascii="Times New Roman" w:hAnsi="Times New Roman" w:cs="Times New Roman"/>
          <w:sz w:val="24"/>
          <w:szCs w:val="24"/>
          <w:lang w:eastAsia="et-EE"/>
        </w:rPr>
      </w:pPr>
    </w:p>
    <w:p w14:paraId="2EE70970" w14:textId="1425567D" w:rsidR="001378EB" w:rsidRPr="00620F75" w:rsidRDefault="001378EB" w:rsidP="001378EB">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620F75">
        <w:rPr>
          <w:rFonts w:ascii="Times New Roman" w:hAnsi="Times New Roman" w:cs="Times New Roman"/>
          <w:sz w:val="24"/>
          <w:szCs w:val="24"/>
          <w:lang w:eastAsia="et-EE"/>
        </w:rPr>
        <w:t xml:space="preserve">) </w:t>
      </w:r>
      <w:commentRangeStart w:id="101"/>
      <w:r w:rsidRPr="00620F75">
        <w:rPr>
          <w:rFonts w:ascii="Times New Roman" w:hAnsi="Times New Roman" w:cs="Times New Roman"/>
          <w:sz w:val="24"/>
          <w:szCs w:val="24"/>
          <w:lang w:eastAsia="et-EE"/>
        </w:rPr>
        <w:t>Kiireloomuli</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e piiriüle</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e koostöö</w:t>
      </w:r>
      <w:r>
        <w:rPr>
          <w:rFonts w:ascii="Times New Roman" w:hAnsi="Times New Roman" w:cs="Times New Roman"/>
          <w:sz w:val="24"/>
          <w:szCs w:val="24"/>
          <w:lang w:eastAsia="et-EE"/>
        </w:rPr>
        <w:t xml:space="preserve"> </w:t>
      </w:r>
      <w:commentRangeEnd w:id="101"/>
      <w:r w:rsidR="001B4746">
        <w:rPr>
          <w:rStyle w:val="Kommentaariviide"/>
        </w:rPr>
        <w:commentReference w:id="101"/>
      </w:r>
      <w:r>
        <w:rPr>
          <w:rFonts w:ascii="Times New Roman" w:hAnsi="Times New Roman" w:cs="Times New Roman"/>
          <w:sz w:val="24"/>
          <w:szCs w:val="24"/>
          <w:lang w:eastAsia="et-EE"/>
        </w:rPr>
        <w:t>käesoleva seaduse tähenduses</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on</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pidevas</w:t>
      </w:r>
      <w:r w:rsidRPr="00620F75">
        <w:rPr>
          <w:rFonts w:ascii="Times New Roman" w:hAnsi="Times New Roman" w:cs="Times New Roman"/>
          <w:sz w:val="24"/>
          <w:szCs w:val="24"/>
          <w:lang w:eastAsia="et-EE"/>
        </w:rPr>
        <w:t xml:space="preserve"> operatiivses valmisolekus päästeüksuse </w:t>
      </w:r>
      <w:r>
        <w:rPr>
          <w:rFonts w:ascii="Times New Roman" w:hAnsi="Times New Roman" w:cs="Times New Roman"/>
          <w:sz w:val="24"/>
          <w:szCs w:val="24"/>
          <w:lang w:eastAsia="et-EE"/>
        </w:rPr>
        <w:t xml:space="preserve">osalemine </w:t>
      </w:r>
      <w:r w:rsidRPr="00620F75">
        <w:rPr>
          <w:rFonts w:ascii="Times New Roman" w:hAnsi="Times New Roman" w:cs="Times New Roman"/>
          <w:sz w:val="24"/>
          <w:szCs w:val="24"/>
          <w:lang w:eastAsia="et-EE"/>
        </w:rPr>
        <w:t>päästetööl</w:t>
      </w:r>
      <w:r>
        <w:rPr>
          <w:rFonts w:ascii="Times New Roman" w:hAnsi="Times New Roman" w:cs="Times New Roman"/>
          <w:sz w:val="24"/>
          <w:szCs w:val="24"/>
          <w:lang w:eastAsia="et-EE"/>
        </w:rPr>
        <w:t xml:space="preserve"> teise riigi </w:t>
      </w:r>
      <w:r w:rsidRPr="00DD322F">
        <w:rPr>
          <w:rFonts w:ascii="Times New Roman" w:hAnsi="Times New Roman" w:cs="Times New Roman"/>
          <w:sz w:val="24"/>
          <w:szCs w:val="24"/>
          <w:lang w:eastAsia="et-EE"/>
        </w:rPr>
        <w:t>territooriumil</w:t>
      </w:r>
      <w:r w:rsidRPr="00620F75">
        <w:rPr>
          <w:rFonts w:ascii="Times New Roman" w:hAnsi="Times New Roman" w:cs="Times New Roman"/>
          <w:sz w:val="24"/>
          <w:szCs w:val="24"/>
          <w:lang w:eastAsia="et-EE"/>
        </w:rPr>
        <w:t>.</w:t>
      </w:r>
    </w:p>
    <w:p w14:paraId="4F6858DB" w14:textId="77777777" w:rsidR="000A385F" w:rsidRDefault="000A385F" w:rsidP="000A385F">
      <w:pPr>
        <w:pStyle w:val="Vahedeta"/>
        <w:jc w:val="both"/>
        <w:rPr>
          <w:rFonts w:ascii="Times New Roman" w:hAnsi="Times New Roman" w:cs="Times New Roman"/>
          <w:sz w:val="24"/>
          <w:szCs w:val="24"/>
          <w:lang w:eastAsia="et-EE"/>
        </w:rPr>
      </w:pPr>
    </w:p>
    <w:p w14:paraId="77C39E63" w14:textId="7F635778" w:rsidR="001378EB" w:rsidRDefault="001378EB" w:rsidP="000A385F">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(3) </w:t>
      </w:r>
      <w:commentRangeStart w:id="102"/>
      <w:r w:rsidRPr="00620F75">
        <w:rPr>
          <w:rFonts w:ascii="Times New Roman" w:hAnsi="Times New Roman" w:cs="Times New Roman"/>
          <w:sz w:val="24"/>
          <w:szCs w:val="24"/>
          <w:lang w:eastAsia="et-EE"/>
        </w:rPr>
        <w:t>Kiireloomuli</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 xml:space="preserve">e missioon </w:t>
      </w:r>
      <w:r>
        <w:rPr>
          <w:rFonts w:ascii="Times New Roman" w:hAnsi="Times New Roman" w:cs="Times New Roman"/>
          <w:sz w:val="24"/>
          <w:szCs w:val="24"/>
          <w:lang w:eastAsia="et-EE"/>
        </w:rPr>
        <w:t xml:space="preserve">käesoleva seaduse tähenduses on </w:t>
      </w:r>
      <w:commentRangeEnd w:id="102"/>
      <w:r w:rsidR="009C3508">
        <w:rPr>
          <w:rStyle w:val="Kommentaariviide"/>
        </w:rPr>
        <w:commentReference w:id="102"/>
      </w:r>
      <w:r w:rsidR="00E34927">
        <w:rPr>
          <w:rFonts w:ascii="Times New Roman" w:hAnsi="Times New Roman" w:cs="Times New Roman"/>
          <w:sz w:val="24"/>
          <w:szCs w:val="24"/>
          <w:lang w:eastAsia="et-EE"/>
        </w:rPr>
        <w:t xml:space="preserve">päästemeeskonna liikme </w:t>
      </w:r>
      <w:del w:id="103" w:author="Mari Koik - JUSTDIGI" w:date="2025-11-14T14:44:00Z" w16du:dateUtc="2025-11-14T12:44:00Z">
        <w:r w:rsidR="005F2116" w:rsidDel="00382E33">
          <w:rPr>
            <w:rFonts w:ascii="Times New Roman" w:hAnsi="Times New Roman" w:cs="Times New Roman"/>
            <w:sz w:val="24"/>
            <w:szCs w:val="24"/>
            <w:lang w:eastAsia="et-EE"/>
          </w:rPr>
          <w:delText>lähetamine</w:delText>
        </w:r>
        <w:r w:rsidR="007914B1" w:rsidDel="00382E33">
          <w:rPr>
            <w:rFonts w:ascii="Times New Roman" w:hAnsi="Times New Roman" w:cs="Times New Roman"/>
            <w:sz w:val="24"/>
            <w:szCs w:val="24"/>
            <w:lang w:eastAsia="et-EE"/>
          </w:rPr>
          <w:delText xml:space="preserve"> </w:delText>
        </w:r>
      </w:del>
      <w:r w:rsidR="007914B1">
        <w:rPr>
          <w:rFonts w:ascii="Times New Roman" w:hAnsi="Times New Roman" w:cs="Times New Roman"/>
          <w:sz w:val="24"/>
          <w:szCs w:val="24"/>
          <w:lang w:eastAsia="et-EE"/>
        </w:rPr>
        <w:t>teise riigi territooriumile päästetööle või demineerimistööle</w:t>
      </w:r>
      <w:ins w:id="104" w:author="Mari Koik - JUSTDIGI" w:date="2025-11-14T14:44:00Z" w16du:dateUtc="2025-11-14T12:44:00Z">
        <w:r w:rsidR="00382E33" w:rsidRPr="00382E33">
          <w:rPr>
            <w:rFonts w:ascii="Times New Roman" w:hAnsi="Times New Roman" w:cs="Times New Roman"/>
            <w:sz w:val="24"/>
            <w:szCs w:val="24"/>
            <w:lang w:eastAsia="et-EE"/>
          </w:rPr>
          <w:t xml:space="preserve"> </w:t>
        </w:r>
        <w:commentRangeStart w:id="105"/>
        <w:r w:rsidR="00382E33">
          <w:rPr>
            <w:rFonts w:ascii="Times New Roman" w:hAnsi="Times New Roman" w:cs="Times New Roman"/>
            <w:sz w:val="24"/>
            <w:szCs w:val="24"/>
            <w:lang w:eastAsia="et-EE"/>
          </w:rPr>
          <w:t>lähetamine</w:t>
        </w:r>
      </w:ins>
      <w:r>
        <w:rPr>
          <w:rFonts w:ascii="Times New Roman" w:hAnsi="Times New Roman" w:cs="Times New Roman"/>
          <w:sz w:val="24"/>
          <w:szCs w:val="24"/>
          <w:lang w:eastAsia="et-EE"/>
        </w:rPr>
        <w:t>, mis</w:t>
      </w:r>
      <w:commentRangeEnd w:id="105"/>
      <w:r w:rsidR="009E6FC6">
        <w:rPr>
          <w:rStyle w:val="Kommentaariviide"/>
        </w:rPr>
        <w:commentReference w:id="105"/>
      </w:r>
      <w:r>
        <w:rPr>
          <w:rFonts w:ascii="Times New Roman" w:hAnsi="Times New Roman" w:cs="Times New Roman"/>
          <w:sz w:val="24"/>
          <w:szCs w:val="24"/>
          <w:lang w:eastAsia="et-EE"/>
        </w:rPr>
        <w:t xml:space="preserve"> eeldab </w:t>
      </w:r>
      <w:r>
        <w:rPr>
          <w:rFonts w:ascii="Times New Roman" w:hAnsi="Times New Roman" w:cs="Times New Roman"/>
          <w:sz w:val="24"/>
          <w:szCs w:val="24"/>
          <w:lang w:eastAsia="et-EE"/>
        </w:rPr>
        <w:lastRenderedPageBreak/>
        <w:t xml:space="preserve">valmidust reageerida üldjuhul </w:t>
      </w:r>
      <w:del w:id="106" w:author="Mari Koik - JUSTDIGI" w:date="2025-11-12T13:33:00Z" w16du:dateUtc="2025-11-12T11:33:00Z">
        <w:r w:rsidRPr="00D41519" w:rsidDel="00D41519">
          <w:rPr>
            <w:rFonts w:ascii="Times New Roman" w:hAnsi="Times New Roman" w:cs="Times New Roman"/>
            <w:sz w:val="24"/>
            <w:szCs w:val="24"/>
            <w:lang w:eastAsia="et-EE"/>
          </w:rPr>
          <w:delText>kuni</w:delText>
        </w:r>
        <w:r w:rsidDel="00D41519">
          <w:rPr>
            <w:rFonts w:ascii="Times New Roman" w:hAnsi="Times New Roman" w:cs="Times New Roman"/>
            <w:sz w:val="24"/>
            <w:szCs w:val="24"/>
            <w:lang w:eastAsia="et-EE"/>
          </w:rPr>
          <w:delText xml:space="preserve"> </w:delText>
        </w:r>
      </w:del>
      <w:r>
        <w:rPr>
          <w:rFonts w:ascii="Times New Roman" w:hAnsi="Times New Roman" w:cs="Times New Roman"/>
          <w:sz w:val="24"/>
          <w:szCs w:val="24"/>
          <w:lang w:eastAsia="et-EE"/>
        </w:rPr>
        <w:t xml:space="preserve">24 tunni </w:t>
      </w:r>
      <w:commentRangeStart w:id="107"/>
      <w:r>
        <w:rPr>
          <w:rFonts w:ascii="Times New Roman" w:hAnsi="Times New Roman" w:cs="Times New Roman"/>
          <w:sz w:val="24"/>
          <w:szCs w:val="24"/>
          <w:lang w:eastAsia="et-EE"/>
        </w:rPr>
        <w:t>jooksul</w:t>
      </w:r>
      <w:commentRangeEnd w:id="107"/>
      <w:r w:rsidR="008254EF">
        <w:rPr>
          <w:rStyle w:val="Kommentaariviide"/>
        </w:rPr>
        <w:commentReference w:id="107"/>
      </w:r>
      <w:r>
        <w:rPr>
          <w:rFonts w:ascii="Times New Roman" w:hAnsi="Times New Roman" w:cs="Times New Roman"/>
          <w:sz w:val="24"/>
          <w:szCs w:val="24"/>
          <w:lang w:eastAsia="et-EE"/>
        </w:rPr>
        <w:t xml:space="preserve"> </w:t>
      </w:r>
      <w:commentRangeStart w:id="108"/>
      <w:r>
        <w:rPr>
          <w:rFonts w:ascii="Times New Roman" w:hAnsi="Times New Roman" w:cs="Times New Roman"/>
          <w:sz w:val="24"/>
          <w:szCs w:val="24"/>
          <w:lang w:eastAsia="et-EE"/>
        </w:rPr>
        <w:t xml:space="preserve">pärast </w:t>
      </w:r>
      <w:del w:id="109" w:author="Mari Koik - JUSTDIGI" w:date="2025-11-14T14:53:00Z" w16du:dateUtc="2025-11-14T12:53:00Z">
        <w:r w:rsidDel="005B00FC">
          <w:rPr>
            <w:rFonts w:ascii="Times New Roman" w:hAnsi="Times New Roman" w:cs="Times New Roman"/>
            <w:sz w:val="24"/>
            <w:szCs w:val="24"/>
            <w:lang w:eastAsia="et-EE"/>
          </w:rPr>
          <w:delText xml:space="preserve">kiireloomulisel </w:delText>
        </w:r>
      </w:del>
      <w:r>
        <w:rPr>
          <w:rFonts w:ascii="Times New Roman" w:hAnsi="Times New Roman" w:cs="Times New Roman"/>
          <w:sz w:val="24"/>
          <w:szCs w:val="24"/>
          <w:lang w:eastAsia="et-EE"/>
        </w:rPr>
        <w:t xml:space="preserve">missioonil </w:t>
      </w:r>
      <w:commentRangeEnd w:id="108"/>
      <w:r w:rsidR="001A090D">
        <w:rPr>
          <w:rStyle w:val="Kommentaariviide"/>
        </w:rPr>
        <w:commentReference w:id="108"/>
      </w:r>
      <w:r w:rsidRPr="00822986">
        <w:rPr>
          <w:rFonts w:ascii="Times New Roman" w:hAnsi="Times New Roman" w:cs="Times New Roman"/>
          <w:sz w:val="24"/>
          <w:szCs w:val="24"/>
          <w:lang w:eastAsia="et-EE"/>
        </w:rPr>
        <w:t>osalemise</w:t>
      </w:r>
      <w:r w:rsidRPr="00620F75">
        <w:rPr>
          <w:rFonts w:ascii="Times New Roman" w:hAnsi="Times New Roman" w:cs="Times New Roman"/>
          <w:sz w:val="24"/>
          <w:szCs w:val="24"/>
          <w:lang w:eastAsia="et-EE"/>
        </w:rPr>
        <w:t xml:space="preserve"> otsus</w:t>
      </w:r>
      <w:r>
        <w:rPr>
          <w:rFonts w:ascii="Times New Roman" w:hAnsi="Times New Roman" w:cs="Times New Roman"/>
          <w:sz w:val="24"/>
          <w:szCs w:val="24"/>
          <w:lang w:eastAsia="et-EE"/>
        </w:rPr>
        <w:t>t</w:t>
      </w:r>
      <w:r w:rsidR="001D2613">
        <w:rPr>
          <w:rFonts w:ascii="Times New Roman" w:hAnsi="Times New Roman" w:cs="Times New Roman"/>
          <w:sz w:val="24"/>
          <w:szCs w:val="24"/>
          <w:lang w:eastAsia="et-EE"/>
        </w:rPr>
        <w:t>.</w:t>
      </w:r>
    </w:p>
    <w:p w14:paraId="59DBB0A2" w14:textId="77777777" w:rsidR="001378EB" w:rsidRDefault="001378EB" w:rsidP="000A385F">
      <w:pPr>
        <w:pStyle w:val="Vahedeta"/>
        <w:jc w:val="both"/>
        <w:rPr>
          <w:rFonts w:ascii="Times New Roman" w:hAnsi="Times New Roman" w:cs="Times New Roman"/>
          <w:sz w:val="24"/>
          <w:szCs w:val="24"/>
          <w:lang w:eastAsia="et-EE"/>
        </w:rPr>
      </w:pPr>
    </w:p>
    <w:p w14:paraId="7FE05AC5" w14:textId="7773BB7E" w:rsidR="00463DA1"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1378EB">
        <w:rPr>
          <w:rFonts w:ascii="Times New Roman" w:hAnsi="Times New Roman" w:cs="Times New Roman"/>
          <w:sz w:val="24"/>
          <w:szCs w:val="24"/>
          <w:lang w:eastAsia="et-EE"/>
        </w:rPr>
        <w:t>4</w:t>
      </w:r>
      <w:r w:rsidRPr="00620F75">
        <w:rPr>
          <w:rFonts w:ascii="Times New Roman" w:hAnsi="Times New Roman" w:cs="Times New Roman"/>
          <w:sz w:val="24"/>
          <w:szCs w:val="24"/>
          <w:lang w:eastAsia="et-EE"/>
        </w:rPr>
        <w:t>) Rahvusvaheli</w:t>
      </w:r>
      <w:r>
        <w:rPr>
          <w:rFonts w:ascii="Times New Roman" w:hAnsi="Times New Roman" w:cs="Times New Roman"/>
          <w:sz w:val="24"/>
          <w:szCs w:val="24"/>
          <w:lang w:eastAsia="et-EE"/>
        </w:rPr>
        <w:t>st</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demineerimis</w:t>
      </w:r>
      <w:r w:rsidRPr="00620F75">
        <w:rPr>
          <w:rFonts w:ascii="Times New Roman" w:hAnsi="Times New Roman" w:cs="Times New Roman"/>
          <w:sz w:val="24"/>
          <w:szCs w:val="24"/>
          <w:lang w:eastAsia="et-EE"/>
        </w:rPr>
        <w:t>töö</w:t>
      </w:r>
      <w:r>
        <w:rPr>
          <w:rFonts w:ascii="Times New Roman" w:hAnsi="Times New Roman" w:cs="Times New Roman"/>
          <w:sz w:val="24"/>
          <w:szCs w:val="24"/>
          <w:lang w:eastAsia="et-EE"/>
        </w:rPr>
        <w:t>d</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tehakse </w:t>
      </w:r>
      <w:r w:rsidRPr="00620F75">
        <w:rPr>
          <w:rFonts w:ascii="Times New Roman" w:hAnsi="Times New Roman" w:cs="Times New Roman"/>
          <w:sz w:val="24"/>
          <w:szCs w:val="24"/>
          <w:lang w:eastAsia="et-EE"/>
        </w:rPr>
        <w:t>kiireloomulise</w:t>
      </w:r>
      <w:r>
        <w:rPr>
          <w:rFonts w:ascii="Times New Roman" w:hAnsi="Times New Roman" w:cs="Times New Roman"/>
          <w:sz w:val="24"/>
          <w:szCs w:val="24"/>
          <w:lang w:eastAsia="et-EE"/>
        </w:rPr>
        <w:t xml:space="preserve">l </w:t>
      </w:r>
      <w:r w:rsidRPr="00620F75">
        <w:rPr>
          <w:rFonts w:ascii="Times New Roman" w:hAnsi="Times New Roman" w:cs="Times New Roman"/>
          <w:sz w:val="24"/>
          <w:szCs w:val="24"/>
          <w:lang w:eastAsia="et-EE"/>
        </w:rPr>
        <w:t>missiooni</w:t>
      </w:r>
      <w:r>
        <w:rPr>
          <w:rFonts w:ascii="Times New Roman" w:hAnsi="Times New Roman" w:cs="Times New Roman"/>
          <w:sz w:val="24"/>
          <w:szCs w:val="24"/>
          <w:lang w:eastAsia="et-EE"/>
        </w:rPr>
        <w:t>l</w:t>
      </w:r>
      <w:r w:rsidR="00463DA1">
        <w:rPr>
          <w:rFonts w:ascii="Times New Roman" w:hAnsi="Times New Roman" w:cs="Times New Roman"/>
          <w:sz w:val="24"/>
          <w:szCs w:val="24"/>
          <w:lang w:eastAsia="et-EE"/>
        </w:rPr>
        <w:t>:</w:t>
      </w:r>
    </w:p>
    <w:p w14:paraId="4A23D779" w14:textId="297707AF" w:rsidR="0076119F" w:rsidRDefault="00463DA1" w:rsidP="000A385F">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1)</w:t>
      </w:r>
      <w:r w:rsidR="000A385F">
        <w:rPr>
          <w:rFonts w:ascii="Times New Roman" w:hAnsi="Times New Roman" w:cs="Times New Roman"/>
          <w:sz w:val="24"/>
          <w:szCs w:val="24"/>
          <w:lang w:eastAsia="et-EE"/>
        </w:rPr>
        <w:t xml:space="preserve"> </w:t>
      </w:r>
      <w:r w:rsidR="000A385F" w:rsidRPr="00620F75">
        <w:rPr>
          <w:rFonts w:ascii="Times New Roman" w:hAnsi="Times New Roman" w:cs="Times New Roman"/>
          <w:sz w:val="24"/>
          <w:szCs w:val="24"/>
          <w:lang w:eastAsia="et-EE"/>
        </w:rPr>
        <w:t xml:space="preserve">rahvusvahelise kokkuleppe </w:t>
      </w:r>
      <w:r w:rsidR="000A385F">
        <w:rPr>
          <w:rFonts w:ascii="Times New Roman" w:hAnsi="Times New Roman" w:cs="Times New Roman"/>
          <w:sz w:val="24"/>
          <w:szCs w:val="24"/>
          <w:lang w:eastAsia="et-EE"/>
        </w:rPr>
        <w:t xml:space="preserve">alusel </w:t>
      </w:r>
      <w:r w:rsidR="000A385F" w:rsidRPr="00620F75">
        <w:rPr>
          <w:rFonts w:ascii="Times New Roman" w:hAnsi="Times New Roman" w:cs="Times New Roman"/>
          <w:sz w:val="24"/>
          <w:szCs w:val="24"/>
          <w:lang w:eastAsia="et-EE"/>
        </w:rPr>
        <w:t>või</w:t>
      </w:r>
    </w:p>
    <w:p w14:paraId="71259F0D" w14:textId="3970543E" w:rsidR="000A385F" w:rsidRDefault="00463DA1" w:rsidP="000A385F">
      <w:pPr>
        <w:pStyle w:val="Vahedeta"/>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2) </w:t>
      </w:r>
      <w:commentRangeStart w:id="110"/>
      <w:r w:rsidR="000A385F" w:rsidRPr="00987BD5">
        <w:rPr>
          <w:rFonts w:ascii="Times New Roman" w:hAnsi="Times New Roman" w:cs="Times New Roman"/>
          <w:sz w:val="24"/>
          <w:szCs w:val="24"/>
          <w:lang w:eastAsia="et-EE"/>
        </w:rPr>
        <w:t>abi</w:t>
      </w:r>
      <w:ins w:id="111" w:author="Mari Koik - JUSTDIGI" w:date="2025-11-12T13:34:00Z" w16du:dateUtc="2025-11-12T11:34:00Z">
        <w:r w:rsidR="00BE16A0">
          <w:rPr>
            <w:rFonts w:ascii="Times New Roman" w:hAnsi="Times New Roman" w:cs="Times New Roman"/>
            <w:sz w:val="24"/>
            <w:szCs w:val="24"/>
            <w:lang w:eastAsia="et-EE"/>
          </w:rPr>
          <w:t xml:space="preserve"> </w:t>
        </w:r>
      </w:ins>
      <w:r w:rsidR="000A385F" w:rsidRPr="00987BD5">
        <w:rPr>
          <w:rFonts w:ascii="Times New Roman" w:hAnsi="Times New Roman" w:cs="Times New Roman"/>
          <w:sz w:val="24"/>
          <w:szCs w:val="24"/>
          <w:lang w:eastAsia="et-EE"/>
        </w:rPr>
        <w:t xml:space="preserve">vajava </w:t>
      </w:r>
      <w:commentRangeEnd w:id="110"/>
      <w:r w:rsidR="00BE16A0">
        <w:rPr>
          <w:rStyle w:val="Kommentaariviide"/>
        </w:rPr>
        <w:commentReference w:id="110"/>
      </w:r>
      <w:r w:rsidR="000A385F" w:rsidRPr="00987BD5">
        <w:rPr>
          <w:rFonts w:ascii="Times New Roman" w:hAnsi="Times New Roman" w:cs="Times New Roman"/>
          <w:sz w:val="24"/>
          <w:szCs w:val="24"/>
          <w:lang w:eastAsia="et-EE"/>
        </w:rPr>
        <w:t>riigi</w:t>
      </w:r>
      <w:r w:rsidR="000A385F" w:rsidRPr="00620F75">
        <w:rPr>
          <w:rFonts w:ascii="Times New Roman" w:hAnsi="Times New Roman" w:cs="Times New Roman"/>
          <w:sz w:val="24"/>
          <w:szCs w:val="24"/>
          <w:lang w:eastAsia="et-EE"/>
        </w:rPr>
        <w:t xml:space="preserve"> abipalve alusel.</w:t>
      </w:r>
    </w:p>
    <w:p w14:paraId="4B53993A" w14:textId="77777777" w:rsidR="000A385F" w:rsidRPr="00620F75" w:rsidRDefault="000A385F" w:rsidP="000A385F">
      <w:pPr>
        <w:pStyle w:val="Vahedeta"/>
        <w:jc w:val="both"/>
        <w:rPr>
          <w:rFonts w:ascii="Times New Roman" w:hAnsi="Times New Roman" w:cs="Times New Roman"/>
          <w:sz w:val="24"/>
          <w:szCs w:val="24"/>
          <w:lang w:eastAsia="et-EE"/>
        </w:rPr>
      </w:pPr>
    </w:p>
    <w:p w14:paraId="612A284D" w14:textId="77777777" w:rsidR="000A385F" w:rsidRPr="00620F75" w:rsidRDefault="000A385F" w:rsidP="000A385F">
      <w:pPr>
        <w:pStyle w:val="Vahedeta"/>
        <w:jc w:val="both"/>
        <w:rPr>
          <w:rFonts w:ascii="Times New Roman" w:hAnsi="Times New Roman" w:cs="Times New Roman"/>
          <w:b/>
          <w:bCs/>
          <w:sz w:val="24"/>
          <w:szCs w:val="24"/>
          <w:lang w:eastAsia="et-EE"/>
        </w:rPr>
      </w:pPr>
      <w:r w:rsidRPr="00620F75">
        <w:rPr>
          <w:rFonts w:ascii="Times New Roman" w:hAnsi="Times New Roman" w:cs="Times New Roman"/>
          <w:b/>
          <w:bCs/>
          <w:sz w:val="24"/>
          <w:szCs w:val="24"/>
          <w:lang w:eastAsia="et-EE"/>
        </w:rPr>
        <w:t>§ 31</w:t>
      </w:r>
      <w:r w:rsidRPr="00620F75">
        <w:rPr>
          <w:rFonts w:ascii="Times New Roman" w:hAnsi="Times New Roman" w:cs="Times New Roman"/>
          <w:b/>
          <w:bCs/>
          <w:sz w:val="24"/>
          <w:szCs w:val="24"/>
          <w:vertAlign w:val="superscript"/>
          <w:lang w:eastAsia="et-EE"/>
        </w:rPr>
        <w:t>1</w:t>
      </w:r>
      <w:r w:rsidRPr="00620F75">
        <w:rPr>
          <w:rFonts w:ascii="Times New Roman" w:hAnsi="Times New Roman" w:cs="Times New Roman"/>
          <w:b/>
          <w:bCs/>
          <w:sz w:val="24"/>
          <w:szCs w:val="24"/>
          <w:lang w:eastAsia="et-EE"/>
        </w:rPr>
        <w:t>. Kiireloomuli</w:t>
      </w:r>
      <w:r>
        <w:rPr>
          <w:rFonts w:ascii="Times New Roman" w:hAnsi="Times New Roman" w:cs="Times New Roman"/>
          <w:b/>
          <w:bCs/>
          <w:sz w:val="24"/>
          <w:szCs w:val="24"/>
          <w:lang w:eastAsia="et-EE"/>
        </w:rPr>
        <w:t>n</w:t>
      </w:r>
      <w:r w:rsidRPr="00620F75">
        <w:rPr>
          <w:rFonts w:ascii="Times New Roman" w:hAnsi="Times New Roman" w:cs="Times New Roman"/>
          <w:b/>
          <w:bCs/>
          <w:sz w:val="24"/>
          <w:szCs w:val="24"/>
          <w:lang w:eastAsia="et-EE"/>
        </w:rPr>
        <w:t>e piiriüle</w:t>
      </w:r>
      <w:r>
        <w:rPr>
          <w:rFonts w:ascii="Times New Roman" w:hAnsi="Times New Roman" w:cs="Times New Roman"/>
          <w:b/>
          <w:bCs/>
          <w:sz w:val="24"/>
          <w:szCs w:val="24"/>
          <w:lang w:eastAsia="et-EE"/>
        </w:rPr>
        <w:t>n</w:t>
      </w:r>
      <w:r w:rsidRPr="00620F75">
        <w:rPr>
          <w:rFonts w:ascii="Times New Roman" w:hAnsi="Times New Roman" w:cs="Times New Roman"/>
          <w:b/>
          <w:bCs/>
          <w:sz w:val="24"/>
          <w:szCs w:val="24"/>
          <w:lang w:eastAsia="et-EE"/>
        </w:rPr>
        <w:t>e koostöö</w:t>
      </w:r>
    </w:p>
    <w:p w14:paraId="68D54FFD" w14:textId="77777777" w:rsidR="00E74F44" w:rsidRDefault="00E74F44" w:rsidP="000A385F">
      <w:pPr>
        <w:pStyle w:val="Vahedeta"/>
        <w:jc w:val="both"/>
        <w:rPr>
          <w:rFonts w:ascii="Times New Roman" w:hAnsi="Times New Roman" w:cs="Times New Roman"/>
          <w:sz w:val="24"/>
          <w:szCs w:val="24"/>
          <w:lang w:eastAsia="et-EE"/>
        </w:rPr>
      </w:pPr>
    </w:p>
    <w:p w14:paraId="168D5440" w14:textId="42F2A30F" w:rsidR="000A385F" w:rsidRPr="00620F75"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E74F44">
        <w:rPr>
          <w:rFonts w:ascii="Times New Roman" w:hAnsi="Times New Roman" w:cs="Times New Roman"/>
          <w:sz w:val="24"/>
          <w:szCs w:val="24"/>
          <w:lang w:eastAsia="et-EE"/>
        </w:rPr>
        <w:t>1</w:t>
      </w:r>
      <w:r w:rsidRPr="00620F75">
        <w:rPr>
          <w:rFonts w:ascii="Times New Roman" w:hAnsi="Times New Roman" w:cs="Times New Roman"/>
          <w:sz w:val="24"/>
          <w:szCs w:val="24"/>
          <w:lang w:eastAsia="et-EE"/>
        </w:rPr>
        <w:t>) Päästeamet võib kiireloomulise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kaasata Eesti Vabariigi territooriumil päästetööle teise riigi pädeva asutuse </w:t>
      </w:r>
      <w:r>
        <w:rPr>
          <w:rFonts w:ascii="Times New Roman" w:hAnsi="Times New Roman" w:cs="Times New Roman"/>
          <w:sz w:val="24"/>
          <w:szCs w:val="24"/>
          <w:lang w:eastAsia="et-EE"/>
        </w:rPr>
        <w:t>ja</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tema</w:t>
      </w:r>
      <w:r w:rsidRPr="00620F75">
        <w:rPr>
          <w:rFonts w:ascii="Times New Roman" w:hAnsi="Times New Roman" w:cs="Times New Roman"/>
          <w:sz w:val="24"/>
          <w:szCs w:val="24"/>
          <w:lang w:eastAsia="et-EE"/>
        </w:rPr>
        <w:t xml:space="preserve"> vabatahtlik</w:t>
      </w:r>
      <w:r>
        <w:rPr>
          <w:rFonts w:ascii="Times New Roman" w:hAnsi="Times New Roman" w:cs="Times New Roman"/>
          <w:sz w:val="24"/>
          <w:szCs w:val="24"/>
          <w:lang w:eastAsia="et-EE"/>
        </w:rPr>
        <w:t>u</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w:t>
      </w:r>
      <w:r w:rsidRPr="00620F75">
        <w:rPr>
          <w:rFonts w:ascii="Times New Roman" w:hAnsi="Times New Roman" w:cs="Times New Roman"/>
          <w:sz w:val="24"/>
          <w:szCs w:val="24"/>
          <w:lang w:eastAsia="et-EE"/>
        </w:rPr>
        <w:t xml:space="preserve">eise riigi </w:t>
      </w:r>
      <w:r>
        <w:rPr>
          <w:rFonts w:ascii="Times New Roman" w:hAnsi="Times New Roman" w:cs="Times New Roman"/>
          <w:sz w:val="24"/>
          <w:szCs w:val="24"/>
          <w:lang w:eastAsia="et-EE"/>
        </w:rPr>
        <w:t xml:space="preserve">pädeval </w:t>
      </w:r>
      <w:r w:rsidRPr="00620F75">
        <w:rPr>
          <w:rFonts w:ascii="Times New Roman" w:hAnsi="Times New Roman" w:cs="Times New Roman"/>
          <w:sz w:val="24"/>
          <w:szCs w:val="24"/>
          <w:lang w:eastAsia="et-EE"/>
        </w:rPr>
        <w:t xml:space="preserve">asutusel on Eesti </w:t>
      </w:r>
      <w:r>
        <w:rPr>
          <w:rFonts w:ascii="Times New Roman" w:hAnsi="Times New Roman" w:cs="Times New Roman"/>
          <w:sz w:val="24"/>
          <w:szCs w:val="24"/>
          <w:lang w:eastAsia="et-EE"/>
        </w:rPr>
        <w:t xml:space="preserve">Vabariigi </w:t>
      </w:r>
      <w:r w:rsidRPr="00620F75">
        <w:rPr>
          <w:rFonts w:ascii="Times New Roman" w:hAnsi="Times New Roman" w:cs="Times New Roman"/>
          <w:sz w:val="24"/>
          <w:szCs w:val="24"/>
          <w:lang w:eastAsia="et-EE"/>
        </w:rPr>
        <w:t xml:space="preserve">territooriumil </w:t>
      </w:r>
      <w:r w:rsidRPr="0011009D">
        <w:rPr>
          <w:rFonts w:ascii="Times New Roman" w:hAnsi="Times New Roman" w:cs="Times New Roman"/>
          <w:sz w:val="24"/>
          <w:szCs w:val="24"/>
          <w:lang w:eastAsia="et-EE"/>
        </w:rPr>
        <w:t>rahvusvahelise kokkuleppe</w:t>
      </w:r>
      <w:r>
        <w:rPr>
          <w:rFonts w:ascii="Times New Roman" w:hAnsi="Times New Roman" w:cs="Times New Roman"/>
          <w:sz w:val="24"/>
          <w:szCs w:val="24"/>
          <w:lang w:eastAsia="et-EE"/>
        </w:rPr>
        <w:t xml:space="preserve"> kohane</w:t>
      </w:r>
      <w:r w:rsidRPr="0011009D">
        <w:rPr>
          <w:rFonts w:ascii="Times New Roman" w:hAnsi="Times New Roman" w:cs="Times New Roman"/>
          <w:sz w:val="24"/>
          <w:szCs w:val="24"/>
          <w:lang w:eastAsia="et-EE"/>
        </w:rPr>
        <w:t xml:space="preserve"> pädevus ja volitused</w:t>
      </w:r>
      <w:r w:rsidRPr="00620F75">
        <w:rPr>
          <w:rFonts w:ascii="Times New Roman" w:hAnsi="Times New Roman" w:cs="Times New Roman"/>
          <w:sz w:val="24"/>
          <w:szCs w:val="24"/>
          <w:lang w:eastAsia="et-EE"/>
        </w:rPr>
        <w:t>.</w:t>
      </w:r>
    </w:p>
    <w:p w14:paraId="46E5E13C" w14:textId="77777777" w:rsidR="000A385F" w:rsidRPr="00620F75" w:rsidRDefault="000A385F" w:rsidP="000A385F">
      <w:pPr>
        <w:pStyle w:val="Vahedeta"/>
        <w:jc w:val="both"/>
        <w:rPr>
          <w:rFonts w:ascii="Times New Roman" w:hAnsi="Times New Roman" w:cs="Times New Roman"/>
          <w:sz w:val="24"/>
          <w:szCs w:val="24"/>
          <w:lang w:eastAsia="et-EE"/>
        </w:rPr>
      </w:pPr>
    </w:p>
    <w:p w14:paraId="7BFE874C" w14:textId="0F6CCA69" w:rsidR="000A385F" w:rsidRPr="00620F75" w:rsidRDefault="000A385F" w:rsidP="000A385F">
      <w:pPr>
        <w:pStyle w:val="Vahedeta"/>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E11C28">
        <w:rPr>
          <w:rFonts w:ascii="Times New Roman" w:hAnsi="Times New Roman" w:cs="Times New Roman"/>
          <w:sz w:val="24"/>
          <w:szCs w:val="24"/>
          <w:lang w:eastAsia="et-EE"/>
        </w:rPr>
        <w:t>2</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Teine riik võib k</w:t>
      </w:r>
      <w:r w:rsidRPr="00620F75">
        <w:rPr>
          <w:rFonts w:ascii="Times New Roman" w:hAnsi="Times New Roman" w:cs="Times New Roman"/>
          <w:sz w:val="24"/>
          <w:szCs w:val="24"/>
          <w:lang w:eastAsia="et-EE"/>
        </w:rPr>
        <w:t>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kaasata</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oma</w:t>
      </w:r>
      <w:r w:rsidRPr="00620F75">
        <w:rPr>
          <w:rFonts w:ascii="Times New Roman" w:hAnsi="Times New Roman" w:cs="Times New Roman"/>
          <w:sz w:val="24"/>
          <w:szCs w:val="24"/>
          <w:lang w:eastAsia="et-EE"/>
        </w:rPr>
        <w:t xml:space="preserve"> territooriumil</w:t>
      </w:r>
      <w:r w:rsidRPr="00F3428D">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päästetööle</w:t>
      </w:r>
      <w:r>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 xml:space="preserve">Päästeameti </w:t>
      </w:r>
      <w:r>
        <w:rPr>
          <w:rFonts w:ascii="Times New Roman" w:hAnsi="Times New Roman" w:cs="Times New Roman"/>
          <w:sz w:val="24"/>
          <w:szCs w:val="24"/>
          <w:lang w:eastAsia="et-EE"/>
        </w:rPr>
        <w:t>ja</w:t>
      </w:r>
      <w:r w:rsidRPr="00620F75">
        <w:rPr>
          <w:rFonts w:ascii="Times New Roman" w:hAnsi="Times New Roman" w:cs="Times New Roman"/>
          <w:sz w:val="24"/>
          <w:szCs w:val="24"/>
          <w:lang w:eastAsia="et-EE"/>
        </w:rPr>
        <w:t xml:space="preserve"> tema vabatahtlik</w:t>
      </w:r>
      <w:r>
        <w:rPr>
          <w:rFonts w:ascii="Times New Roman" w:hAnsi="Times New Roman" w:cs="Times New Roman"/>
          <w:sz w:val="24"/>
          <w:szCs w:val="24"/>
          <w:lang w:eastAsia="et-EE"/>
        </w:rPr>
        <w:t>u</w:t>
      </w:r>
      <w:r w:rsidRPr="00620F75">
        <w:rPr>
          <w:rFonts w:ascii="Times New Roman" w:hAnsi="Times New Roman" w:cs="Times New Roman"/>
          <w:sz w:val="24"/>
          <w:szCs w:val="24"/>
          <w:lang w:eastAsia="et-EE"/>
        </w:rPr>
        <w:t xml:space="preserve">. Päästeametil on teise riigi territooriumil </w:t>
      </w:r>
      <w:r w:rsidRPr="001F7F16">
        <w:rPr>
          <w:rFonts w:ascii="Times New Roman" w:hAnsi="Times New Roman" w:cs="Times New Roman"/>
          <w:sz w:val="24"/>
          <w:szCs w:val="24"/>
          <w:lang w:eastAsia="et-EE"/>
        </w:rPr>
        <w:t>rahvusvahelise kokkuleppe</w:t>
      </w:r>
      <w:r>
        <w:rPr>
          <w:rFonts w:ascii="Times New Roman" w:hAnsi="Times New Roman" w:cs="Times New Roman"/>
          <w:sz w:val="24"/>
          <w:szCs w:val="24"/>
          <w:lang w:eastAsia="et-EE"/>
        </w:rPr>
        <w:t xml:space="preserve"> kohane</w:t>
      </w:r>
      <w:r w:rsidRPr="001F7F16">
        <w:rPr>
          <w:rFonts w:ascii="Times New Roman" w:hAnsi="Times New Roman" w:cs="Times New Roman"/>
          <w:sz w:val="24"/>
          <w:szCs w:val="24"/>
          <w:lang w:eastAsia="et-EE"/>
        </w:rPr>
        <w:t xml:space="preserve"> pädevus ja volitused.</w:t>
      </w:r>
    </w:p>
    <w:p w14:paraId="6E9959E7" w14:textId="77777777" w:rsidR="000A385F" w:rsidRPr="00620F75" w:rsidRDefault="000A385F" w:rsidP="000A385F">
      <w:pPr>
        <w:pStyle w:val="Vahedeta"/>
        <w:jc w:val="both"/>
        <w:rPr>
          <w:rFonts w:ascii="Times New Roman" w:hAnsi="Times New Roman" w:cs="Times New Roman"/>
          <w:sz w:val="24"/>
          <w:szCs w:val="24"/>
          <w:bdr w:val="none" w:sz="0" w:space="0" w:color="auto" w:frame="1"/>
          <w:lang w:eastAsia="et-EE"/>
        </w:rPr>
      </w:pPr>
    </w:p>
    <w:p w14:paraId="0C1AF752" w14:textId="4F4EE024" w:rsidR="000A385F" w:rsidRPr="00620F75" w:rsidRDefault="000A385F" w:rsidP="000A385F">
      <w:pPr>
        <w:pStyle w:val="Vahedeta"/>
        <w:jc w:val="both"/>
        <w:rPr>
          <w:rFonts w:ascii="Times New Roman" w:hAnsi="Times New Roman" w:cs="Times New Roman"/>
          <w:sz w:val="24"/>
          <w:szCs w:val="24"/>
          <w:bdr w:val="none" w:sz="0" w:space="0" w:color="auto" w:frame="1"/>
          <w:lang w:eastAsia="et-EE"/>
        </w:rPr>
      </w:pPr>
      <w:r w:rsidRPr="00620F75">
        <w:rPr>
          <w:rFonts w:ascii="Times New Roman" w:hAnsi="Times New Roman" w:cs="Times New Roman"/>
          <w:sz w:val="24"/>
          <w:szCs w:val="24"/>
          <w:bdr w:val="none" w:sz="0" w:space="0" w:color="auto" w:frame="1"/>
          <w:lang w:eastAsia="et-EE"/>
        </w:rPr>
        <w:t>(</w:t>
      </w:r>
      <w:r w:rsidR="00E11C28">
        <w:rPr>
          <w:rFonts w:ascii="Times New Roman" w:hAnsi="Times New Roman" w:cs="Times New Roman"/>
          <w:sz w:val="24"/>
          <w:szCs w:val="24"/>
          <w:bdr w:val="none" w:sz="0" w:space="0" w:color="auto" w:frame="1"/>
          <w:lang w:eastAsia="et-EE"/>
        </w:rPr>
        <w:t>3</w:t>
      </w:r>
      <w:r w:rsidRPr="00620F75">
        <w:rPr>
          <w:rFonts w:ascii="Times New Roman" w:hAnsi="Times New Roman" w:cs="Times New Roman"/>
          <w:sz w:val="24"/>
          <w:szCs w:val="24"/>
          <w:bdr w:val="none" w:sz="0" w:space="0" w:color="auto" w:frame="1"/>
          <w:lang w:eastAsia="et-EE"/>
        </w:rPr>
        <w:t xml:space="preserve">) </w:t>
      </w:r>
      <w:bookmarkStart w:id="112" w:name="_Hlk156986641"/>
      <w:r w:rsidRPr="00620F75">
        <w:rPr>
          <w:rFonts w:ascii="Times New Roman" w:hAnsi="Times New Roman" w:cs="Times New Roman"/>
          <w:sz w:val="24"/>
          <w:szCs w:val="24"/>
          <w:bdr w:val="none" w:sz="0" w:space="0" w:color="auto" w:frame="1"/>
          <w:lang w:eastAsia="et-EE"/>
        </w:rPr>
        <w:t>Kiireloomulis</w:t>
      </w:r>
      <w:r>
        <w:rPr>
          <w:rFonts w:ascii="Times New Roman" w:hAnsi="Times New Roman" w:cs="Times New Roman"/>
          <w:sz w:val="24"/>
          <w:szCs w:val="24"/>
          <w:bdr w:val="none" w:sz="0" w:space="0" w:color="auto" w:frame="1"/>
          <w:lang w:eastAsia="et-EE"/>
        </w:rPr>
        <w:t>t</w:t>
      </w:r>
      <w:r w:rsidRPr="00620F75">
        <w:rPr>
          <w:rFonts w:ascii="Times New Roman" w:hAnsi="Times New Roman" w:cs="Times New Roman"/>
          <w:sz w:val="24"/>
          <w:szCs w:val="24"/>
          <w:bdr w:val="none" w:sz="0" w:space="0" w:color="auto" w:frame="1"/>
          <w:lang w:eastAsia="et-EE"/>
        </w:rPr>
        <w:t xml:space="preserve"> piiriüles</w:t>
      </w:r>
      <w:r>
        <w:rPr>
          <w:rFonts w:ascii="Times New Roman" w:hAnsi="Times New Roman" w:cs="Times New Roman"/>
          <w:sz w:val="24"/>
          <w:szCs w:val="24"/>
          <w:bdr w:val="none" w:sz="0" w:space="0" w:color="auto" w:frame="1"/>
          <w:lang w:eastAsia="et-EE"/>
        </w:rPr>
        <w:t>t</w:t>
      </w:r>
      <w:r w:rsidRPr="00620F75">
        <w:rPr>
          <w:rFonts w:ascii="Times New Roman" w:hAnsi="Times New Roman" w:cs="Times New Roman"/>
          <w:sz w:val="24"/>
          <w:szCs w:val="24"/>
          <w:bdr w:val="none" w:sz="0" w:space="0" w:color="auto" w:frame="1"/>
          <w:lang w:eastAsia="et-EE"/>
        </w:rPr>
        <w:t xml:space="preserve"> koostöö</w:t>
      </w:r>
      <w:r>
        <w:rPr>
          <w:rFonts w:ascii="Times New Roman" w:hAnsi="Times New Roman" w:cs="Times New Roman"/>
          <w:sz w:val="24"/>
          <w:szCs w:val="24"/>
          <w:bdr w:val="none" w:sz="0" w:space="0" w:color="auto" w:frame="1"/>
          <w:lang w:eastAsia="et-EE"/>
        </w:rPr>
        <w:t>d</w:t>
      </w:r>
      <w:r w:rsidRPr="00620F75">
        <w:rPr>
          <w:rFonts w:ascii="Times New Roman" w:hAnsi="Times New Roman" w:cs="Times New Roman"/>
          <w:sz w:val="24"/>
          <w:szCs w:val="24"/>
          <w:bdr w:val="none" w:sz="0" w:space="0" w:color="auto" w:frame="1"/>
          <w:lang w:eastAsia="et-EE"/>
        </w:rPr>
        <w:t xml:space="preserve"> </w:t>
      </w:r>
      <w:bookmarkEnd w:id="112"/>
      <w:r>
        <w:rPr>
          <w:rFonts w:ascii="Times New Roman" w:hAnsi="Times New Roman" w:cs="Times New Roman"/>
          <w:sz w:val="24"/>
          <w:szCs w:val="24"/>
          <w:bdr w:val="none" w:sz="0" w:space="0" w:color="auto" w:frame="1"/>
          <w:lang w:eastAsia="et-EE"/>
        </w:rPr>
        <w:t xml:space="preserve">teise riigi territooriumil </w:t>
      </w:r>
      <w:r w:rsidRPr="00620F75">
        <w:rPr>
          <w:rFonts w:ascii="Times New Roman" w:hAnsi="Times New Roman" w:cs="Times New Roman"/>
          <w:sz w:val="24"/>
          <w:szCs w:val="24"/>
          <w:bdr w:val="none" w:sz="0" w:space="0" w:color="auto" w:frame="1"/>
          <w:lang w:eastAsia="et-EE"/>
        </w:rPr>
        <w:t>ei käsitata lähetusena.</w:t>
      </w:r>
    </w:p>
    <w:p w14:paraId="018EB6C5" w14:textId="77777777" w:rsidR="000A385F" w:rsidRPr="00620F75" w:rsidRDefault="000A385F" w:rsidP="000A385F">
      <w:pPr>
        <w:pStyle w:val="Vahedeta"/>
        <w:jc w:val="both"/>
        <w:rPr>
          <w:rFonts w:ascii="Times New Roman" w:hAnsi="Times New Roman" w:cs="Times New Roman"/>
          <w:b/>
          <w:bCs/>
          <w:sz w:val="24"/>
          <w:szCs w:val="24"/>
          <w:lang w:eastAsia="et-EE"/>
        </w:rPr>
      </w:pPr>
    </w:p>
    <w:p w14:paraId="5B065CF6" w14:textId="77777777" w:rsidR="000A385F" w:rsidRDefault="000A385F" w:rsidP="00C83ADB">
      <w:pPr>
        <w:pStyle w:val="Vahedeta"/>
        <w:keepNext/>
        <w:jc w:val="both"/>
        <w:rPr>
          <w:rFonts w:ascii="Times New Roman" w:hAnsi="Times New Roman" w:cs="Times New Roman"/>
          <w:b/>
          <w:bCs/>
          <w:sz w:val="24"/>
          <w:szCs w:val="24"/>
          <w:lang w:eastAsia="et-EE"/>
        </w:rPr>
      </w:pPr>
      <w:r w:rsidRPr="0001014A">
        <w:rPr>
          <w:rFonts w:ascii="Times New Roman" w:hAnsi="Times New Roman" w:cs="Times New Roman"/>
          <w:b/>
          <w:bCs/>
          <w:sz w:val="24"/>
          <w:szCs w:val="24"/>
          <w:lang w:eastAsia="et-EE"/>
        </w:rPr>
        <w:t>§ 31</w:t>
      </w:r>
      <w:r w:rsidRPr="0001014A">
        <w:rPr>
          <w:rFonts w:ascii="Times New Roman" w:hAnsi="Times New Roman" w:cs="Times New Roman"/>
          <w:b/>
          <w:bCs/>
          <w:sz w:val="24"/>
          <w:szCs w:val="24"/>
          <w:vertAlign w:val="superscript"/>
          <w:lang w:eastAsia="et-EE"/>
        </w:rPr>
        <w:t>2</w:t>
      </w:r>
      <w:r w:rsidRPr="0001014A">
        <w:rPr>
          <w:rFonts w:ascii="Times New Roman" w:hAnsi="Times New Roman" w:cs="Times New Roman"/>
          <w:b/>
          <w:bCs/>
          <w:sz w:val="24"/>
          <w:szCs w:val="24"/>
          <w:lang w:eastAsia="et-EE"/>
        </w:rPr>
        <w:t>. Kiireloomuli</w:t>
      </w:r>
      <w:r>
        <w:rPr>
          <w:rFonts w:ascii="Times New Roman" w:hAnsi="Times New Roman" w:cs="Times New Roman"/>
          <w:b/>
          <w:bCs/>
          <w:sz w:val="24"/>
          <w:szCs w:val="24"/>
          <w:lang w:eastAsia="et-EE"/>
        </w:rPr>
        <w:t>n</w:t>
      </w:r>
      <w:r w:rsidRPr="0001014A">
        <w:rPr>
          <w:rFonts w:ascii="Times New Roman" w:hAnsi="Times New Roman" w:cs="Times New Roman"/>
          <w:b/>
          <w:bCs/>
          <w:sz w:val="24"/>
          <w:szCs w:val="24"/>
          <w:lang w:eastAsia="et-EE"/>
        </w:rPr>
        <w:t>e missioon</w:t>
      </w:r>
    </w:p>
    <w:p w14:paraId="1E292874" w14:textId="77777777" w:rsidR="000A385F" w:rsidRDefault="000A385F" w:rsidP="00C83ADB">
      <w:pPr>
        <w:pStyle w:val="Vahedeta"/>
        <w:keepNext/>
        <w:jc w:val="both"/>
        <w:rPr>
          <w:rFonts w:ascii="Times New Roman" w:hAnsi="Times New Roman" w:cs="Times New Roman"/>
          <w:b/>
          <w:bCs/>
          <w:sz w:val="24"/>
          <w:szCs w:val="24"/>
          <w:lang w:eastAsia="et-EE"/>
        </w:rPr>
      </w:pPr>
    </w:p>
    <w:p w14:paraId="601E8B19" w14:textId="1B142B56" w:rsidR="000A385F" w:rsidRPr="00E11C28" w:rsidRDefault="000A385F" w:rsidP="000A385F">
      <w:pPr>
        <w:pStyle w:val="Vahedeta"/>
        <w:jc w:val="both"/>
        <w:rPr>
          <w:rFonts w:ascii="Times New Roman" w:hAnsi="Times New Roman" w:cs="Times New Roman"/>
          <w:b/>
          <w:bCs/>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1</w:t>
      </w:r>
      <w:r w:rsidRPr="00620F75">
        <w:rPr>
          <w:rFonts w:ascii="Times New Roman" w:hAnsi="Times New Roman" w:cs="Times New Roman"/>
          <w:color w:val="202020"/>
          <w:sz w:val="24"/>
          <w:szCs w:val="24"/>
          <w:lang w:eastAsia="et-EE"/>
        </w:rPr>
        <w:t>) Päästeamet korraldab</w:t>
      </w:r>
      <w:r>
        <w:rPr>
          <w:rFonts w:ascii="Times New Roman" w:hAnsi="Times New Roman" w:cs="Times New Roman"/>
          <w:color w:val="202020"/>
          <w:sz w:val="24"/>
          <w:szCs w:val="24"/>
          <w:lang w:eastAsia="et-EE"/>
        </w:rPr>
        <w:t>:</w:t>
      </w:r>
    </w:p>
    <w:p w14:paraId="0ECB32D3" w14:textId="77777777" w:rsidR="000A385F" w:rsidRDefault="000A385F" w:rsidP="000A385F">
      <w:pPr>
        <w:pStyle w:val="Vahedeta"/>
        <w:jc w:val="both"/>
        <w:rPr>
          <w:rFonts w:ascii="Times New Roman" w:hAnsi="Times New Roman" w:cs="Times New Roman"/>
          <w:color w:val="202020"/>
          <w:sz w:val="24"/>
          <w:szCs w:val="24"/>
          <w:lang w:eastAsia="et-EE"/>
        </w:rPr>
      </w:pPr>
      <w:r>
        <w:rPr>
          <w:rFonts w:ascii="Times New Roman" w:hAnsi="Times New Roman" w:cs="Times New Roman"/>
          <w:color w:val="202020"/>
          <w:sz w:val="24"/>
          <w:szCs w:val="24"/>
          <w:lang w:eastAsia="et-EE"/>
        </w:rPr>
        <w:t xml:space="preserve">1) </w:t>
      </w:r>
      <w:r w:rsidRPr="00620F75">
        <w:rPr>
          <w:rFonts w:ascii="Times New Roman" w:hAnsi="Times New Roman" w:cs="Times New Roman"/>
          <w:color w:val="202020"/>
          <w:sz w:val="24"/>
          <w:szCs w:val="24"/>
          <w:lang w:eastAsia="et-EE"/>
        </w:rPr>
        <w:t>kiireloomulise</w:t>
      </w:r>
      <w:r>
        <w:rPr>
          <w:rFonts w:ascii="Times New Roman" w:hAnsi="Times New Roman" w:cs="Times New Roman"/>
          <w:color w:val="202020"/>
          <w:sz w:val="24"/>
          <w:szCs w:val="24"/>
          <w:lang w:eastAsia="et-EE"/>
        </w:rPr>
        <w:t>ks</w:t>
      </w:r>
      <w:r w:rsidRPr="00620F75">
        <w:rPr>
          <w:rFonts w:ascii="Times New Roman" w:hAnsi="Times New Roman" w:cs="Times New Roman"/>
          <w:color w:val="202020"/>
          <w:sz w:val="24"/>
          <w:szCs w:val="24"/>
          <w:lang w:eastAsia="et-EE"/>
        </w:rPr>
        <w:t xml:space="preserve"> missiooni</w:t>
      </w:r>
      <w:r>
        <w:rPr>
          <w:rFonts w:ascii="Times New Roman" w:hAnsi="Times New Roman" w:cs="Times New Roman"/>
          <w:color w:val="202020"/>
          <w:sz w:val="24"/>
          <w:szCs w:val="24"/>
          <w:lang w:eastAsia="et-EE"/>
        </w:rPr>
        <w:t>ks</w:t>
      </w:r>
      <w:r w:rsidRPr="00620F75">
        <w:rPr>
          <w:rFonts w:ascii="Times New Roman" w:hAnsi="Times New Roman" w:cs="Times New Roman"/>
          <w:color w:val="202020"/>
          <w:sz w:val="24"/>
          <w:szCs w:val="24"/>
          <w:lang w:eastAsia="et-EE"/>
        </w:rPr>
        <w:t xml:space="preserve"> valmistumist</w:t>
      </w:r>
      <w:r>
        <w:rPr>
          <w:rFonts w:ascii="Times New Roman" w:hAnsi="Times New Roman" w:cs="Times New Roman"/>
          <w:color w:val="202020"/>
          <w:sz w:val="24"/>
          <w:szCs w:val="24"/>
          <w:lang w:eastAsia="et-EE"/>
        </w:rPr>
        <w:t xml:space="preserve">, sealhulgas </w:t>
      </w:r>
      <w:r w:rsidRPr="009225FF">
        <w:rPr>
          <w:rFonts w:ascii="Times New Roman" w:hAnsi="Times New Roman" w:cs="Times New Roman"/>
          <w:color w:val="202020"/>
          <w:sz w:val="24"/>
          <w:szCs w:val="24"/>
          <w:lang w:eastAsia="et-EE"/>
        </w:rPr>
        <w:t>väljaõpet</w:t>
      </w:r>
      <w:r>
        <w:rPr>
          <w:rFonts w:ascii="Times New Roman" w:hAnsi="Times New Roman" w:cs="Times New Roman"/>
          <w:color w:val="202020"/>
          <w:sz w:val="24"/>
          <w:szCs w:val="24"/>
          <w:lang w:eastAsia="et-EE"/>
        </w:rPr>
        <w:t>;</w:t>
      </w:r>
    </w:p>
    <w:p w14:paraId="24697BFB" w14:textId="62A4B2F3" w:rsidR="000A385F" w:rsidRPr="00620F75" w:rsidRDefault="000A385F" w:rsidP="000A385F">
      <w:pPr>
        <w:pStyle w:val="Vahedeta"/>
        <w:jc w:val="both"/>
        <w:rPr>
          <w:rFonts w:ascii="Times New Roman" w:hAnsi="Times New Roman" w:cs="Times New Roman"/>
          <w:color w:val="202020"/>
          <w:sz w:val="24"/>
          <w:szCs w:val="24"/>
          <w:lang w:eastAsia="et-EE"/>
        </w:rPr>
      </w:pPr>
      <w:r>
        <w:rPr>
          <w:rFonts w:ascii="Times New Roman" w:hAnsi="Times New Roman" w:cs="Times New Roman"/>
          <w:color w:val="202020"/>
          <w:sz w:val="24"/>
          <w:szCs w:val="24"/>
          <w:lang w:eastAsia="et-EE"/>
        </w:rPr>
        <w:t>2) kiireloomulisel</w:t>
      </w:r>
      <w:r w:rsidRPr="00620F75">
        <w:rPr>
          <w:rFonts w:ascii="Times New Roman" w:hAnsi="Times New Roman" w:cs="Times New Roman"/>
          <w:color w:val="202020"/>
          <w:sz w:val="24"/>
          <w:szCs w:val="24"/>
          <w:lang w:eastAsia="et-EE"/>
        </w:rPr>
        <w:t xml:space="preserve"> </w:t>
      </w:r>
      <w:r>
        <w:rPr>
          <w:rFonts w:ascii="Times New Roman" w:hAnsi="Times New Roman" w:cs="Times New Roman"/>
          <w:color w:val="202020"/>
          <w:sz w:val="24"/>
          <w:szCs w:val="24"/>
          <w:lang w:eastAsia="et-EE"/>
        </w:rPr>
        <w:t>missioonil osalemi</w:t>
      </w:r>
      <w:r w:rsidRPr="00620F75">
        <w:rPr>
          <w:rFonts w:ascii="Times New Roman" w:hAnsi="Times New Roman" w:cs="Times New Roman"/>
          <w:color w:val="202020"/>
          <w:sz w:val="24"/>
          <w:szCs w:val="24"/>
          <w:lang w:eastAsia="et-EE"/>
        </w:rPr>
        <w:t>st.</w:t>
      </w:r>
    </w:p>
    <w:p w14:paraId="7DC60FEA" w14:textId="77777777" w:rsidR="000A385F" w:rsidRPr="00620F75" w:rsidRDefault="000A385F" w:rsidP="000A385F">
      <w:pPr>
        <w:pStyle w:val="Vahedeta"/>
        <w:jc w:val="both"/>
        <w:rPr>
          <w:rFonts w:ascii="Times New Roman" w:hAnsi="Times New Roman" w:cs="Times New Roman"/>
          <w:color w:val="202020"/>
          <w:sz w:val="24"/>
          <w:szCs w:val="24"/>
          <w:lang w:eastAsia="et-EE"/>
        </w:rPr>
      </w:pPr>
    </w:p>
    <w:p w14:paraId="325D8C01" w14:textId="1A8FDD31" w:rsidR="000A385F" w:rsidRDefault="000A385F" w:rsidP="000A385F">
      <w:pPr>
        <w:pStyle w:val="Vahedeta"/>
        <w:jc w:val="both"/>
        <w:rPr>
          <w:rFonts w:ascii="Times New Roman" w:hAnsi="Times New Roman" w:cs="Times New Roman"/>
          <w:color w:val="202020"/>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2</w:t>
      </w:r>
      <w:r w:rsidRPr="00620F75">
        <w:rPr>
          <w:rFonts w:ascii="Times New Roman" w:hAnsi="Times New Roman" w:cs="Times New Roman"/>
          <w:color w:val="202020"/>
          <w:sz w:val="24"/>
          <w:szCs w:val="24"/>
          <w:lang w:eastAsia="et-EE"/>
        </w:rPr>
        <w:t xml:space="preserve">) </w:t>
      </w:r>
      <w:bookmarkStart w:id="113" w:name="_Hlk163650277"/>
      <w:r w:rsidRPr="003D262D">
        <w:rPr>
          <w:rFonts w:ascii="Times New Roman" w:hAnsi="Times New Roman" w:cs="Times New Roman"/>
          <w:color w:val="202020"/>
          <w:sz w:val="24"/>
          <w:szCs w:val="24"/>
          <w:lang w:eastAsia="et-EE"/>
        </w:rPr>
        <w:t>Kiireloomulise</w:t>
      </w:r>
      <w:r>
        <w:rPr>
          <w:rFonts w:ascii="Times New Roman" w:hAnsi="Times New Roman" w:cs="Times New Roman"/>
          <w:color w:val="202020"/>
          <w:sz w:val="24"/>
          <w:szCs w:val="24"/>
          <w:lang w:eastAsia="et-EE"/>
        </w:rPr>
        <w:t>ks</w:t>
      </w:r>
      <w:r w:rsidRPr="003D262D">
        <w:rPr>
          <w:rFonts w:ascii="Times New Roman" w:hAnsi="Times New Roman" w:cs="Times New Roman"/>
          <w:color w:val="202020"/>
          <w:sz w:val="24"/>
          <w:szCs w:val="24"/>
          <w:lang w:eastAsia="et-EE"/>
        </w:rPr>
        <w:t xml:space="preserve"> missiooni</w:t>
      </w:r>
      <w:r>
        <w:rPr>
          <w:rFonts w:ascii="Times New Roman" w:hAnsi="Times New Roman" w:cs="Times New Roman"/>
          <w:color w:val="202020"/>
          <w:sz w:val="24"/>
          <w:szCs w:val="24"/>
          <w:lang w:eastAsia="et-EE"/>
        </w:rPr>
        <w:t>ks</w:t>
      </w:r>
      <w:r w:rsidRPr="003D262D">
        <w:rPr>
          <w:rFonts w:ascii="Times New Roman" w:hAnsi="Times New Roman" w:cs="Times New Roman"/>
          <w:color w:val="202020"/>
          <w:sz w:val="24"/>
          <w:szCs w:val="24"/>
          <w:lang w:eastAsia="et-EE"/>
        </w:rPr>
        <w:t xml:space="preserve"> valmis</w:t>
      </w:r>
      <w:r>
        <w:rPr>
          <w:rFonts w:ascii="Times New Roman" w:hAnsi="Times New Roman" w:cs="Times New Roman"/>
          <w:color w:val="202020"/>
          <w:sz w:val="24"/>
          <w:szCs w:val="24"/>
          <w:lang w:eastAsia="et-EE"/>
        </w:rPr>
        <w:t>tumiseks moodustab Päästeamet</w:t>
      </w:r>
      <w:r w:rsidRPr="003D262D">
        <w:rPr>
          <w:rFonts w:ascii="Times New Roman" w:hAnsi="Times New Roman" w:cs="Times New Roman"/>
          <w:color w:val="202020"/>
          <w:sz w:val="24"/>
          <w:szCs w:val="24"/>
          <w:lang w:eastAsia="et-EE"/>
        </w:rPr>
        <w:t xml:space="preserve"> päästemeeskonna reserv</w:t>
      </w:r>
      <w:r>
        <w:rPr>
          <w:rFonts w:ascii="Times New Roman" w:hAnsi="Times New Roman" w:cs="Times New Roman"/>
          <w:color w:val="202020"/>
          <w:sz w:val="24"/>
          <w:szCs w:val="24"/>
          <w:lang w:eastAsia="et-EE"/>
        </w:rPr>
        <w:t>i</w:t>
      </w:r>
      <w:r w:rsidRPr="003D262D">
        <w:rPr>
          <w:rFonts w:ascii="Times New Roman" w:hAnsi="Times New Roman" w:cs="Times New Roman"/>
          <w:color w:val="202020"/>
          <w:sz w:val="24"/>
          <w:szCs w:val="24"/>
          <w:lang w:eastAsia="et-EE"/>
        </w:rPr>
        <w:t>.</w:t>
      </w:r>
      <w:bookmarkEnd w:id="113"/>
    </w:p>
    <w:p w14:paraId="49D0CFEA" w14:textId="77777777" w:rsidR="000A385F" w:rsidRDefault="000A385F" w:rsidP="000A385F">
      <w:pPr>
        <w:pStyle w:val="Vahedeta"/>
        <w:jc w:val="both"/>
        <w:rPr>
          <w:rFonts w:ascii="Times New Roman" w:hAnsi="Times New Roman" w:cs="Times New Roman"/>
          <w:color w:val="202020"/>
          <w:sz w:val="24"/>
          <w:szCs w:val="24"/>
          <w:lang w:eastAsia="et-EE"/>
        </w:rPr>
      </w:pPr>
    </w:p>
    <w:p w14:paraId="6AC51DC5" w14:textId="614CA060" w:rsidR="000A385F" w:rsidRPr="00620F75" w:rsidRDefault="000A385F" w:rsidP="000A385F">
      <w:pPr>
        <w:pStyle w:val="Vahedeta"/>
        <w:jc w:val="both"/>
        <w:rPr>
          <w:rFonts w:ascii="Times New Roman" w:hAnsi="Times New Roman" w:cs="Times New Roman"/>
          <w:color w:val="202020"/>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3</w:t>
      </w:r>
      <w:r w:rsidRPr="00620F75">
        <w:rPr>
          <w:rFonts w:ascii="Times New Roman" w:hAnsi="Times New Roman" w:cs="Times New Roman"/>
          <w:color w:val="202020"/>
          <w:sz w:val="24"/>
          <w:szCs w:val="24"/>
          <w:lang w:eastAsia="et-EE"/>
        </w:rPr>
        <w:t xml:space="preserve">) </w:t>
      </w:r>
      <w:r>
        <w:rPr>
          <w:rFonts w:ascii="Times New Roman" w:hAnsi="Times New Roman" w:cs="Times New Roman"/>
          <w:color w:val="202020"/>
          <w:sz w:val="24"/>
          <w:szCs w:val="24"/>
          <w:lang w:eastAsia="et-EE"/>
        </w:rPr>
        <w:t>P</w:t>
      </w:r>
      <w:r w:rsidRPr="00620F75">
        <w:rPr>
          <w:rFonts w:ascii="Times New Roman" w:hAnsi="Times New Roman" w:cs="Times New Roman"/>
          <w:color w:val="202020"/>
          <w:sz w:val="24"/>
          <w:szCs w:val="24"/>
          <w:lang w:eastAsia="et-EE"/>
        </w:rPr>
        <w:t>äästemeeskonna reservis</w:t>
      </w:r>
      <w:r>
        <w:rPr>
          <w:rFonts w:ascii="Times New Roman" w:hAnsi="Times New Roman" w:cs="Times New Roman"/>
          <w:color w:val="202020"/>
          <w:sz w:val="24"/>
          <w:szCs w:val="24"/>
          <w:lang w:eastAsia="et-EE"/>
        </w:rPr>
        <w:t>t</w:t>
      </w:r>
      <w:r w:rsidRPr="00620F75">
        <w:rPr>
          <w:rFonts w:ascii="Times New Roman" w:hAnsi="Times New Roman" w:cs="Times New Roman"/>
          <w:color w:val="202020"/>
          <w:sz w:val="24"/>
          <w:szCs w:val="24"/>
          <w:lang w:eastAsia="et-EE"/>
        </w:rPr>
        <w:t xml:space="preserve"> moodustab Päästeamet</w:t>
      </w:r>
      <w:r>
        <w:rPr>
          <w:rFonts w:ascii="Times New Roman" w:hAnsi="Times New Roman" w:cs="Times New Roman"/>
          <w:color w:val="202020"/>
          <w:sz w:val="24"/>
          <w:szCs w:val="24"/>
          <w:lang w:eastAsia="et-EE"/>
        </w:rPr>
        <w:t xml:space="preserve"> k</w:t>
      </w:r>
      <w:r w:rsidRPr="00620F75">
        <w:rPr>
          <w:rFonts w:ascii="Times New Roman" w:hAnsi="Times New Roman" w:cs="Times New Roman"/>
          <w:color w:val="202020"/>
          <w:sz w:val="24"/>
          <w:szCs w:val="24"/>
          <w:lang w:eastAsia="et-EE"/>
        </w:rPr>
        <w:t>iireloomulise missiooni päästemeeskonna</w:t>
      </w:r>
      <w:r>
        <w:rPr>
          <w:rFonts w:ascii="Times New Roman" w:hAnsi="Times New Roman" w:cs="Times New Roman"/>
          <w:color w:val="202020"/>
          <w:sz w:val="24"/>
          <w:szCs w:val="24"/>
          <w:lang w:eastAsia="et-EE"/>
        </w:rPr>
        <w:t xml:space="preserve"> (edaspidi </w:t>
      </w:r>
      <w:r w:rsidRPr="00C2501F">
        <w:rPr>
          <w:rFonts w:ascii="Times New Roman" w:hAnsi="Times New Roman" w:cs="Times New Roman"/>
          <w:i/>
          <w:iCs/>
          <w:color w:val="202020"/>
          <w:sz w:val="24"/>
          <w:szCs w:val="24"/>
          <w:lang w:eastAsia="et-EE"/>
        </w:rPr>
        <w:t>päästemeeskond</w:t>
      </w:r>
      <w:r>
        <w:rPr>
          <w:rFonts w:ascii="Times New Roman" w:hAnsi="Times New Roman" w:cs="Times New Roman"/>
          <w:color w:val="202020"/>
          <w:sz w:val="24"/>
          <w:szCs w:val="24"/>
          <w:lang w:eastAsia="et-EE"/>
        </w:rPr>
        <w:t>)</w:t>
      </w:r>
      <w:r w:rsidRPr="00620F75">
        <w:rPr>
          <w:rFonts w:ascii="Times New Roman" w:hAnsi="Times New Roman" w:cs="Times New Roman"/>
          <w:color w:val="202020"/>
          <w:sz w:val="24"/>
          <w:szCs w:val="24"/>
          <w:lang w:eastAsia="et-EE"/>
        </w:rPr>
        <w:t>.</w:t>
      </w:r>
    </w:p>
    <w:p w14:paraId="2713FFA3" w14:textId="77777777" w:rsidR="000A385F" w:rsidRPr="00620F75" w:rsidRDefault="000A385F" w:rsidP="000A385F">
      <w:pPr>
        <w:pStyle w:val="Vahedeta"/>
        <w:jc w:val="both"/>
        <w:rPr>
          <w:rFonts w:ascii="Times New Roman" w:hAnsi="Times New Roman" w:cs="Times New Roman"/>
          <w:b/>
          <w:bCs/>
          <w:sz w:val="24"/>
          <w:szCs w:val="24"/>
        </w:rPr>
      </w:pPr>
    </w:p>
    <w:p w14:paraId="4542C770" w14:textId="77777777" w:rsidR="000A385F" w:rsidRPr="00595CE8" w:rsidRDefault="000A385F" w:rsidP="000A385F">
      <w:pPr>
        <w:pStyle w:val="Vahedeta"/>
        <w:jc w:val="both"/>
        <w:rPr>
          <w:rFonts w:ascii="Times New Roman" w:hAnsi="Times New Roman" w:cs="Times New Roman"/>
          <w:b/>
          <w:bCs/>
          <w:sz w:val="24"/>
          <w:szCs w:val="24"/>
        </w:rPr>
      </w:pPr>
      <w:bookmarkStart w:id="114" w:name="_Hlk166511213"/>
      <w:bookmarkStart w:id="115" w:name="_Hlk167200118"/>
      <w:r w:rsidRPr="00595CE8">
        <w:rPr>
          <w:rFonts w:ascii="Times New Roman" w:hAnsi="Times New Roman" w:cs="Times New Roman"/>
          <w:b/>
          <w:bCs/>
          <w:sz w:val="24"/>
          <w:szCs w:val="24"/>
        </w:rPr>
        <w:t>§ 31</w:t>
      </w:r>
      <w:r w:rsidRPr="00595CE8">
        <w:rPr>
          <w:rFonts w:ascii="Times New Roman" w:hAnsi="Times New Roman" w:cs="Times New Roman"/>
          <w:b/>
          <w:bCs/>
          <w:sz w:val="24"/>
          <w:szCs w:val="24"/>
          <w:vertAlign w:val="superscript"/>
        </w:rPr>
        <w:t>3</w:t>
      </w:r>
      <w:r w:rsidRPr="00595CE8">
        <w:rPr>
          <w:rFonts w:ascii="Times New Roman" w:hAnsi="Times New Roman" w:cs="Times New Roman"/>
          <w:b/>
          <w:bCs/>
          <w:sz w:val="24"/>
          <w:szCs w:val="24"/>
        </w:rPr>
        <w:t xml:space="preserve">. </w:t>
      </w:r>
      <w:bookmarkStart w:id="116" w:name="_Hlk169599130"/>
      <w:r w:rsidRPr="00595CE8">
        <w:rPr>
          <w:rFonts w:ascii="Times New Roman" w:hAnsi="Times New Roman" w:cs="Times New Roman"/>
          <w:b/>
          <w:bCs/>
          <w:sz w:val="24"/>
          <w:szCs w:val="24"/>
        </w:rPr>
        <w:t>Nõuded päästemeeskonna reservi liikme</w:t>
      </w:r>
      <w:bookmarkEnd w:id="116"/>
      <w:r w:rsidRPr="00595CE8">
        <w:rPr>
          <w:rFonts w:ascii="Times New Roman" w:hAnsi="Times New Roman" w:cs="Times New Roman"/>
          <w:b/>
          <w:bCs/>
          <w:sz w:val="24"/>
          <w:szCs w:val="24"/>
        </w:rPr>
        <w:t>le ja tema väljaõppele</w:t>
      </w:r>
    </w:p>
    <w:p w14:paraId="2DE9E882" w14:textId="77777777" w:rsidR="000A385F" w:rsidRPr="00595CE8" w:rsidRDefault="000A385F" w:rsidP="000A385F">
      <w:pPr>
        <w:pStyle w:val="Vahedeta"/>
        <w:jc w:val="both"/>
        <w:rPr>
          <w:rFonts w:ascii="Times New Roman" w:hAnsi="Times New Roman" w:cs="Times New Roman"/>
          <w:sz w:val="24"/>
          <w:szCs w:val="24"/>
        </w:rPr>
      </w:pPr>
    </w:p>
    <w:p w14:paraId="01898E62"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117" w:name="_Hlk160701161"/>
      <w:r w:rsidRPr="00595CE8">
        <w:rPr>
          <w:rFonts w:ascii="Times New Roman" w:eastAsia="Times New Roman" w:hAnsi="Times New Roman" w:cs="Times New Roman"/>
          <w:sz w:val="24"/>
          <w:szCs w:val="24"/>
          <w:lang w:eastAsia="et-EE"/>
        </w:rPr>
        <w:t xml:space="preserve">Päästemeeskonna reservi liikmeks </w:t>
      </w:r>
      <w:bookmarkEnd w:id="117"/>
      <w:r w:rsidRPr="00595CE8">
        <w:rPr>
          <w:rFonts w:ascii="Times New Roman" w:eastAsia="Times New Roman" w:hAnsi="Times New Roman" w:cs="Times New Roman"/>
          <w:sz w:val="24"/>
          <w:szCs w:val="24"/>
          <w:lang w:eastAsia="et-EE"/>
        </w:rPr>
        <w:t>võib võtta isiku:</w:t>
      </w:r>
    </w:p>
    <w:p w14:paraId="15280033"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kes on Eesti Vabariigi või muu Euroopa Liidu liikmesriigi kodanik;</w:t>
      </w:r>
    </w:p>
    <w:p w14:paraId="3A9C59A7"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kellel on vähemalt keskharidus;</w:t>
      </w:r>
    </w:p>
    <w:p w14:paraId="1B2838B2"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kellel on täielik teovõime;</w:t>
      </w:r>
    </w:p>
    <w:p w14:paraId="0EF1F2E4" w14:textId="77F76618" w:rsidR="000A385F" w:rsidRPr="00595CE8" w:rsidRDefault="000A385F" w:rsidP="000A385F">
      <w:pPr>
        <w:pStyle w:val="Vahedeta"/>
        <w:jc w:val="both"/>
        <w:rPr>
          <w:rFonts w:ascii="Times New Roman" w:hAnsi="Times New Roman" w:cs="Times New Roman"/>
          <w:color w:val="202020"/>
          <w:sz w:val="24"/>
          <w:szCs w:val="24"/>
          <w:shd w:val="clear" w:color="auto" w:fill="FFFFFF"/>
        </w:rPr>
      </w:pPr>
      <w:r w:rsidRPr="00595CE8">
        <w:rPr>
          <w:rFonts w:ascii="Times New Roman" w:eastAsia="Times New Roman" w:hAnsi="Times New Roman" w:cs="Times New Roman"/>
          <w:sz w:val="24"/>
          <w:szCs w:val="24"/>
          <w:lang w:eastAsia="et-EE"/>
        </w:rPr>
        <w:t>4) kes valdab eesti keelt</w:t>
      </w:r>
      <w:r w:rsidR="00055CEF" w:rsidRPr="00595CE8">
        <w:rPr>
          <w:rFonts w:ascii="Times New Roman" w:eastAsia="Times New Roman" w:hAnsi="Times New Roman" w:cs="Times New Roman"/>
          <w:sz w:val="24"/>
          <w:szCs w:val="24"/>
          <w:lang w:eastAsia="et-EE"/>
        </w:rPr>
        <w:t xml:space="preserve"> </w:t>
      </w:r>
      <w:r w:rsidR="00850429" w:rsidRPr="00595CE8">
        <w:rPr>
          <w:rFonts w:ascii="Times New Roman" w:hAnsi="Times New Roman" w:cs="Times New Roman"/>
          <w:color w:val="202020"/>
          <w:sz w:val="24"/>
          <w:szCs w:val="24"/>
          <w:shd w:val="clear" w:color="auto" w:fill="FFFFFF"/>
        </w:rPr>
        <w:t>vähemalt B2-tasemel</w:t>
      </w:r>
      <w:r w:rsidR="00055CEF" w:rsidRPr="00595CE8">
        <w:rPr>
          <w:rFonts w:ascii="Times New Roman" w:hAnsi="Times New Roman" w:cs="Times New Roman"/>
          <w:color w:val="202020"/>
          <w:sz w:val="24"/>
          <w:szCs w:val="24"/>
          <w:shd w:val="clear" w:color="auto" w:fill="FFFFFF"/>
        </w:rPr>
        <w:t>.</w:t>
      </w:r>
    </w:p>
    <w:p w14:paraId="5A75D02D" w14:textId="77777777" w:rsidR="00055CEF" w:rsidRPr="00595CE8" w:rsidRDefault="00055CEF" w:rsidP="000A385F">
      <w:pPr>
        <w:pStyle w:val="Vahedeta"/>
        <w:jc w:val="both"/>
        <w:rPr>
          <w:rFonts w:ascii="Times New Roman" w:eastAsia="Times New Roman" w:hAnsi="Times New Roman" w:cs="Times New Roman"/>
          <w:sz w:val="24"/>
          <w:szCs w:val="24"/>
          <w:lang w:eastAsia="et-EE"/>
        </w:rPr>
      </w:pPr>
    </w:p>
    <w:p w14:paraId="72FFC4C8"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118" w:name="_Hlk205989600"/>
      <w:r w:rsidRPr="00595CE8">
        <w:rPr>
          <w:rFonts w:ascii="Times New Roman" w:eastAsia="Times New Roman" w:hAnsi="Times New Roman" w:cs="Times New Roman"/>
          <w:sz w:val="24"/>
          <w:szCs w:val="24"/>
          <w:lang w:eastAsia="et-EE"/>
        </w:rPr>
        <w:t xml:space="preserve">Päästemeeskonna reservi liikmeks </w:t>
      </w:r>
      <w:bookmarkEnd w:id="118"/>
      <w:r w:rsidRPr="00595CE8">
        <w:rPr>
          <w:rFonts w:ascii="Times New Roman" w:eastAsia="Times New Roman" w:hAnsi="Times New Roman" w:cs="Times New Roman"/>
          <w:sz w:val="24"/>
          <w:szCs w:val="24"/>
          <w:lang w:eastAsia="et-EE"/>
        </w:rPr>
        <w:t>ei tohi võtta isikut:</w:t>
      </w:r>
    </w:p>
    <w:p w14:paraId="592D1016"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keda on karistatud tahtlikult toimepandud esimese astme kuriteo eest, olenemata karistusandmete kustutamisest;</w:t>
      </w:r>
    </w:p>
    <w:p w14:paraId="30CEF755"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keda on karistatud vangistusega</w:t>
      </w:r>
      <w:bookmarkStart w:id="119" w:name="_Hlk166678124"/>
      <w:r w:rsidRPr="00595CE8">
        <w:rPr>
          <w:rFonts w:ascii="Times New Roman" w:eastAsia="Times New Roman" w:hAnsi="Times New Roman" w:cs="Times New Roman"/>
          <w:sz w:val="24"/>
          <w:szCs w:val="24"/>
          <w:lang w:eastAsia="et-EE"/>
        </w:rPr>
        <w:t>, olenemata karistusandmete kustutamisest</w:t>
      </w:r>
      <w:bookmarkEnd w:id="119"/>
      <w:r w:rsidRPr="00595CE8">
        <w:rPr>
          <w:rFonts w:ascii="Times New Roman" w:eastAsia="Times New Roman" w:hAnsi="Times New Roman" w:cs="Times New Roman"/>
          <w:sz w:val="24"/>
          <w:szCs w:val="24"/>
          <w:lang w:eastAsia="et-EE"/>
        </w:rPr>
        <w:t>;</w:t>
      </w:r>
    </w:p>
    <w:p w14:paraId="243D17ED" w14:textId="0BF27528" w:rsidR="000A385F" w:rsidRPr="00595CE8" w:rsidRDefault="00C364C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0A385F" w:rsidRPr="00595CE8">
        <w:rPr>
          <w:rFonts w:ascii="Times New Roman" w:eastAsia="Times New Roman" w:hAnsi="Times New Roman" w:cs="Times New Roman"/>
          <w:sz w:val="24"/>
          <w:szCs w:val="24"/>
          <w:lang w:eastAsia="et-EE"/>
        </w:rPr>
        <w:t>) kes on distsiplinaarsüüteo toimepanemise eest avalikust teenistusest vabastatud, kui vabastamisest on möödas alla aasta;</w:t>
      </w:r>
    </w:p>
    <w:p w14:paraId="5FE487F8" w14:textId="642AE396" w:rsidR="000A385F" w:rsidRPr="00595CE8" w:rsidRDefault="00C364C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keda on karistatud korruptsioonivastases seaduses sätestatud süüteo eest</w:t>
      </w:r>
      <w:r w:rsidR="00055CEF" w:rsidRPr="00595CE8">
        <w:rPr>
          <w:rFonts w:ascii="Times New Roman" w:eastAsia="Times New Roman" w:hAnsi="Times New Roman" w:cs="Times New Roman"/>
          <w:sz w:val="24"/>
          <w:szCs w:val="24"/>
          <w:lang w:eastAsia="et-EE"/>
        </w:rPr>
        <w:t>;</w:t>
      </w:r>
    </w:p>
    <w:p w14:paraId="12D6A567" w14:textId="37980FFF" w:rsidR="00F22CE6" w:rsidRPr="00595CE8" w:rsidRDefault="00C364C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kes on esitanud päästemeeskonna reservi liikme kandidaadi isikuankeedis (edaspidi käesolevas peatükis </w:t>
      </w:r>
      <w:r w:rsidR="000A385F" w:rsidRPr="00595CE8">
        <w:rPr>
          <w:rFonts w:ascii="Times New Roman" w:eastAsia="Times New Roman" w:hAnsi="Times New Roman" w:cs="Times New Roman"/>
          <w:i/>
          <w:iCs/>
          <w:sz w:val="24"/>
          <w:szCs w:val="24"/>
          <w:lang w:eastAsia="et-EE"/>
        </w:rPr>
        <w:t>isikuankeet</w:t>
      </w:r>
      <w:r w:rsidR="000A385F" w:rsidRPr="00595CE8">
        <w:rPr>
          <w:rFonts w:ascii="Times New Roman" w:eastAsia="Times New Roman" w:hAnsi="Times New Roman" w:cs="Times New Roman"/>
          <w:sz w:val="24"/>
          <w:szCs w:val="24"/>
          <w:lang w:eastAsia="et-EE"/>
        </w:rPr>
        <w:t>) teadlikult valeandmeid või varjanud olulist teavet, kui Päästeamet nõuab isikuankeedi täitmist</w:t>
      </w:r>
      <w:r w:rsidR="004210C0">
        <w:rPr>
          <w:rFonts w:ascii="Times New Roman" w:eastAsia="Times New Roman" w:hAnsi="Times New Roman" w:cs="Times New Roman"/>
          <w:sz w:val="24"/>
          <w:szCs w:val="24"/>
          <w:lang w:eastAsia="et-EE"/>
        </w:rPr>
        <w:t>;</w:t>
      </w:r>
      <w:r w:rsidR="00055CEF" w:rsidRPr="00595CE8">
        <w:rPr>
          <w:rFonts w:ascii="Times New Roman" w:eastAsia="Times New Roman" w:hAnsi="Times New Roman" w:cs="Times New Roman"/>
          <w:sz w:val="24"/>
          <w:szCs w:val="24"/>
          <w:lang w:eastAsia="et-EE"/>
        </w:rPr>
        <w:t xml:space="preserve"> </w:t>
      </w:r>
    </w:p>
    <w:p w14:paraId="5D413153" w14:textId="769EC04B" w:rsidR="000A385F" w:rsidRPr="00595CE8" w:rsidRDefault="00C364C0"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6</w:t>
      </w:r>
      <w:r w:rsidR="00E115CA" w:rsidRPr="00595CE8">
        <w:rPr>
          <w:rFonts w:ascii="Times New Roman" w:eastAsia="Times New Roman" w:hAnsi="Times New Roman" w:cs="Times New Roman"/>
          <w:sz w:val="24"/>
          <w:szCs w:val="24"/>
          <w:lang w:eastAsia="et-EE"/>
        </w:rPr>
        <w:t xml:space="preserve">) kes oma käitumise poolest ei sobi </w:t>
      </w:r>
      <w:r w:rsidR="00FB417C" w:rsidRPr="00595CE8">
        <w:rPr>
          <w:rFonts w:ascii="Times New Roman" w:eastAsia="Times New Roman" w:hAnsi="Times New Roman" w:cs="Times New Roman"/>
          <w:sz w:val="24"/>
          <w:szCs w:val="24"/>
          <w:lang w:eastAsia="et-EE"/>
        </w:rPr>
        <w:t xml:space="preserve">päästemeeskonna </w:t>
      </w:r>
      <w:r w:rsidR="00605E85" w:rsidRPr="00595CE8">
        <w:rPr>
          <w:rFonts w:ascii="Times New Roman" w:eastAsia="Times New Roman" w:hAnsi="Times New Roman" w:cs="Times New Roman"/>
          <w:sz w:val="24"/>
          <w:szCs w:val="24"/>
          <w:lang w:eastAsia="et-EE"/>
        </w:rPr>
        <w:t xml:space="preserve">reservi </w:t>
      </w:r>
      <w:r w:rsidR="00FB417C" w:rsidRPr="00595CE8">
        <w:rPr>
          <w:rFonts w:ascii="Times New Roman" w:eastAsia="Times New Roman" w:hAnsi="Times New Roman" w:cs="Times New Roman"/>
          <w:sz w:val="24"/>
          <w:szCs w:val="24"/>
          <w:lang w:eastAsia="et-EE"/>
        </w:rPr>
        <w:t>liikme</w:t>
      </w:r>
      <w:r w:rsidR="00E115CA" w:rsidRPr="00595CE8">
        <w:rPr>
          <w:rFonts w:ascii="Times New Roman" w:eastAsia="Times New Roman" w:hAnsi="Times New Roman" w:cs="Times New Roman"/>
          <w:sz w:val="24"/>
          <w:szCs w:val="24"/>
          <w:lang w:eastAsia="et-EE"/>
        </w:rPr>
        <w:t xml:space="preserve"> ülesandeid täitma ja kelle käitumine või eluviis võib ohustada tema enda </w:t>
      </w:r>
      <w:commentRangeStart w:id="120"/>
      <w:del w:id="121" w:author="Mari Koik - JUSTDIGI" w:date="2025-11-12T13:52:00Z" w16du:dateUtc="2025-11-12T11:52:00Z">
        <w:r w:rsidR="00737525" w:rsidRPr="00595CE8" w:rsidDel="003B1973">
          <w:rPr>
            <w:rFonts w:ascii="Times New Roman" w:eastAsia="Times New Roman" w:hAnsi="Times New Roman" w:cs="Times New Roman"/>
            <w:sz w:val="24"/>
            <w:szCs w:val="24"/>
            <w:lang w:eastAsia="et-EE"/>
          </w:rPr>
          <w:delText xml:space="preserve">ja </w:delText>
        </w:r>
      </w:del>
      <w:ins w:id="122" w:author="Mari Koik - JUSTDIGI" w:date="2025-11-12T13:52:00Z" w16du:dateUtc="2025-11-12T11:52:00Z">
        <w:r w:rsidR="003B1973">
          <w:rPr>
            <w:rFonts w:ascii="Times New Roman" w:eastAsia="Times New Roman" w:hAnsi="Times New Roman" w:cs="Times New Roman"/>
            <w:sz w:val="24"/>
            <w:szCs w:val="24"/>
            <w:lang w:eastAsia="et-EE"/>
          </w:rPr>
          <w:t>või</w:t>
        </w:r>
        <w:r w:rsidR="003B1973" w:rsidRPr="00595CE8">
          <w:rPr>
            <w:rFonts w:ascii="Times New Roman" w:eastAsia="Times New Roman" w:hAnsi="Times New Roman" w:cs="Times New Roman"/>
            <w:sz w:val="24"/>
            <w:szCs w:val="24"/>
            <w:lang w:eastAsia="et-EE"/>
          </w:rPr>
          <w:t xml:space="preserve"> </w:t>
        </w:r>
      </w:ins>
      <w:commentRangeEnd w:id="120"/>
      <w:ins w:id="123" w:author="Mari Koik - JUSTDIGI" w:date="2025-11-12T13:53:00Z" w16du:dateUtc="2025-11-12T11:53:00Z">
        <w:r w:rsidR="00E00A85">
          <w:rPr>
            <w:rStyle w:val="Kommentaariviide"/>
          </w:rPr>
          <w:commentReference w:id="120"/>
        </w:r>
      </w:ins>
      <w:r w:rsidR="00E115CA" w:rsidRPr="00595CE8">
        <w:rPr>
          <w:rFonts w:ascii="Times New Roman" w:eastAsia="Times New Roman" w:hAnsi="Times New Roman" w:cs="Times New Roman"/>
          <w:sz w:val="24"/>
          <w:szCs w:val="24"/>
          <w:lang w:eastAsia="et-EE"/>
        </w:rPr>
        <w:t>teise isiku turvalisust</w:t>
      </w:r>
      <w:r w:rsidR="00737525" w:rsidRPr="00595CE8">
        <w:rPr>
          <w:rFonts w:ascii="Times New Roman" w:eastAsia="Times New Roman" w:hAnsi="Times New Roman" w:cs="Times New Roman"/>
          <w:sz w:val="24"/>
          <w:szCs w:val="24"/>
          <w:lang w:eastAsia="et-EE"/>
        </w:rPr>
        <w:t xml:space="preserve"> või riigi julgeolekut või avalikku korda.</w:t>
      </w:r>
    </w:p>
    <w:p w14:paraId="6855C9F3" w14:textId="77777777" w:rsidR="00737525" w:rsidRPr="00595CE8" w:rsidRDefault="00737525" w:rsidP="000A385F">
      <w:pPr>
        <w:pStyle w:val="Vahedeta"/>
        <w:jc w:val="both"/>
        <w:rPr>
          <w:rFonts w:ascii="Times New Roman" w:eastAsia="Times New Roman" w:hAnsi="Times New Roman" w:cs="Times New Roman"/>
          <w:sz w:val="24"/>
          <w:szCs w:val="24"/>
          <w:lang w:eastAsia="et-EE"/>
        </w:rPr>
      </w:pPr>
    </w:p>
    <w:p w14:paraId="1D809558"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Päästemeeskonna reservi liige peab läbima päästemeeskonna reservi liikme väljaõppe.</w:t>
      </w:r>
    </w:p>
    <w:p w14:paraId="68EE0B56"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1E5A4253" w14:textId="278F2EAE" w:rsidR="000A385F"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 Nõuded päästemeeskonna reservi liikme väljaõppele kehtestab Päästeamet.</w:t>
      </w:r>
    </w:p>
    <w:p w14:paraId="794EB7B0" w14:textId="77777777" w:rsidR="00055CEF" w:rsidRDefault="00055CEF" w:rsidP="000A385F">
      <w:pPr>
        <w:pStyle w:val="Vahedeta"/>
        <w:jc w:val="both"/>
        <w:rPr>
          <w:rFonts w:ascii="Times New Roman" w:eastAsia="Times New Roman" w:hAnsi="Times New Roman" w:cs="Times New Roman"/>
          <w:sz w:val="24"/>
          <w:szCs w:val="24"/>
          <w:lang w:eastAsia="et-EE"/>
        </w:rPr>
      </w:pPr>
    </w:p>
    <w:p w14:paraId="07AF347C" w14:textId="23E0D3C6" w:rsidR="000A385F" w:rsidRPr="00595CE8" w:rsidRDefault="000A385F" w:rsidP="000A385F">
      <w:pPr>
        <w:pStyle w:val="Vahedeta"/>
        <w:jc w:val="both"/>
        <w:rPr>
          <w:rFonts w:ascii="Times New Roman" w:eastAsia="Times New Roman" w:hAnsi="Times New Roman" w:cs="Times New Roman"/>
          <w:b/>
          <w:bCs/>
          <w:sz w:val="24"/>
          <w:szCs w:val="24"/>
          <w:lang w:eastAsia="et-EE"/>
        </w:rPr>
      </w:pPr>
      <w:r w:rsidRPr="00595CE8">
        <w:rPr>
          <w:rFonts w:ascii="Times New Roman" w:eastAsia="Times New Roman" w:hAnsi="Times New Roman" w:cs="Times New Roman"/>
          <w:b/>
          <w:bCs/>
          <w:sz w:val="24"/>
          <w:szCs w:val="24"/>
          <w:lang w:eastAsia="et-EE"/>
        </w:rPr>
        <w:t>§ 31</w:t>
      </w:r>
      <w:r w:rsidRPr="00595CE8">
        <w:rPr>
          <w:rFonts w:ascii="Times New Roman" w:eastAsia="Times New Roman" w:hAnsi="Times New Roman" w:cs="Times New Roman"/>
          <w:b/>
          <w:bCs/>
          <w:sz w:val="24"/>
          <w:szCs w:val="24"/>
          <w:vertAlign w:val="superscript"/>
          <w:lang w:eastAsia="et-EE"/>
        </w:rPr>
        <w:t>4</w:t>
      </w:r>
      <w:r w:rsidRPr="00595CE8">
        <w:rPr>
          <w:rFonts w:ascii="Times New Roman" w:eastAsia="Times New Roman" w:hAnsi="Times New Roman" w:cs="Times New Roman"/>
          <w:b/>
          <w:bCs/>
          <w:sz w:val="24"/>
          <w:szCs w:val="24"/>
          <w:lang w:eastAsia="et-EE"/>
        </w:rPr>
        <w:t xml:space="preserve">. </w:t>
      </w:r>
      <w:bookmarkStart w:id="124" w:name="_Hlk176523382"/>
      <w:r w:rsidRPr="00595CE8">
        <w:rPr>
          <w:rFonts w:ascii="Times New Roman" w:eastAsia="Times New Roman" w:hAnsi="Times New Roman" w:cs="Times New Roman"/>
          <w:b/>
          <w:bCs/>
          <w:sz w:val="24"/>
          <w:szCs w:val="24"/>
          <w:lang w:eastAsia="et-EE"/>
        </w:rPr>
        <w:t>Päästemeeskonna reservi liikmeks võtmine</w:t>
      </w:r>
      <w:r w:rsidR="006940CF">
        <w:rPr>
          <w:rFonts w:ascii="Times New Roman" w:eastAsia="Times New Roman" w:hAnsi="Times New Roman" w:cs="Times New Roman"/>
          <w:b/>
          <w:bCs/>
          <w:sz w:val="24"/>
          <w:szCs w:val="24"/>
          <w:lang w:eastAsia="et-EE"/>
        </w:rPr>
        <w:t xml:space="preserve"> ja</w:t>
      </w:r>
      <w:r w:rsidRPr="00595CE8">
        <w:rPr>
          <w:rFonts w:ascii="Times New Roman" w:eastAsia="Times New Roman" w:hAnsi="Times New Roman" w:cs="Times New Roman"/>
          <w:b/>
          <w:bCs/>
          <w:sz w:val="24"/>
          <w:szCs w:val="24"/>
          <w:lang w:eastAsia="et-EE"/>
        </w:rPr>
        <w:t xml:space="preserve"> nõuetele vastavuse kontroll</w:t>
      </w:r>
      <w:bookmarkEnd w:id="124"/>
    </w:p>
    <w:p w14:paraId="677D33B7"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p>
    <w:p w14:paraId="4935D5F0" w14:textId="77777777" w:rsidR="000A385F" w:rsidRPr="00595CE8" w:rsidRDefault="000A385F" w:rsidP="000A385F">
      <w:pPr>
        <w:pStyle w:val="Vahedeta"/>
        <w:jc w:val="both"/>
        <w:rPr>
          <w:rFonts w:ascii="Times New Roman" w:hAnsi="Times New Roman" w:cs="Times New Roman"/>
          <w:color w:val="202020"/>
          <w:sz w:val="24"/>
          <w:szCs w:val="24"/>
          <w:lang w:eastAsia="et-EE"/>
        </w:rPr>
      </w:pPr>
      <w:r w:rsidRPr="00595CE8">
        <w:rPr>
          <w:rFonts w:ascii="Times New Roman" w:eastAsia="Times New Roman" w:hAnsi="Times New Roman" w:cs="Times New Roman"/>
          <w:sz w:val="24"/>
          <w:szCs w:val="24"/>
          <w:lang w:eastAsia="et-EE"/>
        </w:rPr>
        <w:t xml:space="preserve">(1) </w:t>
      </w:r>
      <w:bookmarkStart w:id="125" w:name="_Hlk176523559"/>
      <w:r w:rsidRPr="00595CE8">
        <w:rPr>
          <w:rFonts w:ascii="Times New Roman" w:hAnsi="Times New Roman" w:cs="Times New Roman"/>
          <w:color w:val="202020"/>
          <w:sz w:val="24"/>
          <w:szCs w:val="24"/>
          <w:lang w:eastAsia="et-EE"/>
        </w:rPr>
        <w:t>Päästemeeskonna reservi liikmeks võtmise otsustab Päästeamet.</w:t>
      </w:r>
      <w:bookmarkEnd w:id="125"/>
    </w:p>
    <w:p w14:paraId="315D2597" w14:textId="77777777" w:rsidR="000A385F" w:rsidRPr="001C4164" w:rsidRDefault="000A385F" w:rsidP="000A385F">
      <w:pPr>
        <w:pStyle w:val="Vahedeta"/>
        <w:jc w:val="both"/>
        <w:rPr>
          <w:rFonts w:ascii="Times New Roman" w:eastAsia="Times New Roman" w:hAnsi="Times New Roman" w:cs="Times New Roman"/>
          <w:sz w:val="24"/>
          <w:szCs w:val="24"/>
          <w:highlight w:val="yellow"/>
          <w:lang w:eastAsia="et-EE"/>
        </w:rPr>
      </w:pPr>
    </w:p>
    <w:p w14:paraId="24E6E0DB" w14:textId="3F42CA4C" w:rsidR="00246B76"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126" w:name="_Hlk205993001"/>
      <w:r w:rsidR="00246B76" w:rsidRPr="00595CE8">
        <w:rPr>
          <w:rFonts w:ascii="Times New Roman" w:eastAsia="Times New Roman" w:hAnsi="Times New Roman" w:cs="Times New Roman"/>
          <w:sz w:val="24"/>
          <w:szCs w:val="24"/>
          <w:lang w:eastAsia="et-EE"/>
        </w:rPr>
        <w:t>E</w:t>
      </w:r>
      <w:r w:rsidRPr="00595CE8">
        <w:rPr>
          <w:rFonts w:ascii="Times New Roman" w:eastAsia="Times New Roman" w:hAnsi="Times New Roman" w:cs="Times New Roman"/>
          <w:sz w:val="24"/>
          <w:szCs w:val="24"/>
          <w:lang w:eastAsia="et-EE"/>
        </w:rPr>
        <w:t xml:space="preserve">nne päästemeeskonna reservi liikmeks võtmise otsustamist </w:t>
      </w:r>
      <w:r w:rsidR="002F7FE1" w:rsidRPr="00595CE8">
        <w:rPr>
          <w:rFonts w:ascii="Times New Roman" w:eastAsia="Times New Roman" w:hAnsi="Times New Roman" w:cs="Times New Roman"/>
          <w:sz w:val="24"/>
          <w:szCs w:val="24"/>
          <w:lang w:eastAsia="et-EE"/>
        </w:rPr>
        <w:t xml:space="preserve">tehakse </w:t>
      </w:r>
      <w:r w:rsidRPr="00595CE8">
        <w:rPr>
          <w:rFonts w:ascii="Times New Roman" w:eastAsia="Times New Roman" w:hAnsi="Times New Roman" w:cs="Times New Roman"/>
          <w:sz w:val="24"/>
          <w:szCs w:val="24"/>
          <w:lang w:eastAsia="et-EE"/>
        </w:rPr>
        <w:t>kandidaadi</w:t>
      </w:r>
      <w:r w:rsidR="002F7FE1" w:rsidRPr="00595CE8">
        <w:rPr>
          <w:rFonts w:ascii="Times New Roman" w:eastAsia="Times New Roman" w:hAnsi="Times New Roman" w:cs="Times New Roman"/>
          <w:sz w:val="24"/>
          <w:szCs w:val="24"/>
          <w:lang w:eastAsia="et-EE"/>
        </w:rPr>
        <w:t xml:space="preserve">le </w:t>
      </w:r>
      <w:r w:rsidR="006940CF">
        <w:rPr>
          <w:rFonts w:ascii="Times New Roman" w:eastAsia="Times New Roman" w:hAnsi="Times New Roman" w:cs="Times New Roman"/>
          <w:sz w:val="24"/>
          <w:szCs w:val="24"/>
          <w:lang w:eastAsia="et-EE"/>
        </w:rPr>
        <w:t>üld</w:t>
      </w:r>
      <w:r w:rsidR="002F7FE1" w:rsidRPr="00595CE8">
        <w:rPr>
          <w:rFonts w:ascii="Times New Roman" w:eastAsia="Times New Roman" w:hAnsi="Times New Roman" w:cs="Times New Roman"/>
          <w:sz w:val="24"/>
          <w:szCs w:val="24"/>
          <w:lang w:eastAsia="et-EE"/>
        </w:rPr>
        <w:t>nõuetele vastavuse kontroll</w:t>
      </w:r>
      <w:r w:rsidR="003B32CE">
        <w:rPr>
          <w:rFonts w:ascii="Times New Roman" w:eastAsia="Times New Roman" w:hAnsi="Times New Roman" w:cs="Times New Roman"/>
          <w:sz w:val="24"/>
          <w:szCs w:val="24"/>
          <w:lang w:eastAsia="et-EE"/>
        </w:rPr>
        <w:t xml:space="preserve"> ja</w:t>
      </w:r>
      <w:r w:rsidR="001B406E" w:rsidRPr="00595CE8">
        <w:rPr>
          <w:rFonts w:ascii="Times New Roman" w:eastAsia="Times New Roman" w:hAnsi="Times New Roman" w:cs="Times New Roman"/>
          <w:sz w:val="24"/>
          <w:szCs w:val="24"/>
          <w:lang w:eastAsia="et-EE"/>
        </w:rPr>
        <w:t xml:space="preserve"> taustakontroll,</w:t>
      </w:r>
      <w:r w:rsidR="002F7FE1" w:rsidRPr="00595CE8">
        <w:rPr>
          <w:rFonts w:ascii="Times New Roman" w:eastAsia="Times New Roman" w:hAnsi="Times New Roman" w:cs="Times New Roman"/>
          <w:sz w:val="24"/>
          <w:szCs w:val="24"/>
          <w:lang w:eastAsia="et-EE"/>
        </w:rPr>
        <w:t xml:space="preserve"> </w:t>
      </w:r>
      <w:r w:rsidR="001B406E" w:rsidRPr="00595CE8">
        <w:rPr>
          <w:rFonts w:ascii="Times New Roman" w:eastAsia="Times New Roman" w:hAnsi="Times New Roman" w:cs="Times New Roman"/>
          <w:sz w:val="24"/>
          <w:szCs w:val="24"/>
          <w:lang w:eastAsia="et-EE"/>
        </w:rPr>
        <w:t>et</w:t>
      </w:r>
      <w:r w:rsidR="002F7FE1" w:rsidRPr="00595CE8">
        <w:rPr>
          <w:rFonts w:ascii="Times New Roman" w:eastAsia="Times New Roman" w:hAnsi="Times New Roman" w:cs="Times New Roman"/>
          <w:sz w:val="24"/>
          <w:szCs w:val="24"/>
          <w:lang w:eastAsia="et-EE"/>
        </w:rPr>
        <w:t xml:space="preserve"> hinnata kandidaadi </w:t>
      </w:r>
      <w:r w:rsidRPr="00595CE8">
        <w:rPr>
          <w:rFonts w:ascii="Times New Roman" w:eastAsia="Times New Roman" w:hAnsi="Times New Roman" w:cs="Times New Roman"/>
          <w:sz w:val="24"/>
          <w:szCs w:val="24"/>
          <w:lang w:eastAsia="et-EE"/>
        </w:rPr>
        <w:t>vastavust käesoleva seaduse § 31</w:t>
      </w:r>
      <w:r w:rsidRPr="00595CE8">
        <w:rPr>
          <w:rFonts w:ascii="Times New Roman" w:eastAsia="Times New Roman" w:hAnsi="Times New Roman" w:cs="Times New Roman"/>
          <w:sz w:val="24"/>
          <w:szCs w:val="24"/>
          <w:vertAlign w:val="superscript"/>
          <w:lang w:eastAsia="et-EE"/>
        </w:rPr>
        <w:t>3</w:t>
      </w:r>
      <w:r w:rsidRPr="00595CE8">
        <w:rPr>
          <w:rFonts w:ascii="Times New Roman" w:eastAsia="Times New Roman" w:hAnsi="Times New Roman" w:cs="Times New Roman"/>
          <w:sz w:val="24"/>
          <w:szCs w:val="24"/>
          <w:lang w:eastAsia="et-EE"/>
        </w:rPr>
        <w:t xml:space="preserve"> </w:t>
      </w:r>
      <w:commentRangeStart w:id="127"/>
      <w:r w:rsidR="00B152B4" w:rsidRPr="00595CE8">
        <w:rPr>
          <w:rFonts w:ascii="Times New Roman" w:eastAsia="Times New Roman" w:hAnsi="Times New Roman" w:cs="Times New Roman"/>
          <w:sz w:val="24"/>
          <w:szCs w:val="24"/>
          <w:lang w:eastAsia="et-EE"/>
        </w:rPr>
        <w:t>lõigete</w:t>
      </w:r>
      <w:ins w:id="128" w:author="Mari Koik - JUSTDIGI" w:date="2025-11-14T15:12:00Z" w16du:dateUtc="2025-11-14T13:12:00Z">
        <w:r w:rsidR="00346906">
          <w:rPr>
            <w:rFonts w:ascii="Times New Roman" w:eastAsia="Times New Roman" w:hAnsi="Times New Roman" w:cs="Times New Roman"/>
            <w:sz w:val="24"/>
            <w:szCs w:val="24"/>
            <w:lang w:eastAsia="et-EE"/>
          </w:rPr>
          <w:t>s</w:t>
        </w:r>
      </w:ins>
      <w:r w:rsidR="00B152B4" w:rsidRPr="00595CE8">
        <w:rPr>
          <w:rFonts w:ascii="Times New Roman" w:eastAsia="Times New Roman" w:hAnsi="Times New Roman" w:cs="Times New Roman"/>
          <w:sz w:val="24"/>
          <w:szCs w:val="24"/>
          <w:lang w:eastAsia="et-EE"/>
        </w:rPr>
        <w:t xml:space="preserve"> </w:t>
      </w:r>
      <w:r w:rsidRPr="00595CE8">
        <w:rPr>
          <w:rFonts w:ascii="Times New Roman" w:eastAsia="Times New Roman" w:hAnsi="Times New Roman" w:cs="Times New Roman"/>
          <w:sz w:val="24"/>
          <w:szCs w:val="24"/>
          <w:lang w:eastAsia="et-EE"/>
        </w:rPr>
        <w:t xml:space="preserve">1 </w:t>
      </w:r>
      <w:r w:rsidR="006D38FD" w:rsidRPr="00595CE8">
        <w:rPr>
          <w:rFonts w:ascii="Times New Roman" w:eastAsia="Times New Roman" w:hAnsi="Times New Roman" w:cs="Times New Roman"/>
          <w:sz w:val="24"/>
          <w:szCs w:val="24"/>
          <w:lang w:eastAsia="et-EE"/>
        </w:rPr>
        <w:t xml:space="preserve">ja </w:t>
      </w:r>
      <w:r w:rsidRPr="00595CE8">
        <w:rPr>
          <w:rFonts w:ascii="Times New Roman" w:eastAsia="Times New Roman" w:hAnsi="Times New Roman" w:cs="Times New Roman"/>
          <w:sz w:val="24"/>
          <w:szCs w:val="24"/>
          <w:lang w:eastAsia="et-EE"/>
        </w:rPr>
        <w:t xml:space="preserve">2 </w:t>
      </w:r>
      <w:ins w:id="129" w:author="Mari Koik - JUSTDIGI" w:date="2025-11-14T15:12:00Z" w16du:dateUtc="2025-11-14T13:12:00Z">
        <w:r w:rsidR="00346906">
          <w:rPr>
            <w:rFonts w:ascii="Times New Roman" w:eastAsia="Times New Roman" w:hAnsi="Times New Roman" w:cs="Times New Roman"/>
            <w:sz w:val="24"/>
            <w:szCs w:val="24"/>
            <w:lang w:eastAsia="et-EE"/>
          </w:rPr>
          <w:t xml:space="preserve">sätestatud </w:t>
        </w:r>
      </w:ins>
      <w:commentRangeEnd w:id="127"/>
      <w:ins w:id="130" w:author="Mari Koik - JUSTDIGI" w:date="2025-11-14T15:13:00Z" w16du:dateUtc="2025-11-14T13:13:00Z">
        <w:r w:rsidR="00166428">
          <w:rPr>
            <w:rStyle w:val="Kommentaariviide"/>
          </w:rPr>
          <w:commentReference w:id="127"/>
        </w:r>
      </w:ins>
      <w:r w:rsidRPr="00595CE8">
        <w:rPr>
          <w:rFonts w:ascii="Times New Roman" w:eastAsia="Times New Roman" w:hAnsi="Times New Roman" w:cs="Times New Roman"/>
          <w:sz w:val="24"/>
          <w:szCs w:val="24"/>
          <w:lang w:eastAsia="et-EE"/>
        </w:rPr>
        <w:t>nõuetele.</w:t>
      </w:r>
      <w:bookmarkEnd w:id="126"/>
    </w:p>
    <w:p w14:paraId="5AE02918" w14:textId="77777777" w:rsidR="002F7FE1" w:rsidRPr="00595CE8" w:rsidRDefault="002F7FE1" w:rsidP="000A385F">
      <w:pPr>
        <w:pStyle w:val="Vahedeta"/>
        <w:jc w:val="both"/>
        <w:rPr>
          <w:rFonts w:ascii="Times New Roman" w:eastAsia="Times New Roman" w:hAnsi="Times New Roman" w:cs="Times New Roman"/>
          <w:sz w:val="24"/>
          <w:szCs w:val="24"/>
          <w:lang w:eastAsia="et-EE"/>
        </w:rPr>
      </w:pPr>
    </w:p>
    <w:p w14:paraId="2202B14E" w14:textId="25A28A54" w:rsidR="00246B76" w:rsidRPr="00595CE8" w:rsidRDefault="00404A93" w:rsidP="00563128">
      <w:pPr>
        <w:pStyle w:val="Vahedeta"/>
        <w:jc w:val="both"/>
        <w:rPr>
          <w:rFonts w:ascii="Times New Roman" w:hAnsi="Times New Roman" w:cs="Times New Roman"/>
          <w:sz w:val="24"/>
          <w:szCs w:val="24"/>
          <w:lang w:eastAsia="et-EE"/>
        </w:rPr>
      </w:pPr>
      <w:r w:rsidRPr="00595CE8">
        <w:rPr>
          <w:rFonts w:ascii="Times New Roman" w:hAnsi="Times New Roman" w:cs="Times New Roman"/>
          <w:sz w:val="24"/>
          <w:szCs w:val="24"/>
          <w:lang w:eastAsia="et-EE"/>
        </w:rPr>
        <w:t xml:space="preserve">(3) </w:t>
      </w:r>
      <w:del w:id="131" w:author="Mari Koik - JUSTDIGI" w:date="2025-11-12T13:54:00Z" w16du:dateUtc="2025-11-12T11:54:00Z">
        <w:r w:rsidR="00246B76" w:rsidRPr="00595CE8" w:rsidDel="00653DD3">
          <w:rPr>
            <w:rFonts w:ascii="Times New Roman" w:hAnsi="Times New Roman" w:cs="Times New Roman"/>
            <w:sz w:val="24"/>
            <w:szCs w:val="24"/>
            <w:lang w:eastAsia="et-EE"/>
          </w:rPr>
          <w:delText>Päästeamet kontrollib</w:delText>
        </w:r>
        <w:r w:rsidR="00A52BCB" w:rsidRPr="00595CE8" w:rsidDel="00653DD3">
          <w:rPr>
            <w:rFonts w:ascii="Times New Roman" w:hAnsi="Times New Roman" w:cs="Times New Roman"/>
            <w:sz w:val="24"/>
            <w:szCs w:val="24"/>
            <w:lang w:eastAsia="et-EE"/>
          </w:rPr>
          <w:delText xml:space="preserve"> </w:delText>
        </w:r>
        <w:commentRangeStart w:id="132"/>
        <w:r w:rsidR="006940CF" w:rsidDel="00653DD3">
          <w:rPr>
            <w:rFonts w:ascii="Times New Roman" w:hAnsi="Times New Roman" w:cs="Times New Roman"/>
            <w:sz w:val="24"/>
            <w:szCs w:val="24"/>
            <w:lang w:eastAsia="et-EE"/>
          </w:rPr>
          <w:delText>ü</w:delText>
        </w:r>
      </w:del>
      <w:ins w:id="133" w:author="Mari Koik - JUSTDIGI" w:date="2025-11-12T13:54:00Z" w16du:dateUtc="2025-11-12T11:54:00Z">
        <w:r w:rsidR="00653DD3">
          <w:rPr>
            <w:rFonts w:ascii="Times New Roman" w:hAnsi="Times New Roman" w:cs="Times New Roman"/>
            <w:sz w:val="24"/>
            <w:szCs w:val="24"/>
            <w:lang w:eastAsia="et-EE"/>
          </w:rPr>
          <w:t>Ü</w:t>
        </w:r>
      </w:ins>
      <w:r w:rsidR="006940CF">
        <w:rPr>
          <w:rFonts w:ascii="Times New Roman" w:hAnsi="Times New Roman" w:cs="Times New Roman"/>
          <w:sz w:val="24"/>
          <w:szCs w:val="24"/>
          <w:lang w:eastAsia="et-EE"/>
        </w:rPr>
        <w:t>ld</w:t>
      </w:r>
      <w:r w:rsidR="002F7FE1" w:rsidRPr="00595CE8">
        <w:rPr>
          <w:rFonts w:ascii="Times New Roman" w:hAnsi="Times New Roman" w:cs="Times New Roman"/>
          <w:sz w:val="24"/>
          <w:szCs w:val="24"/>
          <w:lang w:eastAsia="et-EE"/>
        </w:rPr>
        <w:t>nõuetele vastavuse kontrolli</w:t>
      </w:r>
      <w:ins w:id="134" w:author="Mari Koik - JUSTDIGI" w:date="2025-11-14T13:01:00Z" w16du:dateUtc="2025-11-14T11:01:00Z">
        <w:r w:rsidR="00F0197A">
          <w:rPr>
            <w:rFonts w:ascii="Times New Roman" w:hAnsi="Times New Roman" w:cs="Times New Roman"/>
            <w:sz w:val="24"/>
            <w:szCs w:val="24"/>
            <w:lang w:eastAsia="et-EE"/>
          </w:rPr>
          <w:t xml:space="preserve"> käigu</w:t>
        </w:r>
      </w:ins>
      <w:r w:rsidR="002F7FE1" w:rsidRPr="00595CE8">
        <w:rPr>
          <w:rFonts w:ascii="Times New Roman" w:hAnsi="Times New Roman" w:cs="Times New Roman"/>
          <w:sz w:val="24"/>
          <w:szCs w:val="24"/>
          <w:lang w:eastAsia="et-EE"/>
        </w:rPr>
        <w:t>s</w:t>
      </w:r>
      <w:commentRangeEnd w:id="132"/>
      <w:r w:rsidR="00FD5249">
        <w:rPr>
          <w:rStyle w:val="Kommentaariviide"/>
        </w:rPr>
        <w:commentReference w:id="132"/>
      </w:r>
      <w:r w:rsidR="002F7FE1" w:rsidRPr="00595CE8">
        <w:rPr>
          <w:rFonts w:ascii="Times New Roman" w:hAnsi="Times New Roman" w:cs="Times New Roman"/>
          <w:sz w:val="24"/>
          <w:szCs w:val="24"/>
          <w:lang w:eastAsia="et-EE"/>
        </w:rPr>
        <w:t xml:space="preserve"> </w:t>
      </w:r>
      <w:ins w:id="135" w:author="Mari Koik - JUSTDIGI" w:date="2025-11-12T13:54:00Z" w16du:dateUtc="2025-11-12T11:54:00Z">
        <w:r w:rsidR="00653DD3" w:rsidRPr="00595CE8">
          <w:rPr>
            <w:rFonts w:ascii="Times New Roman" w:hAnsi="Times New Roman" w:cs="Times New Roman"/>
            <w:sz w:val="24"/>
            <w:szCs w:val="24"/>
            <w:lang w:eastAsia="et-EE"/>
          </w:rPr>
          <w:t xml:space="preserve">kontrollib Päästeamet </w:t>
        </w:r>
      </w:ins>
      <w:r w:rsidR="00A52BCB" w:rsidRPr="00595CE8">
        <w:rPr>
          <w:rFonts w:ascii="Times New Roman" w:hAnsi="Times New Roman" w:cs="Times New Roman"/>
          <w:sz w:val="24"/>
          <w:szCs w:val="24"/>
          <w:lang w:eastAsia="et-EE"/>
        </w:rPr>
        <w:t>päästemeeskonna reservi liikme</w:t>
      </w:r>
      <w:r w:rsidR="00A52BCB" w:rsidRPr="00595CE8">
        <w:rPr>
          <w:lang w:eastAsia="et-EE"/>
        </w:rPr>
        <w:t xml:space="preserve"> </w:t>
      </w:r>
      <w:r w:rsidR="00A52BCB" w:rsidRPr="00595CE8">
        <w:rPr>
          <w:rFonts w:ascii="Times New Roman" w:hAnsi="Times New Roman" w:cs="Times New Roman"/>
          <w:sz w:val="24"/>
          <w:szCs w:val="24"/>
          <w:lang w:eastAsia="et-EE"/>
        </w:rPr>
        <w:t>kandidaadi vastavust käesoleva seaduse § 31</w:t>
      </w:r>
      <w:r w:rsidR="00A52BCB" w:rsidRPr="00595CE8">
        <w:rPr>
          <w:rFonts w:ascii="Times New Roman" w:hAnsi="Times New Roman" w:cs="Times New Roman"/>
          <w:sz w:val="24"/>
          <w:szCs w:val="24"/>
          <w:vertAlign w:val="superscript"/>
          <w:lang w:eastAsia="et-EE"/>
        </w:rPr>
        <w:t>3</w:t>
      </w:r>
      <w:r w:rsidR="00A52BCB" w:rsidRPr="00595CE8">
        <w:rPr>
          <w:rFonts w:ascii="Times New Roman" w:hAnsi="Times New Roman" w:cs="Times New Roman"/>
          <w:sz w:val="24"/>
          <w:szCs w:val="24"/>
          <w:lang w:eastAsia="et-EE"/>
        </w:rPr>
        <w:t xml:space="preserve"> lõikes </w:t>
      </w:r>
      <w:r w:rsidR="00447F74" w:rsidRPr="00595CE8">
        <w:rPr>
          <w:rFonts w:ascii="Times New Roman" w:hAnsi="Times New Roman" w:cs="Times New Roman"/>
          <w:sz w:val="24"/>
          <w:szCs w:val="24"/>
          <w:lang w:eastAsia="et-EE"/>
        </w:rPr>
        <w:t>1</w:t>
      </w:r>
      <w:r w:rsidR="00A52BCB" w:rsidRPr="00595CE8">
        <w:rPr>
          <w:rFonts w:ascii="Times New Roman" w:hAnsi="Times New Roman" w:cs="Times New Roman"/>
          <w:sz w:val="24"/>
          <w:szCs w:val="24"/>
          <w:lang w:eastAsia="et-EE"/>
        </w:rPr>
        <w:t xml:space="preserve"> sätestatud nõuetele.</w:t>
      </w:r>
    </w:p>
    <w:p w14:paraId="2A9AD11A" w14:textId="77777777" w:rsidR="00A52BCB" w:rsidRPr="00595CE8" w:rsidRDefault="00A52BCB" w:rsidP="00563128">
      <w:pPr>
        <w:pStyle w:val="Vahedeta"/>
        <w:jc w:val="both"/>
        <w:rPr>
          <w:rFonts w:ascii="Times New Roman" w:hAnsi="Times New Roman" w:cs="Times New Roman"/>
          <w:sz w:val="24"/>
          <w:szCs w:val="24"/>
          <w:lang w:eastAsia="et-EE"/>
        </w:rPr>
      </w:pPr>
    </w:p>
    <w:p w14:paraId="59679889" w14:textId="0B69EF08" w:rsidR="00845AEA" w:rsidRPr="00595CE8" w:rsidRDefault="002F7FE1" w:rsidP="00563128">
      <w:pPr>
        <w:pStyle w:val="Vahedeta"/>
        <w:jc w:val="both"/>
        <w:rPr>
          <w:rFonts w:ascii="Times New Roman" w:eastAsia="Calibri" w:hAnsi="Times New Roman" w:cs="Times New Roman"/>
          <w:kern w:val="2"/>
          <w:sz w:val="24"/>
          <w:szCs w:val="24"/>
          <w14:ligatures w14:val="standardContextual"/>
        </w:rPr>
      </w:pPr>
      <w:bookmarkStart w:id="136" w:name="_Hlk205995330"/>
      <w:r w:rsidRPr="00595CE8">
        <w:rPr>
          <w:rFonts w:ascii="Times New Roman" w:hAnsi="Times New Roman" w:cs="Times New Roman"/>
          <w:sz w:val="24"/>
          <w:szCs w:val="24"/>
          <w:lang w:eastAsia="et-EE"/>
        </w:rPr>
        <w:t xml:space="preserve">(4) </w:t>
      </w:r>
      <w:r w:rsidR="00A3664F" w:rsidRPr="00595CE8">
        <w:rPr>
          <w:rFonts w:ascii="Times New Roman" w:eastAsia="Calibri" w:hAnsi="Times New Roman" w:cs="Times New Roman"/>
          <w:kern w:val="2"/>
          <w:sz w:val="24"/>
          <w:szCs w:val="24"/>
          <w14:ligatures w14:val="standardContextual"/>
        </w:rPr>
        <w:t>K</w:t>
      </w:r>
      <w:r w:rsidR="00447F74" w:rsidRPr="00595CE8">
        <w:rPr>
          <w:rFonts w:ascii="Times New Roman" w:eastAsia="Calibri" w:hAnsi="Times New Roman" w:cs="Times New Roman"/>
          <w:kern w:val="2"/>
          <w:sz w:val="24"/>
          <w:szCs w:val="24"/>
          <w14:ligatures w14:val="standardContextual"/>
        </w:rPr>
        <w:t xml:space="preserve">ui päästemeeskonna reservi liikme kandidaat vastab </w:t>
      </w:r>
      <w:r w:rsidR="00447F74" w:rsidRPr="00595CE8">
        <w:rPr>
          <w:rFonts w:ascii="Times New Roman" w:hAnsi="Times New Roman" w:cs="Times New Roman"/>
          <w:sz w:val="24"/>
          <w:szCs w:val="24"/>
          <w:bdr w:val="none" w:sz="0" w:space="0" w:color="auto" w:frame="1"/>
          <w:lang w:eastAsia="et-EE"/>
        </w:rPr>
        <w:t>käesoleva seaduse § 31</w:t>
      </w:r>
      <w:r w:rsidR="00447F74" w:rsidRPr="00595CE8">
        <w:rPr>
          <w:rFonts w:ascii="Times New Roman" w:hAnsi="Times New Roman" w:cs="Times New Roman"/>
          <w:sz w:val="24"/>
          <w:szCs w:val="24"/>
          <w:bdr w:val="none" w:sz="0" w:space="0" w:color="auto" w:frame="1"/>
          <w:vertAlign w:val="superscript"/>
          <w:lang w:eastAsia="et-EE"/>
        </w:rPr>
        <w:t>3</w:t>
      </w:r>
      <w:r w:rsidR="00447F74" w:rsidRPr="00595CE8">
        <w:rPr>
          <w:rFonts w:ascii="Times New Roman" w:hAnsi="Times New Roman" w:cs="Times New Roman"/>
          <w:sz w:val="24"/>
          <w:szCs w:val="24"/>
          <w:bdr w:val="none" w:sz="0" w:space="0" w:color="auto" w:frame="1"/>
          <w:lang w:eastAsia="et-EE"/>
        </w:rPr>
        <w:t xml:space="preserve"> lõikes 1 sätestatud nõuetele</w:t>
      </w:r>
      <w:r w:rsidR="00A3664F" w:rsidRPr="00595CE8">
        <w:rPr>
          <w:rFonts w:ascii="Times New Roman" w:hAnsi="Times New Roman" w:cs="Times New Roman"/>
          <w:sz w:val="24"/>
          <w:szCs w:val="24"/>
          <w:bdr w:val="none" w:sz="0" w:space="0" w:color="auto" w:frame="1"/>
          <w:lang w:eastAsia="et-EE"/>
        </w:rPr>
        <w:t xml:space="preserve">, </w:t>
      </w:r>
      <w:r w:rsidR="00937425" w:rsidRPr="00595CE8">
        <w:rPr>
          <w:rFonts w:ascii="Times New Roman" w:hAnsi="Times New Roman" w:cs="Times New Roman"/>
          <w:sz w:val="24"/>
          <w:szCs w:val="24"/>
          <w:bdr w:val="none" w:sz="0" w:space="0" w:color="auto" w:frame="1"/>
          <w:lang w:eastAsia="et-EE"/>
        </w:rPr>
        <w:t xml:space="preserve">teeb </w:t>
      </w:r>
      <w:r w:rsidR="00A3664F" w:rsidRPr="00595CE8">
        <w:rPr>
          <w:rFonts w:ascii="Times New Roman" w:eastAsia="Calibri" w:hAnsi="Times New Roman" w:cs="Times New Roman"/>
          <w:kern w:val="2"/>
          <w:sz w:val="24"/>
          <w:szCs w:val="24"/>
          <w14:ligatures w14:val="standardContextual"/>
        </w:rPr>
        <w:t xml:space="preserve">Politsei- ja Piirivalveamet </w:t>
      </w:r>
      <w:del w:id="137" w:author="Mari Koik - JUSTDIGI" w:date="2025-11-12T13:55:00Z" w16du:dateUtc="2025-11-12T11:55:00Z">
        <w:r w:rsidR="00937425" w:rsidRPr="00595CE8" w:rsidDel="003128F9">
          <w:rPr>
            <w:rFonts w:ascii="Times New Roman" w:eastAsia="Calibri" w:hAnsi="Times New Roman" w:cs="Times New Roman"/>
            <w:kern w:val="2"/>
            <w:sz w:val="24"/>
            <w:szCs w:val="24"/>
            <w14:ligatures w14:val="standardContextual"/>
          </w:rPr>
          <w:delText xml:space="preserve">kandidaadile </w:delText>
        </w:r>
      </w:del>
      <w:ins w:id="138" w:author="Mari Koik - JUSTDIGI" w:date="2025-11-12T13:55:00Z" w16du:dateUtc="2025-11-12T11:55:00Z">
        <w:r w:rsidR="003128F9">
          <w:rPr>
            <w:rFonts w:ascii="Times New Roman" w:eastAsia="Calibri" w:hAnsi="Times New Roman" w:cs="Times New Roman"/>
            <w:kern w:val="2"/>
            <w:sz w:val="24"/>
            <w:szCs w:val="24"/>
            <w14:ligatures w14:val="standardContextual"/>
          </w:rPr>
          <w:t>talle</w:t>
        </w:r>
        <w:r w:rsidR="003128F9" w:rsidRPr="00595CE8">
          <w:rPr>
            <w:rFonts w:ascii="Times New Roman" w:eastAsia="Calibri" w:hAnsi="Times New Roman" w:cs="Times New Roman"/>
            <w:kern w:val="2"/>
            <w:sz w:val="24"/>
            <w:szCs w:val="24"/>
            <w14:ligatures w14:val="standardContextual"/>
          </w:rPr>
          <w:t xml:space="preserve"> </w:t>
        </w:r>
      </w:ins>
      <w:r w:rsidR="00A3664F" w:rsidRPr="00595CE8">
        <w:rPr>
          <w:rFonts w:ascii="Times New Roman" w:eastAsia="Calibri" w:hAnsi="Times New Roman" w:cs="Times New Roman"/>
          <w:kern w:val="2"/>
          <w:sz w:val="24"/>
          <w:szCs w:val="24"/>
          <w14:ligatures w14:val="standardContextual"/>
        </w:rPr>
        <w:t>taustakontrolli.</w:t>
      </w:r>
    </w:p>
    <w:p w14:paraId="0D66FE80" w14:textId="77777777" w:rsidR="00563128" w:rsidRPr="00595CE8" w:rsidRDefault="00563128" w:rsidP="00563128">
      <w:pPr>
        <w:pStyle w:val="Vahedeta"/>
        <w:rPr>
          <w:rFonts w:ascii="Times New Roman" w:eastAsia="Calibri" w:hAnsi="Times New Roman" w:cs="Times New Roman"/>
          <w:kern w:val="2"/>
          <w:sz w:val="24"/>
          <w:szCs w:val="24"/>
          <w14:ligatures w14:val="standardContextual"/>
        </w:rPr>
      </w:pPr>
    </w:p>
    <w:bookmarkEnd w:id="136"/>
    <w:p w14:paraId="025655AA" w14:textId="5B4AD675" w:rsidR="00055CEF" w:rsidRPr="00595CE8" w:rsidRDefault="004629AB" w:rsidP="00563128">
      <w:pPr>
        <w:pStyle w:val="Vahedeta"/>
        <w:jc w:val="both"/>
        <w:rPr>
          <w:rFonts w:ascii="Times New Roman" w:hAnsi="Times New Roman" w:cs="Times New Roman"/>
          <w:sz w:val="24"/>
          <w:szCs w:val="24"/>
          <w:bdr w:val="none" w:sz="0" w:space="0" w:color="auto" w:frame="1"/>
          <w:lang w:eastAsia="et-EE"/>
        </w:rPr>
      </w:pPr>
      <w:r w:rsidRPr="00595CE8">
        <w:rPr>
          <w:rFonts w:ascii="Times New Roman" w:hAnsi="Times New Roman" w:cs="Times New Roman"/>
          <w:sz w:val="24"/>
          <w:szCs w:val="24"/>
          <w:lang w:eastAsia="et-EE"/>
        </w:rPr>
        <w:t>(</w:t>
      </w:r>
      <w:r w:rsidR="009143AB" w:rsidRPr="00595CE8">
        <w:rPr>
          <w:rFonts w:ascii="Times New Roman" w:hAnsi="Times New Roman" w:cs="Times New Roman"/>
          <w:sz w:val="24"/>
          <w:szCs w:val="24"/>
          <w:lang w:eastAsia="et-EE"/>
        </w:rPr>
        <w:t>5</w:t>
      </w:r>
      <w:r w:rsidRPr="00595CE8">
        <w:rPr>
          <w:rFonts w:ascii="Times New Roman" w:hAnsi="Times New Roman" w:cs="Times New Roman"/>
          <w:sz w:val="24"/>
          <w:szCs w:val="24"/>
          <w:lang w:eastAsia="et-EE"/>
        </w:rPr>
        <w:t xml:space="preserve">) Taustakontrolli </w:t>
      </w:r>
      <w:bookmarkStart w:id="139" w:name="_Hlk205995408"/>
      <w:r w:rsidR="00037D41" w:rsidRPr="00595CE8">
        <w:rPr>
          <w:rFonts w:ascii="Times New Roman" w:hAnsi="Times New Roman" w:cs="Times New Roman"/>
          <w:sz w:val="24"/>
          <w:szCs w:val="24"/>
          <w:lang w:eastAsia="et-EE"/>
        </w:rPr>
        <w:t xml:space="preserve">käigus hindab Politsei- ja Piirivalveamet </w:t>
      </w:r>
      <w:r w:rsidRPr="00595CE8">
        <w:rPr>
          <w:rFonts w:ascii="Times New Roman" w:hAnsi="Times New Roman" w:cs="Times New Roman"/>
          <w:sz w:val="24"/>
          <w:szCs w:val="24"/>
        </w:rPr>
        <w:t>päästemeeskonna reservi liikme kandidaadi vastavust</w:t>
      </w:r>
      <w:r w:rsidRPr="00595CE8">
        <w:rPr>
          <w:rFonts w:ascii="Times New Roman" w:hAnsi="Times New Roman" w:cs="Times New Roman"/>
          <w:sz w:val="24"/>
          <w:szCs w:val="24"/>
          <w:bdr w:val="none" w:sz="0" w:space="0" w:color="auto" w:frame="1"/>
          <w:lang w:eastAsia="et-EE"/>
        </w:rPr>
        <w:t xml:space="preserve"> käesoleva seaduse § 31</w:t>
      </w:r>
      <w:r w:rsidRPr="00595CE8">
        <w:rPr>
          <w:rFonts w:ascii="Times New Roman" w:hAnsi="Times New Roman" w:cs="Times New Roman"/>
          <w:sz w:val="24"/>
          <w:szCs w:val="24"/>
          <w:bdr w:val="none" w:sz="0" w:space="0" w:color="auto" w:frame="1"/>
          <w:vertAlign w:val="superscript"/>
          <w:lang w:eastAsia="et-EE"/>
        </w:rPr>
        <w:t>3</w:t>
      </w:r>
      <w:r w:rsidRPr="00595CE8">
        <w:rPr>
          <w:rFonts w:ascii="Times New Roman" w:hAnsi="Times New Roman" w:cs="Times New Roman"/>
          <w:sz w:val="24"/>
          <w:szCs w:val="24"/>
          <w:bdr w:val="none" w:sz="0" w:space="0" w:color="auto" w:frame="1"/>
          <w:lang w:eastAsia="et-EE"/>
        </w:rPr>
        <w:t xml:space="preserve"> lõikes 2 sätestatud nõuetele</w:t>
      </w:r>
      <w:r w:rsidR="00037D41" w:rsidRPr="00595CE8">
        <w:rPr>
          <w:rFonts w:ascii="Times New Roman" w:hAnsi="Times New Roman" w:cs="Times New Roman"/>
          <w:sz w:val="24"/>
          <w:szCs w:val="24"/>
          <w:bdr w:val="none" w:sz="0" w:space="0" w:color="auto" w:frame="1"/>
          <w:lang w:eastAsia="et-EE"/>
        </w:rPr>
        <w:t>.</w:t>
      </w:r>
      <w:bookmarkEnd w:id="139"/>
    </w:p>
    <w:p w14:paraId="7BBCBD6F" w14:textId="77777777" w:rsidR="00055CEF" w:rsidRPr="00563128" w:rsidRDefault="00055CEF" w:rsidP="00563128">
      <w:pPr>
        <w:pStyle w:val="Vahedeta"/>
        <w:jc w:val="both"/>
        <w:rPr>
          <w:rFonts w:ascii="Times New Roman" w:hAnsi="Times New Roman" w:cs="Times New Roman"/>
          <w:sz w:val="24"/>
          <w:szCs w:val="24"/>
          <w:highlight w:val="yellow"/>
          <w:bdr w:val="none" w:sz="0" w:space="0" w:color="auto" w:frame="1"/>
          <w:lang w:eastAsia="et-EE"/>
        </w:rPr>
      </w:pPr>
    </w:p>
    <w:p w14:paraId="212B740C" w14:textId="5C2FDC46" w:rsidR="003B32CE" w:rsidRDefault="00845AEA" w:rsidP="00563128">
      <w:pPr>
        <w:pStyle w:val="Vahedeta"/>
        <w:jc w:val="both"/>
        <w:rPr>
          <w:rFonts w:ascii="Times New Roman" w:eastAsia="Calibri" w:hAnsi="Times New Roman" w:cs="Times New Roman"/>
          <w:kern w:val="2"/>
          <w:sz w:val="24"/>
          <w:szCs w:val="24"/>
          <w14:ligatures w14:val="standardContextual"/>
        </w:rPr>
      </w:pPr>
      <w:r w:rsidRPr="005F2DD0">
        <w:rPr>
          <w:rFonts w:ascii="Times New Roman" w:hAnsi="Times New Roman" w:cs="Times New Roman"/>
          <w:sz w:val="24"/>
          <w:szCs w:val="24"/>
          <w:lang w:eastAsia="et-EE"/>
        </w:rPr>
        <w:t>(</w:t>
      </w:r>
      <w:r w:rsidR="009143AB" w:rsidRPr="005F2DD0">
        <w:rPr>
          <w:rFonts w:ascii="Times New Roman" w:eastAsia="Calibri" w:hAnsi="Times New Roman" w:cs="Times New Roman"/>
          <w:kern w:val="2"/>
          <w:sz w:val="24"/>
          <w:szCs w:val="24"/>
          <w14:ligatures w14:val="standardContextual"/>
        </w:rPr>
        <w:t>6</w:t>
      </w:r>
      <w:r w:rsidR="00246B76" w:rsidRPr="005F2DD0">
        <w:rPr>
          <w:rFonts w:ascii="Times New Roman" w:eastAsia="Calibri" w:hAnsi="Times New Roman" w:cs="Times New Roman"/>
          <w:kern w:val="2"/>
          <w:sz w:val="24"/>
          <w:szCs w:val="24"/>
          <w14:ligatures w14:val="standardContextual"/>
        </w:rPr>
        <w:t xml:space="preserve">) </w:t>
      </w:r>
      <w:bookmarkStart w:id="140" w:name="_Hlk205995540"/>
      <w:r w:rsidR="00CA49E6" w:rsidRPr="005F2DD0">
        <w:rPr>
          <w:rFonts w:ascii="Times New Roman" w:eastAsia="Calibri" w:hAnsi="Times New Roman" w:cs="Times New Roman"/>
          <w:kern w:val="2"/>
          <w:sz w:val="24"/>
          <w:szCs w:val="24"/>
          <w14:ligatures w14:val="standardContextual"/>
        </w:rPr>
        <w:t>P</w:t>
      </w:r>
      <w:r w:rsidR="00A11A13" w:rsidRPr="005F2DD0">
        <w:rPr>
          <w:rFonts w:ascii="Times New Roman" w:eastAsia="Calibri" w:hAnsi="Times New Roman" w:cs="Times New Roman"/>
          <w:kern w:val="2"/>
          <w:sz w:val="24"/>
          <w:szCs w:val="24"/>
          <w14:ligatures w14:val="standardContextual"/>
        </w:rPr>
        <w:t xml:space="preserve">äästemeeskonna reservi </w:t>
      </w:r>
      <w:commentRangeStart w:id="141"/>
      <w:ins w:id="142" w:author="Mari Koik - JUSTDIGI" w:date="2025-11-12T13:55:00Z" w16du:dateUtc="2025-11-12T11:55:00Z">
        <w:r w:rsidR="00844263">
          <w:rPr>
            <w:rFonts w:ascii="Times New Roman" w:eastAsia="Calibri" w:hAnsi="Times New Roman" w:cs="Times New Roman"/>
            <w:kern w:val="2"/>
            <w:sz w:val="24"/>
            <w:szCs w:val="24"/>
            <w14:ligatures w14:val="standardContextual"/>
          </w:rPr>
          <w:t xml:space="preserve">liikmele võib </w:t>
        </w:r>
      </w:ins>
      <w:ins w:id="143" w:author="Mari Koik - JUSTDIGI" w:date="2025-11-12T13:56:00Z" w16du:dateUtc="2025-11-12T11:56:00Z">
        <w:r w:rsidR="00CA3A10">
          <w:rPr>
            <w:rFonts w:ascii="Times New Roman" w:eastAsia="Calibri" w:hAnsi="Times New Roman" w:cs="Times New Roman"/>
            <w:kern w:val="2"/>
            <w:sz w:val="24"/>
            <w:szCs w:val="24"/>
            <w14:ligatures w14:val="standardContextual"/>
          </w:rPr>
          <w:t xml:space="preserve">tema </w:t>
        </w:r>
      </w:ins>
      <w:r w:rsidR="00A11A13" w:rsidRPr="005F2DD0">
        <w:rPr>
          <w:rFonts w:ascii="Times New Roman" w:eastAsia="Calibri" w:hAnsi="Times New Roman" w:cs="Times New Roman"/>
          <w:kern w:val="2"/>
          <w:sz w:val="24"/>
          <w:szCs w:val="24"/>
          <w14:ligatures w14:val="standardContextual"/>
        </w:rPr>
        <w:t>liikmeks</w:t>
      </w:r>
      <w:r w:rsidR="00246B76" w:rsidRPr="005F2DD0">
        <w:rPr>
          <w:rFonts w:ascii="Times New Roman" w:eastAsia="Calibri" w:hAnsi="Times New Roman" w:cs="Times New Roman"/>
          <w:kern w:val="2"/>
          <w:sz w:val="24"/>
          <w:szCs w:val="24"/>
          <w14:ligatures w14:val="standardContextual"/>
        </w:rPr>
        <w:t xml:space="preserve"> olemise ajal</w:t>
      </w:r>
      <w:del w:id="144" w:author="Mari Koik - JUSTDIGI" w:date="2025-11-12T13:55:00Z" w16du:dateUtc="2025-11-12T11:55:00Z">
        <w:r w:rsidR="00CA49E6" w:rsidRPr="005F2DD0" w:rsidDel="00CA3A10">
          <w:rPr>
            <w:rFonts w:ascii="Times New Roman" w:eastAsia="Calibri" w:hAnsi="Times New Roman" w:cs="Times New Roman"/>
            <w:kern w:val="2"/>
            <w:sz w:val="24"/>
            <w:szCs w:val="24"/>
            <w14:ligatures w14:val="standardContextual"/>
          </w:rPr>
          <w:delText xml:space="preserve"> </w:delText>
        </w:r>
        <w:r w:rsidR="00E90CC3" w:rsidRPr="005F2DD0" w:rsidDel="00CA3A10">
          <w:rPr>
            <w:rFonts w:ascii="Times New Roman" w:eastAsia="Calibri" w:hAnsi="Times New Roman" w:cs="Times New Roman"/>
            <w:kern w:val="2"/>
            <w:sz w:val="24"/>
            <w:szCs w:val="24"/>
            <w14:ligatures w14:val="standardContextual"/>
          </w:rPr>
          <w:delText>võib</w:delText>
        </w:r>
        <w:r w:rsidR="00CA49E6" w:rsidRPr="005F2DD0" w:rsidDel="00CA3A10">
          <w:rPr>
            <w:rFonts w:ascii="Times New Roman" w:eastAsia="Calibri" w:hAnsi="Times New Roman" w:cs="Times New Roman"/>
            <w:kern w:val="2"/>
            <w:sz w:val="24"/>
            <w:szCs w:val="24"/>
            <w14:ligatures w14:val="standardContextual"/>
          </w:rPr>
          <w:delText xml:space="preserve"> talle</w:delText>
        </w:r>
      </w:del>
      <w:r w:rsidR="00CA49E6" w:rsidRPr="005F2DD0">
        <w:rPr>
          <w:rFonts w:ascii="Times New Roman" w:eastAsia="Calibri" w:hAnsi="Times New Roman" w:cs="Times New Roman"/>
          <w:kern w:val="2"/>
          <w:sz w:val="24"/>
          <w:szCs w:val="24"/>
          <w14:ligatures w14:val="standardContextual"/>
        </w:rPr>
        <w:t xml:space="preserve"> </w:t>
      </w:r>
      <w:commentRangeEnd w:id="141"/>
      <w:r w:rsidR="00F57F20">
        <w:rPr>
          <w:rStyle w:val="Kommentaariviide"/>
        </w:rPr>
        <w:commentReference w:id="141"/>
      </w:r>
      <w:r w:rsidR="00E90CC3" w:rsidRPr="005F2DD0">
        <w:rPr>
          <w:rFonts w:ascii="Times New Roman" w:eastAsia="Calibri" w:hAnsi="Times New Roman" w:cs="Times New Roman"/>
          <w:kern w:val="2"/>
          <w:sz w:val="24"/>
          <w:szCs w:val="24"/>
          <w14:ligatures w14:val="standardContextual"/>
        </w:rPr>
        <w:t>teha</w:t>
      </w:r>
      <w:r w:rsidR="003B32CE">
        <w:rPr>
          <w:rFonts w:ascii="Times New Roman" w:eastAsia="Calibri" w:hAnsi="Times New Roman" w:cs="Times New Roman"/>
          <w:kern w:val="2"/>
          <w:sz w:val="24"/>
          <w:szCs w:val="24"/>
          <w14:ligatures w14:val="standardContextual"/>
        </w:rPr>
        <w:t>:</w:t>
      </w:r>
    </w:p>
    <w:p w14:paraId="5C0E2914" w14:textId="0D71F043" w:rsidR="0076119F" w:rsidRDefault="003B32CE" w:rsidP="00563128">
      <w:pPr>
        <w:pStyle w:val="Vahedeta"/>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1)</w:t>
      </w:r>
      <w:r w:rsidR="00E90CC3" w:rsidRPr="005F2DD0">
        <w:rPr>
          <w:rFonts w:ascii="Times New Roman" w:eastAsia="Calibri" w:hAnsi="Times New Roman" w:cs="Times New Roman"/>
          <w:kern w:val="2"/>
          <w:sz w:val="24"/>
          <w:szCs w:val="24"/>
          <w14:ligatures w14:val="standardContextual"/>
        </w:rPr>
        <w:t xml:space="preserve"> </w:t>
      </w:r>
      <w:r w:rsidR="006940CF">
        <w:rPr>
          <w:rFonts w:ascii="Times New Roman" w:eastAsia="Calibri" w:hAnsi="Times New Roman" w:cs="Times New Roman"/>
          <w:kern w:val="2"/>
          <w:sz w:val="24"/>
          <w:szCs w:val="24"/>
          <w14:ligatures w14:val="standardContextual"/>
        </w:rPr>
        <w:t>üld</w:t>
      </w:r>
      <w:r w:rsidR="00CA49E6" w:rsidRPr="005F2DD0">
        <w:rPr>
          <w:rFonts w:ascii="Times New Roman" w:eastAsia="Calibri" w:hAnsi="Times New Roman" w:cs="Times New Roman"/>
          <w:kern w:val="2"/>
          <w:sz w:val="24"/>
          <w:szCs w:val="24"/>
          <w14:ligatures w14:val="standardContextual"/>
        </w:rPr>
        <w:t>nõuetele vastavuse kontroll</w:t>
      </w:r>
      <w:r w:rsidR="00E90CC3" w:rsidRPr="005F2DD0">
        <w:rPr>
          <w:rFonts w:ascii="Times New Roman" w:eastAsia="Calibri" w:hAnsi="Times New Roman" w:cs="Times New Roman"/>
          <w:kern w:val="2"/>
          <w:sz w:val="24"/>
          <w:szCs w:val="24"/>
          <w14:ligatures w14:val="standardContextual"/>
        </w:rPr>
        <w:t>i</w:t>
      </w:r>
      <w:r>
        <w:rPr>
          <w:rFonts w:ascii="Times New Roman" w:eastAsia="Calibri" w:hAnsi="Times New Roman" w:cs="Times New Roman"/>
          <w:kern w:val="2"/>
          <w:sz w:val="24"/>
          <w:szCs w:val="24"/>
          <w14:ligatures w14:val="standardContextual"/>
        </w:rPr>
        <w:t xml:space="preserve">, </w:t>
      </w:r>
      <w:r w:rsidR="00246B76" w:rsidRPr="005F2DD0">
        <w:rPr>
          <w:rFonts w:ascii="Times New Roman" w:eastAsia="Calibri" w:hAnsi="Times New Roman" w:cs="Times New Roman"/>
          <w:kern w:val="2"/>
          <w:sz w:val="24"/>
          <w:szCs w:val="24"/>
          <w14:ligatures w14:val="standardContextual"/>
        </w:rPr>
        <w:t xml:space="preserve">kui on põhjendatud kahtlus, et ta ei vasta käesoleva seaduse § </w:t>
      </w:r>
      <w:r w:rsidR="00A11A13" w:rsidRPr="005F2DD0">
        <w:rPr>
          <w:rFonts w:ascii="Times New Roman" w:eastAsia="Calibri" w:hAnsi="Times New Roman" w:cs="Times New Roman"/>
          <w:kern w:val="2"/>
          <w:sz w:val="24"/>
          <w:szCs w:val="24"/>
          <w14:ligatures w14:val="standardContextual"/>
        </w:rPr>
        <w:t>31</w:t>
      </w:r>
      <w:r w:rsidR="00A11A13" w:rsidRPr="005F2DD0">
        <w:rPr>
          <w:rFonts w:ascii="Times New Roman" w:eastAsia="Calibri" w:hAnsi="Times New Roman" w:cs="Times New Roman"/>
          <w:kern w:val="2"/>
          <w:sz w:val="24"/>
          <w:szCs w:val="24"/>
          <w:vertAlign w:val="superscript"/>
          <w14:ligatures w14:val="standardContextual"/>
        </w:rPr>
        <w:t>3</w:t>
      </w:r>
      <w:r w:rsidR="00246B76" w:rsidRPr="005F2DD0">
        <w:rPr>
          <w:rFonts w:ascii="Times New Roman" w:eastAsia="Calibri" w:hAnsi="Times New Roman" w:cs="Times New Roman"/>
          <w:kern w:val="2"/>
          <w:sz w:val="24"/>
          <w:szCs w:val="24"/>
          <w14:ligatures w14:val="standardContextual"/>
        </w:rPr>
        <w:t xml:space="preserve"> </w:t>
      </w:r>
      <w:r>
        <w:rPr>
          <w:rFonts w:ascii="Times New Roman" w:hAnsi="Times New Roman" w:cs="Times New Roman"/>
          <w:sz w:val="24"/>
          <w:szCs w:val="24"/>
          <w:bdr w:val="none" w:sz="0" w:space="0" w:color="auto" w:frame="1"/>
          <w:lang w:eastAsia="et-EE"/>
        </w:rPr>
        <w:t>lõike 1</w:t>
      </w:r>
      <w:r w:rsidR="00246B76" w:rsidRPr="005F2DD0">
        <w:rPr>
          <w:rFonts w:ascii="Times New Roman" w:hAnsi="Times New Roman" w:cs="Times New Roman"/>
          <w:sz w:val="24"/>
          <w:szCs w:val="24"/>
          <w:bdr w:val="none" w:sz="0" w:space="0" w:color="auto" w:frame="1"/>
          <w:lang w:eastAsia="et-EE"/>
        </w:rPr>
        <w:t xml:space="preserve"> </w:t>
      </w:r>
      <w:r w:rsidR="00FA5E46">
        <w:rPr>
          <w:rFonts w:ascii="Times New Roman" w:hAnsi="Times New Roman" w:cs="Times New Roman"/>
          <w:sz w:val="24"/>
          <w:szCs w:val="24"/>
          <w:bdr w:val="none" w:sz="0" w:space="0" w:color="auto" w:frame="1"/>
          <w:lang w:eastAsia="et-EE"/>
        </w:rPr>
        <w:t>punkti</w:t>
      </w:r>
      <w:del w:id="145" w:author="Mari Koik - JUSTDIGI" w:date="2025-11-12T11:27:00Z" w16du:dateUtc="2025-11-12T09:27:00Z">
        <w:r w:rsidR="00FA5E46" w:rsidDel="00BC5845">
          <w:rPr>
            <w:rFonts w:ascii="Times New Roman" w:hAnsi="Times New Roman" w:cs="Times New Roman"/>
            <w:sz w:val="24"/>
            <w:szCs w:val="24"/>
            <w:bdr w:val="none" w:sz="0" w:space="0" w:color="auto" w:frame="1"/>
            <w:lang w:eastAsia="et-EE"/>
          </w:rPr>
          <w:delText>de</w:delText>
        </w:r>
      </w:del>
      <w:r w:rsidR="00FA5E46">
        <w:rPr>
          <w:rFonts w:ascii="Times New Roman" w:hAnsi="Times New Roman" w:cs="Times New Roman"/>
          <w:sz w:val="24"/>
          <w:szCs w:val="24"/>
          <w:bdr w:val="none" w:sz="0" w:space="0" w:color="auto" w:frame="1"/>
          <w:lang w:eastAsia="et-EE"/>
        </w:rPr>
        <w:t xml:space="preserve">s 1 või 3 </w:t>
      </w:r>
      <w:r w:rsidR="00246B76" w:rsidRPr="005F2DD0">
        <w:rPr>
          <w:rFonts w:ascii="Times New Roman" w:hAnsi="Times New Roman" w:cs="Times New Roman"/>
          <w:sz w:val="24"/>
          <w:szCs w:val="24"/>
          <w:bdr w:val="none" w:sz="0" w:space="0" w:color="auto" w:frame="1"/>
          <w:lang w:eastAsia="et-EE"/>
        </w:rPr>
        <w:t>sätestatud nõuetele</w:t>
      </w:r>
      <w:r w:rsidR="00855E4C">
        <w:rPr>
          <w:rFonts w:ascii="Times New Roman" w:hAnsi="Times New Roman" w:cs="Times New Roman"/>
          <w:sz w:val="24"/>
          <w:szCs w:val="24"/>
          <w:bdr w:val="none" w:sz="0" w:space="0" w:color="auto" w:frame="1"/>
          <w:lang w:eastAsia="et-EE"/>
        </w:rPr>
        <w:t>;</w:t>
      </w:r>
      <w:r w:rsidR="00466674" w:rsidRPr="005F2DD0">
        <w:rPr>
          <w:rFonts w:ascii="Times New Roman" w:eastAsia="Calibri" w:hAnsi="Times New Roman" w:cs="Times New Roman"/>
          <w:kern w:val="2"/>
          <w:sz w:val="24"/>
          <w:szCs w:val="24"/>
          <w14:ligatures w14:val="standardContextual"/>
        </w:rPr>
        <w:t xml:space="preserve"> </w:t>
      </w:r>
      <w:bookmarkEnd w:id="140"/>
    </w:p>
    <w:p w14:paraId="332AFDA9" w14:textId="7E5F8697" w:rsidR="00BF7CDA" w:rsidRPr="005F2DD0" w:rsidRDefault="003B32CE" w:rsidP="00563128">
      <w:pPr>
        <w:pStyle w:val="Vahedeta"/>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 xml:space="preserve">2) </w:t>
      </w:r>
      <w:r w:rsidRPr="005F2DD0">
        <w:rPr>
          <w:rFonts w:ascii="Times New Roman" w:eastAsia="Calibri" w:hAnsi="Times New Roman" w:cs="Times New Roman"/>
          <w:kern w:val="2"/>
          <w:sz w:val="24"/>
          <w:szCs w:val="24"/>
          <w14:ligatures w14:val="standardContextual"/>
        </w:rPr>
        <w:t>taustakontrolli,</w:t>
      </w:r>
      <w:r>
        <w:rPr>
          <w:rFonts w:ascii="Times New Roman" w:eastAsia="Calibri" w:hAnsi="Times New Roman" w:cs="Times New Roman"/>
          <w:kern w:val="2"/>
          <w:sz w:val="24"/>
          <w:szCs w:val="24"/>
          <w14:ligatures w14:val="standardContextual"/>
        </w:rPr>
        <w:t xml:space="preserve"> kui on põhjendatud kahtlus, et ta ei vasta käesoleva seaduse § 31</w:t>
      </w:r>
      <w:r w:rsidRPr="003B32CE">
        <w:rPr>
          <w:rFonts w:ascii="Times New Roman" w:eastAsia="Calibri" w:hAnsi="Times New Roman" w:cs="Times New Roman"/>
          <w:kern w:val="2"/>
          <w:sz w:val="24"/>
          <w:szCs w:val="24"/>
          <w:vertAlign w:val="superscript"/>
          <w14:ligatures w14:val="standardContextual"/>
        </w:rPr>
        <w:t>3</w:t>
      </w:r>
      <w:r>
        <w:rPr>
          <w:rFonts w:ascii="Times New Roman" w:eastAsia="Calibri" w:hAnsi="Times New Roman" w:cs="Times New Roman"/>
          <w:kern w:val="2"/>
          <w:sz w:val="24"/>
          <w:szCs w:val="24"/>
          <w14:ligatures w14:val="standardContextual"/>
        </w:rPr>
        <w:t xml:space="preserve"> lõikes 2 sätestatud nõuetele.</w:t>
      </w:r>
    </w:p>
    <w:p w14:paraId="56FAA026" w14:textId="77777777" w:rsidR="00BF7CDA" w:rsidRPr="001C4164" w:rsidRDefault="00BF7CDA" w:rsidP="00E90CC3">
      <w:pPr>
        <w:pStyle w:val="Vahedeta"/>
        <w:jc w:val="both"/>
        <w:rPr>
          <w:rFonts w:ascii="Times New Roman" w:eastAsia="Calibri" w:hAnsi="Times New Roman" w:cs="Times New Roman"/>
          <w:kern w:val="2"/>
          <w:sz w:val="24"/>
          <w:szCs w:val="24"/>
          <w:highlight w:val="yellow"/>
          <w14:ligatures w14:val="standardContextual"/>
        </w:rPr>
      </w:pPr>
    </w:p>
    <w:p w14:paraId="264AC23A" w14:textId="6DAC481C" w:rsidR="0076119F" w:rsidRDefault="00BF7CDA" w:rsidP="00E90CC3">
      <w:pPr>
        <w:pStyle w:val="Vahedeta"/>
        <w:jc w:val="both"/>
        <w:rPr>
          <w:rFonts w:ascii="Times New Roman" w:eastAsia="Calibri" w:hAnsi="Times New Roman" w:cs="Times New Roman"/>
          <w:kern w:val="2"/>
          <w:sz w:val="24"/>
          <w:szCs w:val="24"/>
          <w14:ligatures w14:val="standardContextual"/>
        </w:rPr>
      </w:pPr>
      <w:bookmarkStart w:id="146" w:name="_Hlk205995560"/>
      <w:r w:rsidRPr="00595CE8">
        <w:rPr>
          <w:rFonts w:ascii="Times New Roman" w:eastAsia="Calibri" w:hAnsi="Times New Roman" w:cs="Times New Roman"/>
          <w:kern w:val="2"/>
          <w:sz w:val="24"/>
          <w:szCs w:val="24"/>
          <w14:ligatures w14:val="standardContextual"/>
        </w:rPr>
        <w:t xml:space="preserve">(7) </w:t>
      </w:r>
      <w:r w:rsidR="00904DFD">
        <w:rPr>
          <w:rFonts w:ascii="Times New Roman" w:eastAsia="Calibri" w:hAnsi="Times New Roman" w:cs="Times New Roman"/>
          <w:kern w:val="2"/>
          <w:sz w:val="24"/>
          <w:szCs w:val="24"/>
          <w14:ligatures w14:val="standardContextual"/>
        </w:rPr>
        <w:t>Üldn</w:t>
      </w:r>
      <w:r w:rsidR="00466674" w:rsidRPr="00595CE8">
        <w:rPr>
          <w:rFonts w:ascii="Times New Roman" w:eastAsia="Calibri" w:hAnsi="Times New Roman" w:cs="Times New Roman"/>
          <w:kern w:val="2"/>
          <w:sz w:val="24"/>
          <w:szCs w:val="24"/>
          <w14:ligatures w14:val="standardContextual"/>
        </w:rPr>
        <w:t>õuetele vastavuse kontrolli</w:t>
      </w:r>
      <w:r w:rsidR="00C44802">
        <w:rPr>
          <w:rFonts w:ascii="Times New Roman" w:eastAsia="Calibri" w:hAnsi="Times New Roman" w:cs="Times New Roman"/>
          <w:kern w:val="2"/>
          <w:sz w:val="24"/>
          <w:szCs w:val="24"/>
          <w14:ligatures w14:val="standardContextual"/>
        </w:rPr>
        <w:t xml:space="preserve"> ja </w:t>
      </w:r>
      <w:r w:rsidR="00466674" w:rsidRPr="00595CE8">
        <w:rPr>
          <w:rFonts w:ascii="Times New Roman" w:eastAsia="Calibri" w:hAnsi="Times New Roman" w:cs="Times New Roman"/>
          <w:kern w:val="2"/>
          <w:sz w:val="24"/>
          <w:szCs w:val="24"/>
          <w14:ligatures w14:val="standardContextual"/>
        </w:rPr>
        <w:t>taustakontrolli vajaduse päästemeeskonna reservi liikmeks olemise ajal otsustab Päästeamet</w:t>
      </w:r>
      <w:r w:rsidR="00D93FBA" w:rsidRPr="00595CE8">
        <w:rPr>
          <w:rFonts w:ascii="Times New Roman" w:eastAsia="Calibri" w:hAnsi="Times New Roman" w:cs="Times New Roman"/>
          <w:kern w:val="2"/>
          <w:sz w:val="24"/>
          <w:szCs w:val="24"/>
          <w14:ligatures w14:val="standardContextual"/>
        </w:rPr>
        <w:t>, kes teavitab sellest päästemeeskonna reservi liiget</w:t>
      </w:r>
      <w:r w:rsidR="00466674" w:rsidRPr="00595CE8">
        <w:rPr>
          <w:rFonts w:ascii="Times New Roman" w:eastAsia="Calibri" w:hAnsi="Times New Roman" w:cs="Times New Roman"/>
          <w:kern w:val="2"/>
          <w:sz w:val="24"/>
          <w:szCs w:val="24"/>
          <w14:ligatures w14:val="standardContextual"/>
        </w:rPr>
        <w:t>.</w:t>
      </w:r>
      <w:bookmarkEnd w:id="146"/>
    </w:p>
    <w:p w14:paraId="078E7A94" w14:textId="77777777" w:rsidR="00055CEF" w:rsidRPr="001C4164" w:rsidRDefault="00055CEF" w:rsidP="00E90CC3">
      <w:pPr>
        <w:pStyle w:val="Vahedeta"/>
        <w:jc w:val="both"/>
        <w:rPr>
          <w:rFonts w:ascii="Times New Roman" w:eastAsia="Calibri" w:hAnsi="Times New Roman" w:cs="Times New Roman"/>
          <w:kern w:val="2"/>
          <w:sz w:val="24"/>
          <w:szCs w:val="24"/>
          <w:highlight w:val="yellow"/>
          <w14:ligatures w14:val="standardContextual"/>
        </w:rPr>
      </w:pPr>
    </w:p>
    <w:p w14:paraId="3C568964" w14:textId="2ECCECC7" w:rsidR="00DB2801" w:rsidRPr="00595CE8" w:rsidRDefault="002F0851" w:rsidP="00E90CC3">
      <w:pPr>
        <w:pStyle w:val="Vahedeta"/>
        <w:jc w:val="both"/>
        <w:rPr>
          <w:rFonts w:ascii="Times New Roman" w:eastAsia="Calibri" w:hAnsi="Times New Roman" w:cs="Times New Roman"/>
          <w:kern w:val="2"/>
          <w:sz w:val="24"/>
          <w:szCs w:val="24"/>
          <w14:ligatures w14:val="standardContextual"/>
        </w:rPr>
      </w:pPr>
      <w:r w:rsidRPr="00595CE8">
        <w:rPr>
          <w:rFonts w:ascii="Times New Roman" w:eastAsia="Calibri" w:hAnsi="Times New Roman" w:cs="Times New Roman"/>
          <w:kern w:val="2"/>
          <w:sz w:val="24"/>
          <w:szCs w:val="24"/>
          <w14:ligatures w14:val="standardContextual"/>
        </w:rPr>
        <w:t>(</w:t>
      </w:r>
      <w:r w:rsidR="00BF7CDA" w:rsidRPr="00595CE8">
        <w:rPr>
          <w:rFonts w:ascii="Times New Roman" w:eastAsia="Calibri" w:hAnsi="Times New Roman" w:cs="Times New Roman"/>
          <w:kern w:val="2"/>
          <w:sz w:val="24"/>
          <w:szCs w:val="24"/>
          <w14:ligatures w14:val="standardContextual"/>
        </w:rPr>
        <w:t>8</w:t>
      </w:r>
      <w:r w:rsidRPr="00595CE8">
        <w:rPr>
          <w:rFonts w:ascii="Times New Roman" w:eastAsia="Calibri" w:hAnsi="Times New Roman" w:cs="Times New Roman"/>
          <w:kern w:val="2"/>
          <w:sz w:val="24"/>
          <w:szCs w:val="24"/>
          <w14:ligatures w14:val="standardContextual"/>
        </w:rPr>
        <w:t xml:space="preserve">) </w:t>
      </w:r>
      <w:bookmarkStart w:id="147" w:name="_Hlk205995588"/>
      <w:r w:rsidR="00C44802">
        <w:rPr>
          <w:rFonts w:ascii="Times New Roman" w:eastAsia="Calibri" w:hAnsi="Times New Roman" w:cs="Times New Roman"/>
          <w:kern w:val="2"/>
          <w:sz w:val="24"/>
          <w:szCs w:val="24"/>
          <w14:ligatures w14:val="standardContextual"/>
        </w:rPr>
        <w:t>Käesoleva paragrahvi lõikes 6 sätestatud juhul on:</w:t>
      </w:r>
    </w:p>
    <w:p w14:paraId="518CBE72" w14:textId="6B15EFA5" w:rsidR="00E90CC3" w:rsidRPr="00595CE8" w:rsidRDefault="00DB2801" w:rsidP="00E90CC3">
      <w:pPr>
        <w:pStyle w:val="Vahedeta"/>
        <w:jc w:val="both"/>
        <w:rPr>
          <w:rFonts w:ascii="Times New Roman" w:eastAsia="Times New Roman" w:hAnsi="Times New Roman" w:cs="Times New Roman"/>
          <w:sz w:val="24"/>
          <w:szCs w:val="24"/>
          <w:lang w:eastAsia="et-EE"/>
        </w:rPr>
      </w:pPr>
      <w:r w:rsidRPr="00595CE8">
        <w:rPr>
          <w:rFonts w:ascii="Times New Roman" w:eastAsia="Calibri" w:hAnsi="Times New Roman" w:cs="Times New Roman"/>
          <w:kern w:val="2"/>
          <w:sz w:val="24"/>
          <w:szCs w:val="24"/>
          <w14:ligatures w14:val="standardContextual"/>
        </w:rPr>
        <w:t>1)</w:t>
      </w:r>
      <w:r w:rsidR="002F0851" w:rsidRPr="00595CE8">
        <w:rPr>
          <w:rFonts w:ascii="Times New Roman" w:eastAsia="Calibri" w:hAnsi="Times New Roman" w:cs="Times New Roman"/>
          <w:kern w:val="2"/>
          <w:sz w:val="24"/>
          <w:szCs w:val="24"/>
          <w14:ligatures w14:val="standardContextual"/>
        </w:rPr>
        <w:t xml:space="preserve"> Päästeamet</w:t>
      </w:r>
      <w:r w:rsidR="00E90CC3" w:rsidRPr="00595CE8">
        <w:rPr>
          <w:rFonts w:ascii="Times New Roman" w:eastAsia="Calibri" w:hAnsi="Times New Roman" w:cs="Times New Roman"/>
          <w:kern w:val="2"/>
          <w:sz w:val="24"/>
          <w:szCs w:val="24"/>
          <w14:ligatures w14:val="standardContextual"/>
        </w:rPr>
        <w:t>il õigus kontrollida</w:t>
      </w:r>
      <w:r w:rsidR="00E90CC3" w:rsidRPr="00595CE8">
        <w:rPr>
          <w:rFonts w:ascii="Times New Roman" w:eastAsia="Times New Roman" w:hAnsi="Times New Roman" w:cs="Times New Roman"/>
          <w:sz w:val="24"/>
          <w:szCs w:val="24"/>
          <w:lang w:eastAsia="et-EE"/>
        </w:rPr>
        <w:t xml:space="preserve"> päästemeeskonna reservi liikme vastavust käesoleva seaduse § 31</w:t>
      </w:r>
      <w:r w:rsidR="00E90CC3" w:rsidRPr="00595CE8">
        <w:rPr>
          <w:rFonts w:ascii="Times New Roman" w:eastAsia="Times New Roman" w:hAnsi="Times New Roman" w:cs="Times New Roman"/>
          <w:sz w:val="24"/>
          <w:szCs w:val="24"/>
          <w:vertAlign w:val="superscript"/>
          <w:lang w:eastAsia="et-EE"/>
        </w:rPr>
        <w:t>3</w:t>
      </w:r>
      <w:r w:rsidR="00E90CC3" w:rsidRPr="00595CE8">
        <w:rPr>
          <w:rFonts w:ascii="Times New Roman" w:eastAsia="Times New Roman" w:hAnsi="Times New Roman" w:cs="Times New Roman"/>
          <w:sz w:val="24"/>
          <w:szCs w:val="24"/>
          <w:lang w:eastAsia="et-EE"/>
        </w:rPr>
        <w:t xml:space="preserve"> lõi</w:t>
      </w:r>
      <w:r w:rsidR="00595CE8">
        <w:rPr>
          <w:rFonts w:ascii="Times New Roman" w:eastAsia="Times New Roman" w:hAnsi="Times New Roman" w:cs="Times New Roman"/>
          <w:sz w:val="24"/>
          <w:szCs w:val="24"/>
          <w:lang w:eastAsia="et-EE"/>
        </w:rPr>
        <w:t xml:space="preserve">kes 1 </w:t>
      </w:r>
      <w:r w:rsidR="00E90CC3" w:rsidRPr="00595CE8">
        <w:rPr>
          <w:rFonts w:ascii="Times New Roman" w:eastAsia="Times New Roman" w:hAnsi="Times New Roman" w:cs="Times New Roman"/>
          <w:sz w:val="24"/>
          <w:szCs w:val="24"/>
          <w:lang w:eastAsia="et-EE"/>
        </w:rPr>
        <w:t>sätestatud nõuetele</w:t>
      </w:r>
      <w:r w:rsidRPr="00595CE8">
        <w:rPr>
          <w:rFonts w:ascii="Times New Roman" w:eastAsia="Times New Roman" w:hAnsi="Times New Roman" w:cs="Times New Roman"/>
          <w:sz w:val="24"/>
          <w:szCs w:val="24"/>
          <w:lang w:eastAsia="et-EE"/>
        </w:rPr>
        <w:t>;</w:t>
      </w:r>
    </w:p>
    <w:p w14:paraId="2CA036A9" w14:textId="666BB803" w:rsidR="00C5497C" w:rsidRDefault="00DB2801" w:rsidP="00ED4209">
      <w:pPr>
        <w:pStyle w:val="Vahedeta"/>
        <w:jc w:val="both"/>
        <w:rPr>
          <w:rFonts w:ascii="Times New Roman" w:eastAsia="Times New Roman" w:hAnsi="Times New Roman" w:cs="Times New Roman"/>
          <w:sz w:val="24"/>
          <w:szCs w:val="24"/>
          <w:bdr w:val="none" w:sz="0" w:space="0" w:color="auto" w:frame="1"/>
          <w:lang w:eastAsia="et-EE"/>
        </w:rPr>
      </w:pPr>
      <w:r w:rsidRPr="00595CE8">
        <w:rPr>
          <w:rFonts w:ascii="Times New Roman" w:eastAsia="Times New Roman" w:hAnsi="Times New Roman" w:cs="Times New Roman"/>
          <w:sz w:val="24"/>
          <w:szCs w:val="24"/>
          <w:lang w:eastAsia="et-EE"/>
        </w:rPr>
        <w:t>2)</w:t>
      </w:r>
      <w:bookmarkStart w:id="148" w:name="_Hlk205995608"/>
      <w:bookmarkEnd w:id="147"/>
      <w:r w:rsidRPr="00595CE8">
        <w:rPr>
          <w:rFonts w:ascii="Times New Roman" w:eastAsia="Times New Roman" w:hAnsi="Times New Roman" w:cs="Times New Roman"/>
          <w:sz w:val="24"/>
          <w:szCs w:val="24"/>
          <w:lang w:eastAsia="et-EE"/>
        </w:rPr>
        <w:t xml:space="preserve"> </w:t>
      </w:r>
      <w:r w:rsidR="00E90CC3" w:rsidRPr="00595CE8">
        <w:rPr>
          <w:rFonts w:ascii="Times New Roman" w:eastAsia="Times New Roman" w:hAnsi="Times New Roman" w:cs="Times New Roman"/>
          <w:sz w:val="24"/>
          <w:szCs w:val="24"/>
          <w:lang w:eastAsia="et-EE"/>
        </w:rPr>
        <w:t xml:space="preserve">Politsei- ja Piirivalveametil õigus hinnata taustakontrolli käigus liikme vastavust </w:t>
      </w:r>
      <w:r w:rsidR="00E90CC3" w:rsidRPr="00595CE8">
        <w:rPr>
          <w:rFonts w:ascii="Times New Roman" w:eastAsia="Times New Roman" w:hAnsi="Times New Roman" w:cs="Times New Roman"/>
          <w:sz w:val="24"/>
          <w:szCs w:val="24"/>
          <w:bdr w:val="none" w:sz="0" w:space="0" w:color="auto" w:frame="1"/>
          <w:lang w:eastAsia="et-EE"/>
        </w:rPr>
        <w:t>käesoleva seaduse § 31</w:t>
      </w:r>
      <w:r w:rsidR="00E90CC3" w:rsidRPr="00595CE8">
        <w:rPr>
          <w:rFonts w:ascii="Times New Roman" w:eastAsia="Times New Roman" w:hAnsi="Times New Roman" w:cs="Times New Roman"/>
          <w:sz w:val="24"/>
          <w:szCs w:val="24"/>
          <w:bdr w:val="none" w:sz="0" w:space="0" w:color="auto" w:frame="1"/>
          <w:vertAlign w:val="superscript"/>
          <w:lang w:eastAsia="et-EE"/>
        </w:rPr>
        <w:t>3</w:t>
      </w:r>
      <w:r w:rsidR="00E90CC3" w:rsidRPr="00595CE8">
        <w:rPr>
          <w:rFonts w:ascii="Times New Roman" w:eastAsia="Times New Roman" w:hAnsi="Times New Roman" w:cs="Times New Roman"/>
          <w:sz w:val="24"/>
          <w:szCs w:val="24"/>
          <w:bdr w:val="none" w:sz="0" w:space="0" w:color="auto" w:frame="1"/>
          <w:lang w:eastAsia="et-EE"/>
        </w:rPr>
        <w:t xml:space="preserve"> lõikes 2 sätestatud nõuetele.</w:t>
      </w:r>
      <w:bookmarkStart w:id="149" w:name="_Hlk183099126"/>
      <w:bookmarkEnd w:id="148"/>
    </w:p>
    <w:p w14:paraId="3D9B365C" w14:textId="77777777" w:rsidR="00C5497C" w:rsidRDefault="00C5497C" w:rsidP="00ED4209">
      <w:pPr>
        <w:pStyle w:val="Vahedeta"/>
        <w:jc w:val="both"/>
        <w:rPr>
          <w:rFonts w:ascii="Times New Roman" w:eastAsia="Times New Roman" w:hAnsi="Times New Roman" w:cs="Times New Roman"/>
          <w:sz w:val="24"/>
          <w:szCs w:val="24"/>
          <w:bdr w:val="none" w:sz="0" w:space="0" w:color="auto" w:frame="1"/>
          <w:lang w:eastAsia="et-EE"/>
        </w:rPr>
      </w:pPr>
    </w:p>
    <w:p w14:paraId="1D09FC5F" w14:textId="343C4833" w:rsidR="0076119F" w:rsidRDefault="00ED4209" w:rsidP="00ED4209">
      <w:pPr>
        <w:pStyle w:val="Vahedeta"/>
        <w:jc w:val="both"/>
        <w:rPr>
          <w:rFonts w:ascii="Times New Roman" w:eastAsia="Calibri" w:hAnsi="Times New Roman" w:cs="Times New Roman"/>
          <w:kern w:val="2"/>
          <w:sz w:val="24"/>
          <w:szCs w:val="24"/>
          <w14:ligatures w14:val="standardContextual"/>
        </w:rPr>
      </w:pPr>
      <w:r w:rsidRPr="00595CE8">
        <w:rPr>
          <w:rFonts w:ascii="Times New Roman" w:hAnsi="Times New Roman" w:cs="Times New Roman"/>
          <w:sz w:val="24"/>
          <w:szCs w:val="24"/>
        </w:rPr>
        <w:t>(</w:t>
      </w:r>
      <w:r w:rsidR="00DB2801" w:rsidRPr="00595CE8">
        <w:rPr>
          <w:rFonts w:ascii="Times New Roman" w:hAnsi="Times New Roman" w:cs="Times New Roman"/>
          <w:sz w:val="24"/>
          <w:szCs w:val="24"/>
        </w:rPr>
        <w:t>9</w:t>
      </w:r>
      <w:r w:rsidRPr="00595CE8">
        <w:rPr>
          <w:rFonts w:ascii="Times New Roman" w:hAnsi="Times New Roman" w:cs="Times New Roman"/>
          <w:sz w:val="24"/>
          <w:szCs w:val="24"/>
        </w:rPr>
        <w:t xml:space="preserve">) Kui </w:t>
      </w:r>
      <w:r w:rsidR="002C4E56" w:rsidRPr="00595CE8">
        <w:rPr>
          <w:rFonts w:ascii="Times New Roman" w:hAnsi="Times New Roman" w:cs="Times New Roman"/>
          <w:sz w:val="24"/>
          <w:szCs w:val="24"/>
        </w:rPr>
        <w:t xml:space="preserve">päästemeeskonna reservi liikme kandidaadi </w:t>
      </w:r>
      <w:r w:rsidR="0087734A">
        <w:rPr>
          <w:rFonts w:ascii="Times New Roman" w:hAnsi="Times New Roman" w:cs="Times New Roman"/>
          <w:sz w:val="24"/>
          <w:szCs w:val="24"/>
        </w:rPr>
        <w:t>üld</w:t>
      </w:r>
      <w:r w:rsidRPr="00595CE8">
        <w:rPr>
          <w:rFonts w:ascii="Times New Roman" w:hAnsi="Times New Roman" w:cs="Times New Roman"/>
          <w:sz w:val="24"/>
          <w:szCs w:val="24"/>
        </w:rPr>
        <w:t>nõuetele vastavuse kontrollis</w:t>
      </w:r>
      <w:r w:rsidR="00C44802">
        <w:rPr>
          <w:rFonts w:ascii="Times New Roman" w:hAnsi="Times New Roman" w:cs="Times New Roman"/>
          <w:sz w:val="24"/>
          <w:szCs w:val="24"/>
        </w:rPr>
        <w:t xml:space="preserve"> </w:t>
      </w:r>
      <w:r w:rsidR="0087734A">
        <w:rPr>
          <w:rFonts w:ascii="Times New Roman" w:hAnsi="Times New Roman" w:cs="Times New Roman"/>
          <w:sz w:val="24"/>
          <w:szCs w:val="24"/>
        </w:rPr>
        <w:t>või</w:t>
      </w:r>
      <w:r w:rsidR="00C44802">
        <w:rPr>
          <w:rFonts w:ascii="Times New Roman" w:hAnsi="Times New Roman" w:cs="Times New Roman"/>
          <w:sz w:val="24"/>
          <w:szCs w:val="24"/>
        </w:rPr>
        <w:t xml:space="preserve"> taustakontrollis</w:t>
      </w:r>
      <w:r w:rsidR="003B32CE">
        <w:rPr>
          <w:rFonts w:ascii="Times New Roman" w:hAnsi="Times New Roman" w:cs="Times New Roman"/>
          <w:sz w:val="24"/>
          <w:szCs w:val="24"/>
        </w:rPr>
        <w:t xml:space="preserve"> </w:t>
      </w:r>
      <w:r w:rsidRPr="00595CE8">
        <w:rPr>
          <w:rFonts w:ascii="Times New Roman" w:hAnsi="Times New Roman" w:cs="Times New Roman"/>
          <w:sz w:val="24"/>
          <w:szCs w:val="24"/>
        </w:rPr>
        <w:t xml:space="preserve">kogutud andmete alusel </w:t>
      </w:r>
      <w:del w:id="150" w:author="Mari Koik - JUSTDIGI" w:date="2025-11-12T13:58:00Z" w16du:dateUtc="2025-11-12T11:58:00Z">
        <w:r w:rsidRPr="00595CE8" w:rsidDel="00063D23">
          <w:rPr>
            <w:rFonts w:ascii="Times New Roman" w:hAnsi="Times New Roman" w:cs="Times New Roman"/>
            <w:sz w:val="24"/>
            <w:szCs w:val="24"/>
          </w:rPr>
          <w:delText xml:space="preserve">on </w:delText>
        </w:r>
      </w:del>
      <w:r w:rsidRPr="00595CE8">
        <w:rPr>
          <w:rFonts w:ascii="Times New Roman" w:hAnsi="Times New Roman" w:cs="Times New Roman"/>
          <w:sz w:val="24"/>
          <w:szCs w:val="24"/>
        </w:rPr>
        <w:t xml:space="preserve">liikmeks võtmisest </w:t>
      </w:r>
      <w:commentRangeStart w:id="151"/>
      <w:del w:id="152" w:author="Mari Koik - JUSTDIGI" w:date="2025-11-12T13:58:00Z" w16du:dateUtc="2025-11-12T11:58:00Z">
        <w:r w:rsidRPr="00FE27F8" w:rsidDel="000A27D2">
          <w:rPr>
            <w:rFonts w:ascii="Times New Roman" w:hAnsi="Times New Roman" w:cs="Times New Roman"/>
            <w:sz w:val="24"/>
            <w:szCs w:val="24"/>
          </w:rPr>
          <w:delText>keeldutud</w:delText>
        </w:r>
      </w:del>
      <w:ins w:id="153" w:author="Mari Koik - JUSTDIGI" w:date="2025-11-12T13:58:00Z" w16du:dateUtc="2025-11-12T11:58:00Z">
        <w:r w:rsidR="000A27D2" w:rsidRPr="00FE27F8">
          <w:rPr>
            <w:rFonts w:ascii="Times New Roman" w:hAnsi="Times New Roman" w:cs="Times New Roman"/>
            <w:sz w:val="24"/>
            <w:szCs w:val="24"/>
          </w:rPr>
          <w:t>keeldutakse</w:t>
        </w:r>
      </w:ins>
      <w:commentRangeEnd w:id="151"/>
      <w:ins w:id="154" w:author="Mari Koik - JUSTDIGI" w:date="2025-11-14T14:19:00Z" w16du:dateUtc="2025-11-14T12:19:00Z">
        <w:r w:rsidR="006C5B73">
          <w:rPr>
            <w:rStyle w:val="Kommentaariviide"/>
          </w:rPr>
          <w:commentReference w:id="151"/>
        </w:r>
      </w:ins>
      <w:r w:rsidRPr="00595CE8">
        <w:rPr>
          <w:rFonts w:ascii="Times New Roman" w:hAnsi="Times New Roman" w:cs="Times New Roman"/>
          <w:sz w:val="24"/>
          <w:szCs w:val="24"/>
        </w:rPr>
        <w:t xml:space="preserve">, ei avaldata keeldumise </w:t>
      </w:r>
      <w:r w:rsidR="00B1727D" w:rsidRPr="00595CE8">
        <w:rPr>
          <w:rFonts w:ascii="Times New Roman" w:hAnsi="Times New Roman" w:cs="Times New Roman"/>
          <w:sz w:val="24"/>
          <w:szCs w:val="24"/>
        </w:rPr>
        <w:t xml:space="preserve">põhjust ja selle </w:t>
      </w:r>
      <w:r w:rsidRPr="00595CE8">
        <w:rPr>
          <w:rFonts w:ascii="Times New Roman" w:hAnsi="Times New Roman" w:cs="Times New Roman"/>
          <w:sz w:val="24"/>
          <w:szCs w:val="24"/>
        </w:rPr>
        <w:t>aluseks olevat asjaolu juhul, kui see võib olla vältimatult vajalik, et tagada:</w:t>
      </w:r>
    </w:p>
    <w:p w14:paraId="7E3BEC1A" w14:textId="77777777" w:rsidR="00ED4209" w:rsidRPr="00595CE8" w:rsidRDefault="00ED4209" w:rsidP="00ED4209">
      <w:pPr>
        <w:pStyle w:val="Vahedeta"/>
        <w:jc w:val="both"/>
        <w:rPr>
          <w:rFonts w:ascii="Times New Roman" w:hAnsi="Times New Roman" w:cs="Times New Roman"/>
          <w:sz w:val="24"/>
          <w:szCs w:val="24"/>
        </w:rPr>
      </w:pPr>
      <w:r w:rsidRPr="00595CE8">
        <w:rPr>
          <w:rFonts w:ascii="Times New Roman" w:hAnsi="Times New Roman" w:cs="Times New Roman"/>
          <w:sz w:val="24"/>
          <w:szCs w:val="24"/>
        </w:rPr>
        <w:t>1) riigi julge</w:t>
      </w:r>
      <w:r w:rsidRPr="00605879">
        <w:rPr>
          <w:rFonts w:ascii="Times New Roman" w:hAnsi="Times New Roman" w:cs="Times New Roman"/>
          <w:sz w:val="24"/>
          <w:szCs w:val="24"/>
        </w:rPr>
        <w:t>ole</w:t>
      </w:r>
      <w:r w:rsidRPr="00595CE8">
        <w:rPr>
          <w:rFonts w:ascii="Times New Roman" w:hAnsi="Times New Roman" w:cs="Times New Roman"/>
          <w:sz w:val="24"/>
          <w:szCs w:val="24"/>
        </w:rPr>
        <w:t>k;</w:t>
      </w:r>
    </w:p>
    <w:p w14:paraId="5BDD9129" w14:textId="77777777" w:rsidR="00ED4209" w:rsidRPr="00595CE8" w:rsidRDefault="00ED4209" w:rsidP="00ED4209">
      <w:pPr>
        <w:pStyle w:val="Vahedeta"/>
        <w:jc w:val="both"/>
        <w:rPr>
          <w:rFonts w:ascii="Times New Roman" w:hAnsi="Times New Roman" w:cs="Times New Roman"/>
          <w:sz w:val="24"/>
          <w:szCs w:val="24"/>
        </w:rPr>
      </w:pPr>
      <w:r w:rsidRPr="00595CE8">
        <w:rPr>
          <w:rFonts w:ascii="Times New Roman" w:hAnsi="Times New Roman" w:cs="Times New Roman"/>
          <w:sz w:val="24"/>
          <w:szCs w:val="24"/>
        </w:rPr>
        <w:t>2) riigikaitse;</w:t>
      </w:r>
    </w:p>
    <w:p w14:paraId="5E16CB80" w14:textId="77777777" w:rsidR="00ED4209" w:rsidRPr="00595CE8" w:rsidRDefault="00ED4209" w:rsidP="00ED4209">
      <w:pPr>
        <w:pStyle w:val="Vahedeta"/>
        <w:jc w:val="both"/>
        <w:rPr>
          <w:rFonts w:ascii="Times New Roman" w:hAnsi="Times New Roman" w:cs="Times New Roman"/>
          <w:sz w:val="24"/>
          <w:szCs w:val="24"/>
        </w:rPr>
      </w:pPr>
      <w:r w:rsidRPr="00595CE8">
        <w:rPr>
          <w:rFonts w:ascii="Times New Roman" w:hAnsi="Times New Roman" w:cs="Times New Roman"/>
          <w:sz w:val="24"/>
          <w:szCs w:val="24"/>
        </w:rPr>
        <w:t>3) avalik kord;</w:t>
      </w:r>
    </w:p>
    <w:p w14:paraId="2B89E623" w14:textId="77777777" w:rsidR="00ED4209" w:rsidRPr="00595CE8" w:rsidRDefault="00ED4209" w:rsidP="00ED4209">
      <w:pPr>
        <w:pStyle w:val="Vahedeta"/>
        <w:jc w:val="both"/>
        <w:rPr>
          <w:rFonts w:ascii="Times New Roman" w:hAnsi="Times New Roman" w:cs="Times New Roman"/>
          <w:sz w:val="24"/>
          <w:szCs w:val="24"/>
        </w:rPr>
      </w:pPr>
      <w:r w:rsidRPr="00595CE8">
        <w:rPr>
          <w:rFonts w:ascii="Times New Roman" w:hAnsi="Times New Roman" w:cs="Times New Roman"/>
          <w:sz w:val="24"/>
          <w:szCs w:val="24"/>
        </w:rPr>
        <w:t>4) süüteo tõkestamine, avastamine või menetlemine või karistuse täideviimine;</w:t>
      </w:r>
    </w:p>
    <w:p w14:paraId="644E911F" w14:textId="77777777" w:rsidR="00ED4209" w:rsidRPr="00595CE8" w:rsidRDefault="00ED4209" w:rsidP="00ED4209">
      <w:pPr>
        <w:pStyle w:val="Vahedeta"/>
        <w:jc w:val="both"/>
        <w:rPr>
          <w:rFonts w:ascii="Times New Roman" w:hAnsi="Times New Roman" w:cs="Times New Roman"/>
          <w:sz w:val="24"/>
          <w:szCs w:val="24"/>
        </w:rPr>
      </w:pPr>
      <w:r w:rsidRPr="00595CE8">
        <w:rPr>
          <w:rFonts w:ascii="Times New Roman" w:hAnsi="Times New Roman" w:cs="Times New Roman"/>
          <w:sz w:val="24"/>
          <w:szCs w:val="24"/>
        </w:rPr>
        <w:t>5) andmesubjekti või teise isiku õiguste ja vabaduste kaitse.</w:t>
      </w:r>
    </w:p>
    <w:bookmarkEnd w:id="149"/>
    <w:p w14:paraId="0D0F208A" w14:textId="77777777" w:rsidR="000A385F" w:rsidRPr="00595CE8" w:rsidRDefault="000A385F" w:rsidP="00055CEF">
      <w:pPr>
        <w:pStyle w:val="Vahedeta"/>
        <w:jc w:val="both"/>
        <w:rPr>
          <w:rFonts w:ascii="Times New Roman" w:eastAsia="Times New Roman" w:hAnsi="Times New Roman" w:cs="Times New Roman"/>
          <w:sz w:val="24"/>
          <w:szCs w:val="24"/>
          <w:lang w:eastAsia="et-EE"/>
        </w:rPr>
      </w:pPr>
    </w:p>
    <w:p w14:paraId="1000398C" w14:textId="7FAE2F50" w:rsidR="00E93452" w:rsidRPr="00055CEF" w:rsidRDefault="00E93452" w:rsidP="00055CEF">
      <w:pPr>
        <w:pStyle w:val="Vahedeta"/>
        <w:jc w:val="both"/>
        <w:rPr>
          <w:rFonts w:ascii="Times New Roman" w:hAnsi="Times New Roman" w:cs="Times New Roman"/>
          <w:sz w:val="24"/>
          <w:szCs w:val="24"/>
        </w:rPr>
      </w:pPr>
      <w:r w:rsidRPr="00595CE8">
        <w:rPr>
          <w:rFonts w:ascii="Times New Roman" w:hAnsi="Times New Roman" w:cs="Times New Roman"/>
          <w:sz w:val="24"/>
          <w:szCs w:val="24"/>
        </w:rPr>
        <w:t>(</w:t>
      </w:r>
      <w:r w:rsidR="00E90CC3" w:rsidRPr="00595CE8">
        <w:rPr>
          <w:rFonts w:ascii="Times New Roman" w:hAnsi="Times New Roman" w:cs="Times New Roman"/>
          <w:sz w:val="24"/>
          <w:szCs w:val="24"/>
        </w:rPr>
        <w:t>1</w:t>
      </w:r>
      <w:r w:rsidR="00DB2801" w:rsidRPr="00595CE8">
        <w:rPr>
          <w:rFonts w:ascii="Times New Roman" w:hAnsi="Times New Roman" w:cs="Times New Roman"/>
          <w:sz w:val="24"/>
          <w:szCs w:val="24"/>
        </w:rPr>
        <w:t>0</w:t>
      </w:r>
      <w:r w:rsidRPr="00595CE8">
        <w:rPr>
          <w:rFonts w:ascii="Times New Roman" w:hAnsi="Times New Roman" w:cs="Times New Roman"/>
          <w:sz w:val="24"/>
          <w:szCs w:val="24"/>
        </w:rPr>
        <w:t xml:space="preserve">) </w:t>
      </w:r>
      <w:bookmarkStart w:id="155" w:name="_Hlk205995684"/>
      <w:r w:rsidR="00000D5A" w:rsidRPr="00595CE8">
        <w:rPr>
          <w:rFonts w:ascii="Times New Roman" w:hAnsi="Times New Roman" w:cs="Times New Roman"/>
          <w:sz w:val="24"/>
          <w:szCs w:val="24"/>
        </w:rPr>
        <w:t>Keeldumise põhjust ja selle aluseks olevat asjaolu</w:t>
      </w:r>
      <w:r w:rsidRPr="00595CE8">
        <w:rPr>
          <w:rFonts w:ascii="Times New Roman" w:hAnsi="Times New Roman" w:cs="Times New Roman"/>
          <w:sz w:val="24"/>
          <w:szCs w:val="24"/>
        </w:rPr>
        <w:t xml:space="preserve"> ei avaldata seni, kuni see on käesoleva paragrahvi lõikes </w:t>
      </w:r>
      <w:r w:rsidR="001E3F10" w:rsidRPr="00595CE8">
        <w:rPr>
          <w:rFonts w:ascii="Times New Roman" w:hAnsi="Times New Roman" w:cs="Times New Roman"/>
          <w:sz w:val="24"/>
          <w:szCs w:val="24"/>
        </w:rPr>
        <w:t>9</w:t>
      </w:r>
      <w:r w:rsidRPr="00595CE8">
        <w:rPr>
          <w:rFonts w:ascii="Times New Roman" w:hAnsi="Times New Roman" w:cs="Times New Roman"/>
          <w:sz w:val="24"/>
          <w:szCs w:val="24"/>
        </w:rPr>
        <w:t xml:space="preserve"> nimetatud eesmär</w:t>
      </w:r>
      <w:r w:rsidR="00E873C5">
        <w:rPr>
          <w:rFonts w:ascii="Times New Roman" w:hAnsi="Times New Roman" w:cs="Times New Roman"/>
          <w:sz w:val="24"/>
          <w:szCs w:val="24"/>
        </w:rPr>
        <w:t>gi</w:t>
      </w:r>
      <w:r w:rsidRPr="00595CE8">
        <w:rPr>
          <w:rFonts w:ascii="Times New Roman" w:hAnsi="Times New Roman" w:cs="Times New Roman"/>
          <w:sz w:val="24"/>
          <w:szCs w:val="24"/>
        </w:rPr>
        <w:t xml:space="preserve"> täitmiseks </w:t>
      </w:r>
      <w:r w:rsidR="00000D5A" w:rsidRPr="00595CE8">
        <w:rPr>
          <w:rFonts w:ascii="Times New Roman" w:hAnsi="Times New Roman" w:cs="Times New Roman"/>
          <w:sz w:val="24"/>
          <w:szCs w:val="24"/>
        </w:rPr>
        <w:t xml:space="preserve">vältimatult </w:t>
      </w:r>
      <w:r w:rsidRPr="00595CE8">
        <w:rPr>
          <w:rFonts w:ascii="Times New Roman" w:hAnsi="Times New Roman" w:cs="Times New Roman"/>
          <w:sz w:val="24"/>
          <w:szCs w:val="24"/>
        </w:rPr>
        <w:t>vajalik.</w:t>
      </w:r>
      <w:bookmarkEnd w:id="155"/>
    </w:p>
    <w:p w14:paraId="71B8C169" w14:textId="77777777" w:rsidR="00055CEF" w:rsidRPr="00055CEF" w:rsidRDefault="00055CEF" w:rsidP="00055CEF">
      <w:pPr>
        <w:pStyle w:val="Vahedeta"/>
        <w:jc w:val="both"/>
        <w:rPr>
          <w:rFonts w:ascii="Times New Roman" w:eastAsia="Times New Roman" w:hAnsi="Times New Roman" w:cs="Times New Roman"/>
          <w:b/>
          <w:bCs/>
          <w:sz w:val="24"/>
          <w:szCs w:val="24"/>
          <w:lang w:eastAsia="et-EE"/>
        </w:rPr>
      </w:pPr>
    </w:p>
    <w:p w14:paraId="186012EB" w14:textId="4E10B33B" w:rsidR="000A385F" w:rsidRPr="00055CEF" w:rsidRDefault="000A385F" w:rsidP="00055CEF">
      <w:pPr>
        <w:pStyle w:val="Vahedeta"/>
        <w:jc w:val="both"/>
        <w:rPr>
          <w:rFonts w:ascii="Times New Roman" w:eastAsia="Times New Roman" w:hAnsi="Times New Roman" w:cs="Times New Roman"/>
          <w:b/>
          <w:bCs/>
          <w:sz w:val="24"/>
          <w:szCs w:val="24"/>
          <w:lang w:eastAsia="et-EE"/>
        </w:rPr>
      </w:pPr>
      <w:r w:rsidRPr="00055CEF">
        <w:rPr>
          <w:rFonts w:ascii="Times New Roman" w:eastAsia="Times New Roman" w:hAnsi="Times New Roman" w:cs="Times New Roman"/>
          <w:b/>
          <w:bCs/>
          <w:sz w:val="24"/>
          <w:szCs w:val="24"/>
          <w:lang w:eastAsia="et-EE"/>
        </w:rPr>
        <w:t>§ 31</w:t>
      </w:r>
      <w:r w:rsidRPr="00055CEF">
        <w:rPr>
          <w:rFonts w:ascii="Times New Roman" w:eastAsia="Times New Roman" w:hAnsi="Times New Roman" w:cs="Times New Roman"/>
          <w:b/>
          <w:bCs/>
          <w:sz w:val="24"/>
          <w:szCs w:val="24"/>
          <w:vertAlign w:val="superscript"/>
          <w:lang w:eastAsia="et-EE"/>
        </w:rPr>
        <w:t>5</w:t>
      </w:r>
      <w:r w:rsidRPr="00055CEF">
        <w:rPr>
          <w:rFonts w:ascii="Times New Roman" w:eastAsia="Times New Roman" w:hAnsi="Times New Roman" w:cs="Times New Roman"/>
          <w:b/>
          <w:bCs/>
          <w:sz w:val="24"/>
          <w:szCs w:val="24"/>
          <w:lang w:eastAsia="et-EE"/>
        </w:rPr>
        <w:t>. Isikuankeet</w:t>
      </w:r>
    </w:p>
    <w:p w14:paraId="38C29178" w14:textId="77777777" w:rsidR="000A385F" w:rsidRDefault="000A385F" w:rsidP="00055CEF">
      <w:pPr>
        <w:pStyle w:val="Vahedeta"/>
        <w:rPr>
          <w:rFonts w:eastAsia="Times New Roman"/>
          <w:lang w:eastAsia="et-EE"/>
        </w:rPr>
      </w:pPr>
    </w:p>
    <w:p w14:paraId="1B53891B" w14:textId="2B9A43DF" w:rsidR="000A385F" w:rsidRDefault="000A385F" w:rsidP="000A385F">
      <w:pPr>
        <w:pStyle w:val="Vahedeta"/>
        <w:jc w:val="both"/>
        <w:rPr>
          <w:rFonts w:ascii="Times New Roman" w:eastAsia="Times New Roman" w:hAnsi="Times New Roman" w:cs="Times New Roman"/>
          <w:sz w:val="24"/>
          <w:szCs w:val="24"/>
          <w:lang w:eastAsia="et-EE"/>
        </w:rPr>
      </w:pPr>
      <w:r w:rsidRPr="0041644B">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41644B">
        <w:rPr>
          <w:rFonts w:ascii="Times New Roman" w:eastAsia="Times New Roman" w:hAnsi="Times New Roman" w:cs="Times New Roman"/>
          <w:sz w:val="24"/>
          <w:szCs w:val="24"/>
          <w:lang w:eastAsia="et-EE"/>
        </w:rPr>
        <w:t xml:space="preserve">) </w:t>
      </w:r>
      <w:bookmarkStart w:id="156" w:name="_Hlk176524047"/>
      <w:r w:rsidRPr="0041644B">
        <w:rPr>
          <w:rFonts w:ascii="Times New Roman" w:eastAsia="Times New Roman" w:hAnsi="Times New Roman" w:cs="Times New Roman"/>
          <w:sz w:val="24"/>
          <w:szCs w:val="24"/>
          <w:lang w:eastAsia="et-EE"/>
        </w:rPr>
        <w:t>P</w:t>
      </w:r>
      <w:r>
        <w:rPr>
          <w:rFonts w:ascii="Times New Roman" w:eastAsia="Times New Roman" w:hAnsi="Times New Roman" w:cs="Times New Roman"/>
          <w:sz w:val="24"/>
          <w:szCs w:val="24"/>
          <w:lang w:eastAsia="et-EE"/>
        </w:rPr>
        <w:t>äästeamet võib nõuda, et p</w:t>
      </w:r>
      <w:r w:rsidRPr="0041644B">
        <w:rPr>
          <w:rFonts w:ascii="Times New Roman" w:eastAsia="Times New Roman" w:hAnsi="Times New Roman" w:cs="Times New Roman"/>
          <w:sz w:val="24"/>
          <w:szCs w:val="24"/>
          <w:lang w:eastAsia="et-EE"/>
        </w:rPr>
        <w:t xml:space="preserve">äästemeeskonna reservi liikme </w:t>
      </w:r>
      <w:r w:rsidRPr="00D24B80">
        <w:rPr>
          <w:rFonts w:ascii="Times New Roman" w:eastAsia="Times New Roman" w:hAnsi="Times New Roman" w:cs="Times New Roman"/>
          <w:sz w:val="24"/>
          <w:szCs w:val="24"/>
          <w:lang w:eastAsia="et-EE"/>
        </w:rPr>
        <w:t>kandidaat</w:t>
      </w:r>
      <w:r>
        <w:rPr>
          <w:rFonts w:ascii="Times New Roman" w:eastAsia="Times New Roman" w:hAnsi="Times New Roman" w:cs="Times New Roman"/>
          <w:sz w:val="24"/>
          <w:szCs w:val="24"/>
          <w:lang w:eastAsia="et-EE"/>
        </w:rPr>
        <w:t xml:space="preserve"> täidaks</w:t>
      </w:r>
      <w:r w:rsidRPr="0041644B">
        <w:rPr>
          <w:rFonts w:ascii="Times New Roman" w:eastAsia="Times New Roman" w:hAnsi="Times New Roman" w:cs="Times New Roman"/>
          <w:sz w:val="24"/>
          <w:szCs w:val="24"/>
          <w:lang w:eastAsia="et-EE"/>
        </w:rPr>
        <w:t xml:space="preserve"> </w:t>
      </w:r>
      <w:r w:rsidR="0087734A">
        <w:rPr>
          <w:rFonts w:ascii="Times New Roman" w:eastAsia="Times New Roman" w:hAnsi="Times New Roman" w:cs="Times New Roman"/>
          <w:sz w:val="24"/>
          <w:szCs w:val="24"/>
          <w:lang w:eastAsia="et-EE"/>
        </w:rPr>
        <w:t xml:space="preserve">käesoleva seaduse </w:t>
      </w:r>
      <w:r w:rsidR="0087734A" w:rsidRPr="00897FE1">
        <w:rPr>
          <w:rFonts w:ascii="Times New Roman" w:eastAsia="Times New Roman" w:hAnsi="Times New Roman" w:cs="Times New Roman"/>
          <w:sz w:val="24"/>
          <w:szCs w:val="24"/>
          <w:lang w:eastAsia="et-EE"/>
        </w:rPr>
        <w:t>§ 31</w:t>
      </w:r>
      <w:r w:rsidR="0087734A" w:rsidRPr="00897FE1">
        <w:rPr>
          <w:rFonts w:ascii="Times New Roman" w:eastAsia="Times New Roman" w:hAnsi="Times New Roman" w:cs="Times New Roman"/>
          <w:sz w:val="24"/>
          <w:szCs w:val="24"/>
          <w:vertAlign w:val="superscript"/>
          <w:lang w:eastAsia="et-EE"/>
        </w:rPr>
        <w:t>3</w:t>
      </w:r>
      <w:r w:rsidR="0087734A" w:rsidRPr="0041644B">
        <w:rPr>
          <w:rFonts w:ascii="Times New Roman" w:eastAsia="Times New Roman" w:hAnsi="Times New Roman" w:cs="Times New Roman"/>
          <w:sz w:val="24"/>
          <w:szCs w:val="24"/>
          <w:lang w:eastAsia="et-EE"/>
        </w:rPr>
        <w:t xml:space="preserve"> </w:t>
      </w:r>
      <w:commentRangeStart w:id="157"/>
      <w:r w:rsidR="0087734A">
        <w:rPr>
          <w:rFonts w:ascii="Times New Roman" w:eastAsia="Times New Roman" w:hAnsi="Times New Roman" w:cs="Times New Roman"/>
          <w:sz w:val="24"/>
          <w:szCs w:val="24"/>
          <w:lang w:eastAsia="et-EE"/>
        </w:rPr>
        <w:t>lõigete</w:t>
      </w:r>
      <w:ins w:id="158" w:author="Mari Koik - JUSTDIGI" w:date="2025-11-14T15:21:00Z" w16du:dateUtc="2025-11-14T13:21:00Z">
        <w:r w:rsidR="00FD621D">
          <w:rPr>
            <w:rFonts w:ascii="Times New Roman" w:eastAsia="Times New Roman" w:hAnsi="Times New Roman" w:cs="Times New Roman"/>
            <w:sz w:val="24"/>
            <w:szCs w:val="24"/>
            <w:lang w:eastAsia="et-EE"/>
          </w:rPr>
          <w:t>s</w:t>
        </w:r>
      </w:ins>
      <w:r w:rsidR="0087734A">
        <w:rPr>
          <w:rFonts w:ascii="Times New Roman" w:eastAsia="Times New Roman" w:hAnsi="Times New Roman" w:cs="Times New Roman"/>
          <w:sz w:val="24"/>
          <w:szCs w:val="24"/>
          <w:lang w:eastAsia="et-EE"/>
        </w:rPr>
        <w:t xml:space="preserve"> 1 ja 2 </w:t>
      </w:r>
      <w:ins w:id="159" w:author="Mari Koik - JUSTDIGI" w:date="2025-11-14T15:21:00Z" w16du:dateUtc="2025-11-14T13:21:00Z">
        <w:r w:rsidR="00FD621D">
          <w:rPr>
            <w:rFonts w:ascii="Times New Roman" w:eastAsia="Times New Roman" w:hAnsi="Times New Roman" w:cs="Times New Roman"/>
            <w:sz w:val="24"/>
            <w:szCs w:val="24"/>
            <w:lang w:eastAsia="et-EE"/>
          </w:rPr>
          <w:t xml:space="preserve">sätestatud </w:t>
        </w:r>
        <w:commentRangeEnd w:id="157"/>
        <w:r w:rsidR="00FD621D">
          <w:rPr>
            <w:rStyle w:val="Kommentaariviide"/>
          </w:rPr>
          <w:commentReference w:id="157"/>
        </w:r>
      </w:ins>
      <w:r w:rsidR="0087734A" w:rsidRPr="0041644B">
        <w:rPr>
          <w:rFonts w:ascii="Times New Roman" w:eastAsia="Times New Roman" w:hAnsi="Times New Roman" w:cs="Times New Roman"/>
          <w:sz w:val="24"/>
          <w:szCs w:val="24"/>
          <w:lang w:eastAsia="et-EE"/>
        </w:rPr>
        <w:t>nõuetele</w:t>
      </w:r>
      <w:r w:rsidR="0087734A">
        <w:rPr>
          <w:rFonts w:ascii="Times New Roman" w:eastAsia="Times New Roman" w:hAnsi="Times New Roman" w:cs="Times New Roman"/>
          <w:sz w:val="24"/>
          <w:szCs w:val="24"/>
          <w:lang w:eastAsia="et-EE"/>
        </w:rPr>
        <w:t xml:space="preserve"> vastavuse </w:t>
      </w:r>
      <w:r w:rsidR="0087734A" w:rsidRPr="008D25BF">
        <w:rPr>
          <w:rFonts w:ascii="Times New Roman" w:eastAsia="Times New Roman" w:hAnsi="Times New Roman" w:cs="Times New Roman"/>
          <w:sz w:val="24"/>
          <w:szCs w:val="24"/>
          <w:lang w:eastAsia="et-EE"/>
        </w:rPr>
        <w:t>kontrolliks</w:t>
      </w:r>
      <w:r w:rsidR="0087734A" w:rsidRPr="0041644B">
        <w:rPr>
          <w:rFonts w:ascii="Times New Roman" w:eastAsia="Times New Roman" w:hAnsi="Times New Roman" w:cs="Times New Roman"/>
          <w:sz w:val="24"/>
          <w:szCs w:val="24"/>
          <w:lang w:eastAsia="et-EE"/>
        </w:rPr>
        <w:t xml:space="preserve"> </w:t>
      </w:r>
      <w:r w:rsidRPr="0041644B">
        <w:rPr>
          <w:rFonts w:ascii="Times New Roman" w:eastAsia="Times New Roman" w:hAnsi="Times New Roman" w:cs="Times New Roman"/>
          <w:sz w:val="24"/>
          <w:szCs w:val="24"/>
          <w:lang w:eastAsia="et-EE"/>
        </w:rPr>
        <w:t>isikuankeedi</w:t>
      </w:r>
      <w:bookmarkEnd w:id="156"/>
      <w:r>
        <w:rPr>
          <w:rFonts w:ascii="Times New Roman" w:eastAsia="Times New Roman" w:hAnsi="Times New Roman" w:cs="Times New Roman"/>
          <w:sz w:val="24"/>
          <w:szCs w:val="24"/>
          <w:lang w:eastAsia="et-EE"/>
        </w:rPr>
        <w:t>.</w:t>
      </w:r>
    </w:p>
    <w:p w14:paraId="6EBF827C"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43FDB94C" w14:textId="771C0B1A"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Et tagada </w:t>
      </w:r>
      <w:bookmarkStart w:id="160" w:name="_Hlk178249893"/>
      <w:r w:rsidRPr="00595CE8">
        <w:rPr>
          <w:rFonts w:ascii="Times New Roman" w:eastAsia="Times New Roman" w:hAnsi="Times New Roman" w:cs="Times New Roman"/>
          <w:sz w:val="24"/>
          <w:szCs w:val="24"/>
          <w:lang w:eastAsia="et-EE"/>
        </w:rPr>
        <w:t>päästemeeskonna reservi liikme</w:t>
      </w:r>
      <w:r w:rsidR="00553741" w:rsidRPr="00595CE8">
        <w:rPr>
          <w:rFonts w:ascii="Times New Roman" w:eastAsia="Times New Roman" w:hAnsi="Times New Roman" w:cs="Times New Roman"/>
          <w:sz w:val="24"/>
          <w:szCs w:val="24"/>
          <w:lang w:eastAsia="et-EE"/>
        </w:rPr>
        <w:t xml:space="preserve"> </w:t>
      </w:r>
      <w:ins w:id="161" w:author="Mari Koik - JUSTDIGI" w:date="2025-11-12T11:30:00Z" w16du:dateUtc="2025-11-12T09:30:00Z">
        <w:r w:rsidR="003D75CF">
          <w:rPr>
            <w:rFonts w:ascii="Times New Roman" w:eastAsia="Times New Roman" w:hAnsi="Times New Roman" w:cs="Times New Roman"/>
            <w:sz w:val="24"/>
            <w:szCs w:val="24"/>
            <w:lang w:eastAsia="et-EE"/>
          </w:rPr>
          <w:t>andmete</w:t>
        </w:r>
      </w:ins>
      <w:del w:id="162" w:author="Mari Koik - JUSTDIGI" w:date="2025-11-12T11:30:00Z" w16du:dateUtc="2025-11-12T09:30:00Z">
        <w:r w:rsidR="00553741" w:rsidRPr="00595CE8" w:rsidDel="003D75CF">
          <w:rPr>
            <w:rFonts w:ascii="Times New Roman" w:eastAsia="Times New Roman" w:hAnsi="Times New Roman" w:cs="Times New Roman"/>
            <w:sz w:val="24"/>
            <w:szCs w:val="24"/>
            <w:lang w:eastAsia="et-EE"/>
          </w:rPr>
          <w:delText>kohta</w:delText>
        </w:r>
      </w:del>
      <w:r w:rsidR="00553741" w:rsidRPr="00595CE8">
        <w:rPr>
          <w:rFonts w:ascii="Times New Roman" w:eastAsia="Times New Roman" w:hAnsi="Times New Roman" w:cs="Times New Roman"/>
          <w:sz w:val="24"/>
          <w:szCs w:val="24"/>
          <w:lang w:eastAsia="et-EE"/>
        </w:rPr>
        <w:t xml:space="preserve"> </w:t>
      </w:r>
      <w:bookmarkEnd w:id="160"/>
      <w:del w:id="163" w:author="Mari Koik - JUSTDIGI" w:date="2025-11-12T11:30:00Z" w16du:dateUtc="2025-11-12T09:30:00Z">
        <w:r w:rsidRPr="00595CE8" w:rsidDel="003D75CF">
          <w:rPr>
            <w:rFonts w:ascii="Times New Roman" w:eastAsia="Times New Roman" w:hAnsi="Times New Roman" w:cs="Times New Roman"/>
            <w:sz w:val="24"/>
            <w:szCs w:val="24"/>
            <w:lang w:eastAsia="et-EE"/>
          </w:rPr>
          <w:delText>teabe</w:delText>
        </w:r>
      </w:del>
      <w:r w:rsidRPr="00595CE8">
        <w:rPr>
          <w:rFonts w:ascii="Times New Roman" w:eastAsia="Times New Roman" w:hAnsi="Times New Roman" w:cs="Times New Roman"/>
          <w:sz w:val="24"/>
          <w:szCs w:val="24"/>
          <w:lang w:eastAsia="et-EE"/>
        </w:rPr>
        <w:t>edast</w:t>
      </w:r>
      <w:ins w:id="164" w:author="Mari Koik - JUSTDIGI" w:date="2025-11-12T14:59:00Z" w16du:dateUtc="2025-11-12T12:59:00Z">
        <w:r w:rsidR="004372C5">
          <w:rPr>
            <w:rFonts w:ascii="Times New Roman" w:eastAsia="Times New Roman" w:hAnsi="Times New Roman" w:cs="Times New Roman"/>
            <w:sz w:val="24"/>
            <w:szCs w:val="24"/>
            <w:lang w:eastAsia="et-EE"/>
          </w:rPr>
          <w:t>amine</w:t>
        </w:r>
      </w:ins>
      <w:del w:id="165" w:author="Mari Koik - JUSTDIGI" w:date="2025-11-12T14:59:00Z" w16du:dateUtc="2025-11-12T12:59:00Z">
        <w:r w:rsidRPr="00595CE8" w:rsidDel="004372C5">
          <w:rPr>
            <w:rFonts w:ascii="Times New Roman" w:eastAsia="Times New Roman" w:hAnsi="Times New Roman" w:cs="Times New Roman"/>
            <w:sz w:val="24"/>
            <w:szCs w:val="24"/>
            <w:lang w:eastAsia="et-EE"/>
          </w:rPr>
          <w:delText>us</w:delText>
        </w:r>
      </w:del>
      <w:r w:rsidRPr="00595CE8">
        <w:rPr>
          <w:rFonts w:ascii="Times New Roman" w:eastAsia="Times New Roman" w:hAnsi="Times New Roman" w:cs="Times New Roman"/>
          <w:sz w:val="24"/>
          <w:szCs w:val="24"/>
          <w:lang w:eastAsia="et-EE"/>
        </w:rPr>
        <w:t xml:space="preserve"> kiireloomulisel missioonil, võib isikuankeedis koguda </w:t>
      </w:r>
      <w:r w:rsidR="001B37C7" w:rsidRPr="00595CE8">
        <w:rPr>
          <w:rFonts w:ascii="Times New Roman" w:eastAsia="Times New Roman" w:hAnsi="Times New Roman" w:cs="Times New Roman"/>
          <w:sz w:val="24"/>
          <w:szCs w:val="24"/>
          <w:lang w:eastAsia="et-EE"/>
        </w:rPr>
        <w:t xml:space="preserve">päästemeeskonna reservi </w:t>
      </w:r>
      <w:r w:rsidRPr="00595CE8">
        <w:rPr>
          <w:rFonts w:ascii="Times New Roman" w:eastAsia="Times New Roman" w:hAnsi="Times New Roman" w:cs="Times New Roman"/>
          <w:sz w:val="24"/>
          <w:szCs w:val="24"/>
          <w:lang w:eastAsia="et-EE"/>
        </w:rPr>
        <w:t>liikme kandidaadi</w:t>
      </w:r>
      <w:r w:rsidR="00553741" w:rsidRPr="00595CE8">
        <w:rPr>
          <w:rFonts w:ascii="Times New Roman" w:eastAsia="Times New Roman" w:hAnsi="Times New Roman" w:cs="Times New Roman"/>
          <w:sz w:val="24"/>
          <w:szCs w:val="24"/>
          <w:lang w:eastAsia="et-EE"/>
        </w:rPr>
        <w:t xml:space="preserve"> </w:t>
      </w:r>
      <w:r w:rsidR="001B37C7" w:rsidRPr="00595CE8">
        <w:rPr>
          <w:rFonts w:ascii="Times New Roman" w:eastAsia="Times New Roman" w:hAnsi="Times New Roman" w:cs="Times New Roman"/>
          <w:sz w:val="24"/>
          <w:szCs w:val="24"/>
          <w:lang w:eastAsia="et-EE"/>
        </w:rPr>
        <w:t>määratud</w:t>
      </w:r>
      <w:r w:rsidR="00553741" w:rsidRPr="00595CE8">
        <w:rPr>
          <w:rFonts w:ascii="Times New Roman" w:eastAsia="Times New Roman" w:hAnsi="Times New Roman" w:cs="Times New Roman"/>
          <w:sz w:val="24"/>
          <w:szCs w:val="24"/>
          <w:lang w:eastAsia="et-EE"/>
        </w:rPr>
        <w:t xml:space="preserve"> kontaktisiku</w:t>
      </w:r>
      <w:r w:rsidRPr="00595CE8">
        <w:rPr>
          <w:rFonts w:ascii="Times New Roman" w:eastAsia="Times New Roman" w:hAnsi="Times New Roman" w:cs="Times New Roman"/>
          <w:sz w:val="24"/>
          <w:szCs w:val="24"/>
          <w:lang w:eastAsia="et-EE"/>
        </w:rPr>
        <w:t xml:space="preserve"> kohta järgmisi andmeid:</w:t>
      </w:r>
    </w:p>
    <w:p w14:paraId="77BA61F6" w14:textId="77777777"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ees- ja perekonnanimi;</w:t>
      </w:r>
    </w:p>
    <w:p w14:paraId="444D13E7" w14:textId="348119F3"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isikukood või selle puudumise korral sünniaeg</w:t>
      </w:r>
      <w:r w:rsidRPr="00C5497C">
        <w:rPr>
          <w:rFonts w:ascii="Times New Roman" w:eastAsia="Times New Roman" w:hAnsi="Times New Roman" w:cs="Times New Roman"/>
          <w:sz w:val="24"/>
          <w:szCs w:val="24"/>
          <w:lang w:eastAsia="et-EE"/>
        </w:rPr>
        <w:t>;</w:t>
      </w:r>
    </w:p>
    <w:p w14:paraId="5C01505F" w14:textId="77777777" w:rsidR="000A385F" w:rsidRPr="0041644B"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kontaktandmed.</w:t>
      </w:r>
    </w:p>
    <w:p w14:paraId="7DC7531B" w14:textId="77777777" w:rsidR="00553741" w:rsidRPr="0041644B" w:rsidRDefault="00553741" w:rsidP="000A385F">
      <w:pPr>
        <w:pStyle w:val="Vahedeta"/>
        <w:jc w:val="both"/>
        <w:rPr>
          <w:rFonts w:ascii="Times New Roman" w:eastAsia="Times New Roman" w:hAnsi="Times New Roman" w:cs="Times New Roman"/>
          <w:sz w:val="24"/>
          <w:szCs w:val="24"/>
          <w:lang w:eastAsia="et-EE"/>
        </w:rPr>
      </w:pPr>
    </w:p>
    <w:p w14:paraId="5DCBC22F" w14:textId="2F4DB1C9"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(3) </w:t>
      </w:r>
      <w:r w:rsidR="006940CF">
        <w:rPr>
          <w:rFonts w:ascii="Times New Roman" w:eastAsia="Times New Roman" w:hAnsi="Times New Roman" w:cs="Times New Roman"/>
          <w:sz w:val="24"/>
          <w:szCs w:val="24"/>
          <w:lang w:eastAsia="et-EE"/>
        </w:rPr>
        <w:t>I</w:t>
      </w:r>
      <w:r w:rsidRPr="00595CE8">
        <w:rPr>
          <w:rFonts w:ascii="Times New Roman" w:eastAsia="Times New Roman" w:hAnsi="Times New Roman" w:cs="Times New Roman"/>
          <w:sz w:val="24"/>
          <w:szCs w:val="24"/>
          <w:lang w:eastAsia="et-EE"/>
        </w:rPr>
        <w:t xml:space="preserve">sikuankeedi </w:t>
      </w:r>
      <w:r w:rsidR="00D679C2">
        <w:rPr>
          <w:rFonts w:ascii="Times New Roman" w:eastAsia="Times New Roman" w:hAnsi="Times New Roman" w:cs="Times New Roman"/>
          <w:sz w:val="24"/>
          <w:szCs w:val="24"/>
          <w:lang w:eastAsia="et-EE"/>
        </w:rPr>
        <w:t>andmete loetelu</w:t>
      </w:r>
      <w:r w:rsidR="00D679C2" w:rsidRPr="00595CE8">
        <w:rPr>
          <w:rFonts w:ascii="Times New Roman" w:eastAsia="Times New Roman" w:hAnsi="Times New Roman" w:cs="Times New Roman"/>
          <w:sz w:val="24"/>
          <w:szCs w:val="24"/>
          <w:lang w:eastAsia="et-EE"/>
        </w:rPr>
        <w:t xml:space="preserve"> </w:t>
      </w:r>
      <w:r w:rsidRPr="00595CE8">
        <w:rPr>
          <w:rFonts w:ascii="Times New Roman" w:eastAsia="Times New Roman" w:hAnsi="Times New Roman" w:cs="Times New Roman"/>
          <w:sz w:val="24"/>
          <w:szCs w:val="24"/>
          <w:lang w:eastAsia="et-EE"/>
        </w:rPr>
        <w:t>kehtestab valdkonna eest vastutav minister määrusega.</w:t>
      </w:r>
    </w:p>
    <w:p w14:paraId="6CE57E75" w14:textId="77777777" w:rsidR="000A385F" w:rsidRPr="00595CE8" w:rsidRDefault="000A385F" w:rsidP="000A385F">
      <w:pPr>
        <w:pStyle w:val="Vahedeta"/>
        <w:rPr>
          <w:rFonts w:ascii="Times New Roman" w:eastAsia="Times New Roman" w:hAnsi="Times New Roman" w:cs="Times New Roman"/>
          <w:sz w:val="24"/>
          <w:szCs w:val="24"/>
          <w:lang w:eastAsia="et-EE"/>
        </w:rPr>
      </w:pPr>
    </w:p>
    <w:p w14:paraId="23237F10" w14:textId="031C8B00" w:rsidR="0076119F" w:rsidRDefault="000A385F" w:rsidP="000A385F">
      <w:pPr>
        <w:pStyle w:val="Vahedeta"/>
        <w:jc w:val="both"/>
        <w:rPr>
          <w:rFonts w:ascii="Times New Roman" w:hAnsi="Times New Roman" w:cs="Times New Roman"/>
          <w:b/>
          <w:bCs/>
          <w:sz w:val="24"/>
          <w:szCs w:val="24"/>
        </w:rPr>
      </w:pPr>
      <w:r w:rsidRPr="00595CE8">
        <w:rPr>
          <w:rFonts w:ascii="Times New Roman" w:eastAsia="Times New Roman" w:hAnsi="Times New Roman" w:cs="Times New Roman"/>
          <w:b/>
          <w:bCs/>
          <w:sz w:val="24"/>
          <w:szCs w:val="24"/>
          <w:lang w:eastAsia="et-EE"/>
        </w:rPr>
        <w:t>§ 31</w:t>
      </w:r>
      <w:r w:rsidRPr="00595CE8">
        <w:rPr>
          <w:rFonts w:ascii="Times New Roman" w:eastAsia="Times New Roman" w:hAnsi="Times New Roman" w:cs="Times New Roman"/>
          <w:b/>
          <w:bCs/>
          <w:sz w:val="24"/>
          <w:szCs w:val="24"/>
          <w:vertAlign w:val="superscript"/>
          <w:lang w:eastAsia="et-EE"/>
        </w:rPr>
        <w:t>6</w:t>
      </w:r>
      <w:r w:rsidRPr="00595CE8">
        <w:rPr>
          <w:rFonts w:ascii="Times New Roman" w:eastAsia="Times New Roman" w:hAnsi="Times New Roman" w:cs="Times New Roman"/>
          <w:b/>
          <w:bCs/>
          <w:sz w:val="24"/>
          <w:szCs w:val="24"/>
          <w:lang w:eastAsia="et-EE"/>
        </w:rPr>
        <w:t>.</w:t>
      </w:r>
      <w:r w:rsidRPr="00595CE8">
        <w:rPr>
          <w:rFonts w:ascii="Times New Roman" w:eastAsia="Times New Roman" w:hAnsi="Times New Roman" w:cs="Times New Roman"/>
          <w:sz w:val="24"/>
          <w:szCs w:val="24"/>
          <w:lang w:eastAsia="et-EE"/>
        </w:rPr>
        <w:t xml:space="preserve"> </w:t>
      </w:r>
      <w:r w:rsidR="00E8111E" w:rsidRPr="00595CE8">
        <w:rPr>
          <w:rFonts w:ascii="Times New Roman" w:hAnsi="Times New Roman" w:cs="Times New Roman"/>
          <w:b/>
          <w:bCs/>
          <w:sz w:val="24"/>
          <w:szCs w:val="24"/>
        </w:rPr>
        <w:t>Andmete töötlemine</w:t>
      </w:r>
      <w:r w:rsidR="00055CEF" w:rsidRPr="00595CE8">
        <w:rPr>
          <w:rFonts w:ascii="Times New Roman" w:hAnsi="Times New Roman" w:cs="Times New Roman"/>
          <w:b/>
          <w:bCs/>
          <w:sz w:val="24"/>
          <w:szCs w:val="24"/>
        </w:rPr>
        <w:t xml:space="preserve"> ja säilitamine ning</w:t>
      </w:r>
      <w:r w:rsidR="00E8111E" w:rsidRPr="00595CE8">
        <w:rPr>
          <w:rFonts w:ascii="Times New Roman" w:hAnsi="Times New Roman" w:cs="Times New Roman"/>
          <w:b/>
          <w:bCs/>
          <w:sz w:val="24"/>
          <w:szCs w:val="24"/>
        </w:rPr>
        <w:t xml:space="preserve"> andmete allikad nõuetele vastavuse kontrollis</w:t>
      </w:r>
    </w:p>
    <w:p w14:paraId="6960F8A4" w14:textId="77777777" w:rsidR="000A385F" w:rsidRPr="00595CE8" w:rsidRDefault="000A385F" w:rsidP="000A385F">
      <w:pPr>
        <w:pStyle w:val="Vahedeta"/>
        <w:rPr>
          <w:rFonts w:ascii="Times New Roman" w:eastAsia="Times New Roman" w:hAnsi="Times New Roman" w:cs="Times New Roman"/>
          <w:sz w:val="24"/>
          <w:szCs w:val="24"/>
          <w:lang w:eastAsia="et-EE"/>
        </w:rPr>
      </w:pPr>
    </w:p>
    <w:p w14:paraId="3938D023" w14:textId="5DDBA7CA" w:rsidR="000A385F"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w:t>
      </w:r>
      <w:r w:rsidR="00E8111E"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lang w:eastAsia="et-EE"/>
        </w:rPr>
        <w:t xml:space="preserve">) Päästeamet </w:t>
      </w:r>
      <w:r w:rsidR="00FD4763" w:rsidRPr="00595CE8">
        <w:rPr>
          <w:rFonts w:ascii="Times New Roman" w:eastAsia="Times New Roman" w:hAnsi="Times New Roman" w:cs="Times New Roman"/>
          <w:sz w:val="24"/>
          <w:szCs w:val="24"/>
          <w:lang w:eastAsia="et-EE"/>
        </w:rPr>
        <w:t xml:space="preserve">võib </w:t>
      </w:r>
      <w:r w:rsidR="0087734A">
        <w:rPr>
          <w:rFonts w:ascii="Times New Roman" w:eastAsia="Times New Roman" w:hAnsi="Times New Roman" w:cs="Times New Roman"/>
          <w:sz w:val="24"/>
          <w:szCs w:val="24"/>
          <w:lang w:eastAsia="et-EE"/>
        </w:rPr>
        <w:t>üld</w:t>
      </w:r>
      <w:bookmarkStart w:id="166" w:name="_Hlk205993786"/>
      <w:r w:rsidRPr="00595CE8">
        <w:rPr>
          <w:rFonts w:ascii="Times New Roman" w:eastAsia="Times New Roman" w:hAnsi="Times New Roman" w:cs="Times New Roman"/>
          <w:sz w:val="24"/>
          <w:szCs w:val="24"/>
          <w:lang w:eastAsia="et-EE"/>
        </w:rPr>
        <w:t xml:space="preserve">nõuetele vastavuse </w:t>
      </w:r>
      <w:commentRangeStart w:id="167"/>
      <w:r w:rsidRPr="00595CE8">
        <w:rPr>
          <w:rFonts w:ascii="Times New Roman" w:eastAsia="Times New Roman" w:hAnsi="Times New Roman" w:cs="Times New Roman"/>
          <w:sz w:val="24"/>
          <w:szCs w:val="24"/>
          <w:lang w:eastAsia="et-EE"/>
        </w:rPr>
        <w:t>kontrolli</w:t>
      </w:r>
      <w:ins w:id="168" w:author="Mari Koik - JUSTDIGI" w:date="2025-11-14T15:46:00Z" w16du:dateUtc="2025-11-14T13:46:00Z">
        <w:r w:rsidR="00F40120">
          <w:rPr>
            <w:rFonts w:ascii="Times New Roman" w:eastAsia="Times New Roman" w:hAnsi="Times New Roman" w:cs="Times New Roman"/>
            <w:sz w:val="24"/>
            <w:szCs w:val="24"/>
            <w:lang w:eastAsia="et-EE"/>
          </w:rPr>
          <w:t xml:space="preserve"> käigu</w:t>
        </w:r>
      </w:ins>
      <w:r w:rsidRPr="00595CE8">
        <w:rPr>
          <w:rFonts w:ascii="Times New Roman" w:eastAsia="Times New Roman" w:hAnsi="Times New Roman" w:cs="Times New Roman"/>
          <w:sz w:val="24"/>
          <w:szCs w:val="24"/>
          <w:lang w:eastAsia="et-EE"/>
        </w:rPr>
        <w:t xml:space="preserve">s </w:t>
      </w:r>
      <w:commentRangeEnd w:id="167"/>
      <w:r w:rsidR="005F49A7">
        <w:rPr>
          <w:rStyle w:val="Kommentaariviide"/>
        </w:rPr>
        <w:commentReference w:id="167"/>
      </w:r>
      <w:r w:rsidRPr="00595CE8">
        <w:rPr>
          <w:rFonts w:ascii="Times New Roman" w:eastAsia="Times New Roman" w:hAnsi="Times New Roman" w:cs="Times New Roman"/>
          <w:sz w:val="24"/>
          <w:szCs w:val="24"/>
          <w:lang w:eastAsia="et-EE"/>
        </w:rPr>
        <w:t>kontrollida päästemeeskonna reservi liikme kandidaadi või liikme isikusamasust ja töödelda tema järgmisi isikuandmeid:</w:t>
      </w:r>
      <w:bookmarkStart w:id="169" w:name="_Hlk166509315"/>
    </w:p>
    <w:p w14:paraId="72430338" w14:textId="73E08956" w:rsidR="000F439B" w:rsidRPr="00595CE8" w:rsidRDefault="000A385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r w:rsidR="000F439B" w:rsidRPr="00595CE8">
        <w:rPr>
          <w:rFonts w:ascii="Times New Roman" w:eastAsia="Times New Roman" w:hAnsi="Times New Roman" w:cs="Times New Roman"/>
          <w:sz w:val="24"/>
          <w:szCs w:val="24"/>
          <w:lang w:eastAsia="et-EE"/>
        </w:rPr>
        <w:t>ees- ja perekonnanimi ning isikukood;</w:t>
      </w:r>
    </w:p>
    <w:p w14:paraId="67F4A839" w14:textId="77777777" w:rsidR="00055CEF" w:rsidRDefault="000F439B" w:rsidP="000A385F">
      <w:pPr>
        <w:pStyle w:val="Vahedeta"/>
        <w:jc w:val="both"/>
        <w:rPr>
          <w:rFonts w:ascii="Times New Roman" w:eastAsia="Times New Roman" w:hAnsi="Times New Roman" w:cs="Times New Roman"/>
          <w:sz w:val="24"/>
          <w:szCs w:val="24"/>
          <w:bdr w:val="none" w:sz="0" w:space="0" w:color="auto" w:frame="1"/>
          <w:lang w:eastAsia="et-EE"/>
        </w:rPr>
      </w:pPr>
      <w:r w:rsidRPr="00595CE8">
        <w:rPr>
          <w:rFonts w:ascii="Times New Roman" w:eastAsia="Times New Roman" w:hAnsi="Times New Roman" w:cs="Times New Roman"/>
          <w:sz w:val="24"/>
          <w:szCs w:val="24"/>
          <w:lang w:eastAsia="et-EE"/>
        </w:rPr>
        <w:t xml:space="preserve">2) </w:t>
      </w:r>
      <w:r w:rsidR="00FD4763" w:rsidRPr="00595CE8">
        <w:rPr>
          <w:rFonts w:ascii="Times New Roman" w:eastAsia="Times New Roman" w:hAnsi="Times New Roman" w:cs="Times New Roman"/>
          <w:sz w:val="24"/>
          <w:szCs w:val="24"/>
          <w:bdr w:val="none" w:sz="0" w:space="0" w:color="auto" w:frame="1"/>
          <w:lang w:eastAsia="et-EE"/>
        </w:rPr>
        <w:t>kontaktandmed</w:t>
      </w:r>
      <w:r w:rsidR="007824FC" w:rsidRPr="00595CE8">
        <w:rPr>
          <w:rFonts w:ascii="Times New Roman" w:eastAsia="Times New Roman" w:hAnsi="Times New Roman" w:cs="Times New Roman"/>
          <w:sz w:val="24"/>
          <w:szCs w:val="24"/>
          <w:bdr w:val="none" w:sz="0" w:space="0" w:color="auto" w:frame="1"/>
          <w:lang w:eastAsia="et-EE"/>
        </w:rPr>
        <w:t>;</w:t>
      </w:r>
    </w:p>
    <w:p w14:paraId="2E057E94" w14:textId="0801A6F3" w:rsidR="005B60BA" w:rsidRPr="00595CE8" w:rsidRDefault="005B60BA" w:rsidP="000A385F">
      <w:pPr>
        <w:pStyle w:val="Vahedeta"/>
        <w:jc w:val="both"/>
        <w:rPr>
          <w:rFonts w:ascii="Times New Roman" w:eastAsia="Times New Roman" w:hAnsi="Times New Roman" w:cs="Times New Roman"/>
          <w:sz w:val="24"/>
          <w:szCs w:val="24"/>
          <w:bdr w:val="none" w:sz="0" w:space="0" w:color="auto" w:frame="1"/>
          <w:lang w:eastAsia="et-EE"/>
        </w:rPr>
      </w:pPr>
      <w:r>
        <w:rPr>
          <w:rFonts w:ascii="Times New Roman" w:hAnsi="Times New Roman" w:cs="Times New Roman"/>
          <w:sz w:val="24"/>
          <w:szCs w:val="24"/>
        </w:rPr>
        <w:t>3</w:t>
      </w:r>
      <w:r w:rsidRPr="00472333">
        <w:rPr>
          <w:rFonts w:ascii="Times New Roman" w:hAnsi="Times New Roman" w:cs="Times New Roman"/>
          <w:sz w:val="24"/>
          <w:szCs w:val="24"/>
        </w:rPr>
        <w:t xml:space="preserve">) andmed </w:t>
      </w:r>
      <w:r>
        <w:rPr>
          <w:rFonts w:ascii="Times New Roman" w:hAnsi="Times New Roman" w:cs="Times New Roman"/>
          <w:sz w:val="24"/>
          <w:szCs w:val="24"/>
        </w:rPr>
        <w:t>teovõimelisuse kohta;</w:t>
      </w:r>
    </w:p>
    <w:p w14:paraId="708D9C32" w14:textId="1CA8AF6F" w:rsidR="000A385F" w:rsidRPr="00595CE8" w:rsidRDefault="005B60BA"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kodakondsuse ja isikut tõendava dokumendi andmed;</w:t>
      </w:r>
    </w:p>
    <w:p w14:paraId="4C8D012E" w14:textId="426E71BF" w:rsidR="00FD4763" w:rsidRPr="00595CE8" w:rsidRDefault="005B60BA"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w:t>
      </w:r>
      <w:r w:rsidR="00FD4763" w:rsidRPr="00595CE8">
        <w:rPr>
          <w:rFonts w:ascii="Times New Roman" w:eastAsia="Times New Roman" w:hAnsi="Times New Roman" w:cs="Times New Roman"/>
          <w:sz w:val="24"/>
          <w:szCs w:val="24"/>
          <w:lang w:eastAsia="et-EE"/>
        </w:rPr>
        <w:t>hariduse andmed</w:t>
      </w:r>
      <w:r w:rsidR="00055CEF" w:rsidRPr="00595CE8">
        <w:rPr>
          <w:rFonts w:ascii="Times New Roman" w:eastAsia="Times New Roman" w:hAnsi="Times New Roman" w:cs="Times New Roman"/>
          <w:sz w:val="24"/>
          <w:szCs w:val="24"/>
          <w:lang w:eastAsia="et-EE"/>
        </w:rPr>
        <w:t>.</w:t>
      </w:r>
    </w:p>
    <w:bookmarkEnd w:id="166"/>
    <w:p w14:paraId="271D046E" w14:textId="77777777" w:rsidR="000209AD" w:rsidRPr="00601F85" w:rsidRDefault="000209AD" w:rsidP="000A385F">
      <w:pPr>
        <w:pStyle w:val="Vahedeta"/>
        <w:jc w:val="both"/>
        <w:rPr>
          <w:rFonts w:ascii="Times New Roman" w:eastAsia="Times New Roman" w:hAnsi="Times New Roman" w:cs="Times New Roman"/>
          <w:sz w:val="24"/>
          <w:szCs w:val="24"/>
          <w:highlight w:val="yellow"/>
          <w:lang w:eastAsia="et-EE"/>
        </w:rPr>
      </w:pPr>
    </w:p>
    <w:p w14:paraId="18C18CCE" w14:textId="064632D8" w:rsidR="0090664B" w:rsidRPr="00595CE8" w:rsidRDefault="000209AD"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170" w:name="_Hlk205993816"/>
      <w:r w:rsidRPr="00C9602C">
        <w:rPr>
          <w:rFonts w:ascii="Times New Roman" w:eastAsia="Times New Roman" w:hAnsi="Times New Roman" w:cs="Times New Roman"/>
          <w:sz w:val="24"/>
          <w:szCs w:val="24"/>
          <w:lang w:eastAsia="et-EE"/>
        </w:rPr>
        <w:t>Po</w:t>
      </w:r>
      <w:r w:rsidRPr="00595CE8">
        <w:rPr>
          <w:rFonts w:ascii="Times New Roman" w:eastAsia="Times New Roman" w:hAnsi="Times New Roman" w:cs="Times New Roman"/>
          <w:sz w:val="24"/>
          <w:szCs w:val="24"/>
          <w:lang w:eastAsia="et-EE"/>
        </w:rPr>
        <w:t xml:space="preserve">litsei- ja Piirivalveamet võib taustakontrolli </w:t>
      </w:r>
      <w:r w:rsidR="00A61724" w:rsidRPr="00595CE8">
        <w:rPr>
          <w:rFonts w:ascii="Times New Roman" w:eastAsia="Times New Roman" w:hAnsi="Times New Roman" w:cs="Times New Roman"/>
          <w:sz w:val="24"/>
          <w:szCs w:val="24"/>
          <w:lang w:eastAsia="et-EE"/>
        </w:rPr>
        <w:t>käigus</w:t>
      </w:r>
      <w:r w:rsidR="0049175C" w:rsidRPr="00595CE8">
        <w:rPr>
          <w:rFonts w:ascii="Times New Roman" w:eastAsia="Times New Roman" w:hAnsi="Times New Roman" w:cs="Times New Roman"/>
          <w:sz w:val="24"/>
          <w:szCs w:val="24"/>
          <w:lang w:eastAsia="et-EE"/>
        </w:rPr>
        <w:t xml:space="preserve"> kontrollida päästemeeskonna reservi liikme kandidaadi või liikme isikusamasust ja töödelda tema järgmisi isikuandmeid</w:t>
      </w:r>
      <w:r w:rsidR="008277EE" w:rsidRPr="00595CE8">
        <w:rPr>
          <w:rFonts w:ascii="Times New Roman" w:eastAsia="Times New Roman" w:hAnsi="Times New Roman" w:cs="Times New Roman"/>
          <w:sz w:val="24"/>
          <w:szCs w:val="24"/>
          <w:lang w:eastAsia="et-EE"/>
        </w:rPr>
        <w:t>, sealhulgas eriliiki isikuandmeid</w:t>
      </w:r>
      <w:r w:rsidR="0049175C" w:rsidRPr="00595CE8">
        <w:rPr>
          <w:rFonts w:ascii="Times New Roman" w:eastAsia="Times New Roman" w:hAnsi="Times New Roman" w:cs="Times New Roman"/>
          <w:sz w:val="24"/>
          <w:szCs w:val="24"/>
          <w:lang w:eastAsia="et-EE"/>
        </w:rPr>
        <w:t>:</w:t>
      </w:r>
    </w:p>
    <w:p w14:paraId="093CFA0F" w14:textId="1EA59D17" w:rsidR="0049175C" w:rsidRPr="00595CE8" w:rsidRDefault="0049175C"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ees- ja perekonnanimi ning isikukood;</w:t>
      </w:r>
    </w:p>
    <w:p w14:paraId="10F6E678" w14:textId="06E35AFA" w:rsidR="003E650C" w:rsidRPr="00595CE8" w:rsidRDefault="003E650C" w:rsidP="003E65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r w:rsidRPr="00595CE8">
        <w:rPr>
          <w:rFonts w:ascii="Times New Roman" w:eastAsia="Times New Roman" w:hAnsi="Times New Roman" w:cs="Times New Roman"/>
          <w:sz w:val="24"/>
          <w:szCs w:val="24"/>
          <w:bdr w:val="none" w:sz="0" w:space="0" w:color="auto" w:frame="1"/>
          <w:lang w:eastAsia="et-EE"/>
        </w:rPr>
        <w:t>sotsiaalmeedia konto andmed;</w:t>
      </w:r>
    </w:p>
    <w:p w14:paraId="03AE1038" w14:textId="6E2CDEFC" w:rsidR="000A385F" w:rsidRDefault="00055CEF" w:rsidP="000A385F">
      <w:pPr>
        <w:pStyle w:val="Vahedeta"/>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FD4763" w:rsidRPr="00595CE8">
        <w:rPr>
          <w:rFonts w:ascii="Times New Roman" w:eastAsia="Times New Roman" w:hAnsi="Times New Roman" w:cs="Times New Roman"/>
          <w:sz w:val="24"/>
          <w:szCs w:val="24"/>
          <w:lang w:eastAsia="et-EE"/>
        </w:rPr>
        <w:t>)</w:t>
      </w:r>
      <w:r w:rsidR="0076119F">
        <w:rPr>
          <w:rFonts w:ascii="Times New Roman" w:eastAsia="Times New Roman" w:hAnsi="Times New Roman" w:cs="Times New Roman"/>
          <w:sz w:val="24"/>
          <w:szCs w:val="24"/>
          <w:lang w:eastAsia="et-EE"/>
        </w:rPr>
        <w:t xml:space="preserve"> </w:t>
      </w:r>
      <w:r w:rsidR="000A385F" w:rsidRPr="00595CE8">
        <w:rPr>
          <w:rFonts w:ascii="Times New Roman" w:eastAsia="Times New Roman" w:hAnsi="Times New Roman" w:cs="Times New Roman"/>
          <w:sz w:val="24"/>
          <w:szCs w:val="24"/>
          <w:lang w:eastAsia="et-EE"/>
        </w:rPr>
        <w:t>andmed karistuse, karistatuse ja karistusest vabastamise ning karistuse täitmisele pööramise kohta</w:t>
      </w:r>
      <w:r w:rsidR="000A385F" w:rsidRPr="00534C17">
        <w:rPr>
          <w:rFonts w:ascii="Times New Roman" w:eastAsia="Times New Roman" w:hAnsi="Times New Roman" w:cs="Times New Roman"/>
          <w:sz w:val="24"/>
          <w:szCs w:val="24"/>
          <w:lang w:eastAsia="et-EE"/>
        </w:rPr>
        <w:t>;</w:t>
      </w:r>
    </w:p>
    <w:p w14:paraId="1354D3DC" w14:textId="292FD97F" w:rsidR="005B60BA" w:rsidRPr="00595CE8" w:rsidRDefault="005B60BA" w:rsidP="005B60BA">
      <w:pPr>
        <w:pStyle w:val="Vahedeta"/>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4) </w:t>
      </w:r>
      <w:r w:rsidRPr="00472333">
        <w:rPr>
          <w:rFonts w:ascii="Times New Roman" w:hAnsi="Times New Roman" w:cs="Times New Roman"/>
          <w:sz w:val="24"/>
          <w:szCs w:val="24"/>
        </w:rPr>
        <w:t>andmed viimase aasta jooksul distsiplinaarsüüteo</w:t>
      </w:r>
      <w:r>
        <w:rPr>
          <w:rFonts w:ascii="Times New Roman" w:hAnsi="Times New Roman" w:cs="Times New Roman"/>
          <w:sz w:val="24"/>
          <w:szCs w:val="24"/>
        </w:rPr>
        <w:t xml:space="preserve"> eest</w:t>
      </w:r>
      <w:r w:rsidRPr="00472333">
        <w:rPr>
          <w:rFonts w:ascii="Times New Roman" w:hAnsi="Times New Roman" w:cs="Times New Roman"/>
          <w:sz w:val="24"/>
          <w:szCs w:val="24"/>
        </w:rPr>
        <w:t xml:space="preserve"> avalikust teenistusest vabastamise </w:t>
      </w:r>
      <w:r>
        <w:rPr>
          <w:rFonts w:ascii="Times New Roman" w:hAnsi="Times New Roman" w:cs="Times New Roman"/>
          <w:sz w:val="24"/>
          <w:szCs w:val="24"/>
        </w:rPr>
        <w:t>kohta;</w:t>
      </w:r>
    </w:p>
    <w:p w14:paraId="6B049A93" w14:textId="5CA4E701" w:rsidR="000A385F" w:rsidRPr="00595CE8" w:rsidRDefault="005B60BA"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andmed seotuse kohta organisatsiooni või liikumisega, mille tegevus eirab avalikku korda või on suunatud Eesti Vabariigi iseseisvuse ja sõltumatuse vägivaldsele muutmisele, territoriaalse terviklikkuse vägivaldsele rikkumisele, vägivaldsele võimuhaaramisele või põhiseadusliku korra vägivaldsele muutmisele;</w:t>
      </w:r>
    </w:p>
    <w:p w14:paraId="40BFC92E" w14:textId="31C95BF4" w:rsidR="005B60BA" w:rsidRDefault="005B60BA"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6</w:t>
      </w:r>
      <w:r w:rsidR="000A385F" w:rsidRPr="00595CE8">
        <w:rPr>
          <w:rFonts w:ascii="Times New Roman" w:eastAsia="Times New Roman" w:hAnsi="Times New Roman" w:cs="Times New Roman"/>
          <w:sz w:val="24"/>
          <w:szCs w:val="24"/>
          <w:lang w:eastAsia="et-EE"/>
        </w:rPr>
        <w:t>) andmed välispiiri ületamise ja välisriigis viibimise kohta, et tuvastada kandidaadi või liikme viibimine välisriigis, mis on kantud riigisaladuse ja salastatud välisteabe seaduse § 19 lõike 3 alusel kehtestatud nimekirja</w:t>
      </w:r>
      <w:r>
        <w:rPr>
          <w:rFonts w:ascii="Times New Roman" w:eastAsia="Times New Roman" w:hAnsi="Times New Roman" w:cs="Times New Roman"/>
          <w:sz w:val="24"/>
          <w:szCs w:val="24"/>
          <w:lang w:eastAsia="et-EE"/>
        </w:rPr>
        <w:t>;</w:t>
      </w:r>
    </w:p>
    <w:p w14:paraId="30758E4A" w14:textId="721F8301" w:rsidR="000A385F" w:rsidRPr="00595CE8" w:rsidRDefault="005B60BA"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bdr w:val="none" w:sz="0" w:space="0" w:color="auto" w:frame="1"/>
          <w:lang w:eastAsia="et-EE"/>
        </w:rPr>
        <w:t>7</w:t>
      </w:r>
      <w:r w:rsidRPr="00472333">
        <w:rPr>
          <w:rFonts w:ascii="Times New Roman" w:eastAsia="Times New Roman" w:hAnsi="Times New Roman" w:cs="Times New Roman"/>
          <w:sz w:val="24"/>
          <w:szCs w:val="24"/>
          <w:bdr w:val="none" w:sz="0" w:space="0" w:color="auto" w:frame="1"/>
          <w:lang w:eastAsia="et-EE"/>
        </w:rPr>
        <w:t xml:space="preserve">) andmed avalikest allikatest usaldusväärsuse, isikuomaduste, kõlbeliste omaduste </w:t>
      </w:r>
      <w:r>
        <w:rPr>
          <w:rFonts w:ascii="Times New Roman" w:eastAsia="Times New Roman" w:hAnsi="Times New Roman" w:cs="Times New Roman"/>
          <w:sz w:val="24"/>
          <w:szCs w:val="24"/>
          <w:bdr w:val="none" w:sz="0" w:space="0" w:color="auto" w:frame="1"/>
          <w:lang w:eastAsia="et-EE"/>
        </w:rPr>
        <w:t xml:space="preserve">ja </w:t>
      </w:r>
      <w:r w:rsidRPr="00472333">
        <w:rPr>
          <w:rFonts w:ascii="Times New Roman" w:eastAsia="Times New Roman" w:hAnsi="Times New Roman" w:cs="Times New Roman"/>
          <w:sz w:val="24"/>
          <w:szCs w:val="24"/>
          <w:bdr w:val="none" w:sz="0" w:space="0" w:color="auto" w:frame="1"/>
          <w:lang w:eastAsia="et-EE"/>
        </w:rPr>
        <w:t>eluviisi kohta</w:t>
      </w:r>
      <w:r w:rsidR="0049175C" w:rsidRPr="00595CE8">
        <w:rPr>
          <w:rFonts w:ascii="Times New Roman" w:eastAsia="Times New Roman" w:hAnsi="Times New Roman" w:cs="Times New Roman"/>
          <w:sz w:val="24"/>
          <w:szCs w:val="24"/>
          <w:lang w:eastAsia="et-EE"/>
        </w:rPr>
        <w:t>.</w:t>
      </w:r>
      <w:bookmarkEnd w:id="169"/>
      <w:bookmarkEnd w:id="170"/>
    </w:p>
    <w:p w14:paraId="5789F8C6" w14:textId="77777777" w:rsidR="00DF032D" w:rsidRPr="00601F85" w:rsidRDefault="00DF032D" w:rsidP="000A385F">
      <w:pPr>
        <w:pStyle w:val="Vahedeta"/>
        <w:jc w:val="both"/>
        <w:rPr>
          <w:rFonts w:ascii="Times New Roman" w:eastAsia="Times New Roman" w:hAnsi="Times New Roman" w:cs="Times New Roman"/>
          <w:sz w:val="24"/>
          <w:szCs w:val="24"/>
          <w:highlight w:val="yellow"/>
          <w:lang w:eastAsia="et-EE"/>
        </w:rPr>
      </w:pPr>
    </w:p>
    <w:p w14:paraId="28E0853A" w14:textId="0507BE3E"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eastAsia="Times New Roman" w:hAnsi="Times New Roman" w:cs="Times New Roman"/>
          <w:sz w:val="24"/>
          <w:szCs w:val="24"/>
          <w:lang w:eastAsia="et-EE"/>
        </w:rPr>
        <w:t>(</w:t>
      </w:r>
      <w:r w:rsidR="0049175C" w:rsidRPr="00595CE8">
        <w:rPr>
          <w:rFonts w:ascii="Times New Roman" w:eastAsia="Times New Roman" w:hAnsi="Times New Roman" w:cs="Times New Roman"/>
          <w:sz w:val="24"/>
          <w:szCs w:val="24"/>
          <w:lang w:eastAsia="et-EE"/>
        </w:rPr>
        <w:t>3</w:t>
      </w:r>
      <w:r w:rsidRPr="00595CE8">
        <w:rPr>
          <w:rFonts w:ascii="Times New Roman" w:eastAsia="Times New Roman" w:hAnsi="Times New Roman" w:cs="Times New Roman"/>
          <w:sz w:val="24"/>
          <w:szCs w:val="24"/>
          <w:lang w:eastAsia="et-EE"/>
        </w:rPr>
        <w:t xml:space="preserve">) </w:t>
      </w:r>
      <w:r w:rsidRPr="00595CE8">
        <w:rPr>
          <w:rFonts w:ascii="Times New Roman" w:hAnsi="Times New Roman" w:cs="Times New Roman"/>
          <w:sz w:val="24"/>
          <w:szCs w:val="24"/>
          <w:shd w:val="clear" w:color="auto" w:fill="FFFFFF"/>
        </w:rPr>
        <w:t xml:space="preserve">Politsei- ja Piirivalveamet võib </w:t>
      </w:r>
      <w:r w:rsidRPr="00595CE8">
        <w:rPr>
          <w:rFonts w:ascii="Times New Roman" w:eastAsia="Times New Roman" w:hAnsi="Times New Roman" w:cs="Times New Roman"/>
          <w:sz w:val="24"/>
          <w:szCs w:val="24"/>
          <w:lang w:eastAsia="et-EE"/>
        </w:rPr>
        <w:t>päästemeeskonna reservi liikme kandidaadi või liikme</w:t>
      </w:r>
      <w:r w:rsidRPr="00595CE8">
        <w:rPr>
          <w:rFonts w:ascii="Times New Roman" w:hAnsi="Times New Roman" w:cs="Times New Roman"/>
          <w:sz w:val="24"/>
          <w:szCs w:val="24"/>
          <w:shd w:val="clear" w:color="auto" w:fill="FFFFFF"/>
        </w:rPr>
        <w:t xml:space="preserve"> </w:t>
      </w:r>
      <w:r w:rsidR="00251474" w:rsidRPr="00595CE8">
        <w:rPr>
          <w:rFonts w:ascii="Times New Roman" w:hAnsi="Times New Roman" w:cs="Times New Roman"/>
          <w:sz w:val="24"/>
          <w:szCs w:val="24"/>
          <w:shd w:val="clear" w:color="auto" w:fill="FFFFFF"/>
        </w:rPr>
        <w:t xml:space="preserve">käesoleva paragrahvi lõikes </w:t>
      </w:r>
      <w:r w:rsidR="0049175C" w:rsidRPr="00595CE8">
        <w:rPr>
          <w:rFonts w:ascii="Times New Roman" w:hAnsi="Times New Roman" w:cs="Times New Roman"/>
          <w:sz w:val="24"/>
          <w:szCs w:val="24"/>
          <w:shd w:val="clear" w:color="auto" w:fill="FFFFFF"/>
        </w:rPr>
        <w:t>2</w:t>
      </w:r>
      <w:r w:rsidR="00251474" w:rsidRPr="00595CE8">
        <w:rPr>
          <w:rFonts w:ascii="Times New Roman" w:hAnsi="Times New Roman" w:cs="Times New Roman"/>
          <w:sz w:val="24"/>
          <w:szCs w:val="24"/>
          <w:shd w:val="clear" w:color="auto" w:fill="FFFFFF"/>
        </w:rPr>
        <w:t xml:space="preserve"> nimetatud isiku</w:t>
      </w:r>
      <w:r w:rsidRPr="00595CE8">
        <w:rPr>
          <w:rFonts w:ascii="Times New Roman" w:hAnsi="Times New Roman" w:cs="Times New Roman"/>
          <w:sz w:val="24"/>
          <w:szCs w:val="24"/>
          <w:shd w:val="clear" w:color="auto" w:fill="FFFFFF"/>
        </w:rPr>
        <w:t>andmete õigsuse kontrollimiseks:</w:t>
      </w:r>
    </w:p>
    <w:p w14:paraId="4863BB77" w14:textId="3459092B"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 xml:space="preserve">1) esitada riigi või </w:t>
      </w:r>
      <w:commentRangeStart w:id="171"/>
      <w:r w:rsidRPr="00595CE8">
        <w:rPr>
          <w:rFonts w:ascii="Times New Roman" w:hAnsi="Times New Roman" w:cs="Times New Roman"/>
          <w:sz w:val="24"/>
          <w:szCs w:val="24"/>
          <w:shd w:val="clear" w:color="auto" w:fill="FFFFFF"/>
        </w:rPr>
        <w:t xml:space="preserve">kohaliku omavalitsuse </w:t>
      </w:r>
      <w:del w:id="172" w:author="Mari Koik - JUSTDIGI" w:date="2025-11-12T11:35:00Z" w16du:dateUtc="2025-11-12T09:35:00Z">
        <w:r w:rsidRPr="00595CE8" w:rsidDel="008244CE">
          <w:rPr>
            <w:rFonts w:ascii="Times New Roman" w:hAnsi="Times New Roman" w:cs="Times New Roman"/>
            <w:sz w:val="24"/>
            <w:szCs w:val="24"/>
            <w:shd w:val="clear" w:color="auto" w:fill="FFFFFF"/>
          </w:rPr>
          <w:delText>ameti</w:delText>
        </w:r>
      </w:del>
      <w:r w:rsidRPr="00595CE8">
        <w:rPr>
          <w:rFonts w:ascii="Times New Roman" w:hAnsi="Times New Roman" w:cs="Times New Roman"/>
          <w:sz w:val="24"/>
          <w:szCs w:val="24"/>
          <w:shd w:val="clear" w:color="auto" w:fill="FFFFFF"/>
        </w:rPr>
        <w:t xml:space="preserve">asutusele </w:t>
      </w:r>
      <w:commentRangeEnd w:id="171"/>
      <w:r w:rsidR="00E43D7A">
        <w:rPr>
          <w:rStyle w:val="Kommentaariviide"/>
        </w:rPr>
        <w:commentReference w:id="171"/>
      </w:r>
      <w:r w:rsidRPr="00595CE8">
        <w:rPr>
          <w:rFonts w:ascii="Times New Roman" w:hAnsi="Times New Roman" w:cs="Times New Roman"/>
          <w:sz w:val="24"/>
          <w:szCs w:val="24"/>
          <w:shd w:val="clear" w:color="auto" w:fill="FFFFFF"/>
        </w:rPr>
        <w:t xml:space="preserve">või füüsilisele või juriidilisele isikule järelepärimise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isikuandmete kohta;</w:t>
      </w:r>
    </w:p>
    <w:p w14:paraId="351BA351" w14:textId="272DE57E"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 xml:space="preserve">2) vestelda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või teise isikuga, et selgitada välja </w:t>
      </w:r>
      <w:r w:rsidR="00463DA1" w:rsidRPr="00595CE8">
        <w:rPr>
          <w:rFonts w:ascii="Times New Roman" w:hAnsi="Times New Roman" w:cs="Times New Roman"/>
          <w:sz w:val="24"/>
          <w:szCs w:val="24"/>
          <w:shd w:val="clear" w:color="auto" w:fill="FFFFFF"/>
        </w:rPr>
        <w:t xml:space="preserve">kandidaadi või liikme </w:t>
      </w:r>
      <w:r w:rsidR="00BF7CDA" w:rsidRPr="00595CE8">
        <w:rPr>
          <w:rFonts w:ascii="Times New Roman" w:hAnsi="Times New Roman" w:cs="Times New Roman"/>
          <w:sz w:val="24"/>
          <w:szCs w:val="24"/>
          <w:shd w:val="clear" w:color="auto" w:fill="FFFFFF"/>
        </w:rPr>
        <w:t xml:space="preserve">vastavus </w:t>
      </w:r>
      <w:bookmarkStart w:id="173" w:name="_Hlk206071936"/>
      <w:r w:rsidR="00BF7CDA" w:rsidRPr="00595CE8">
        <w:rPr>
          <w:rFonts w:ascii="Times New Roman" w:hAnsi="Times New Roman" w:cs="Times New Roman"/>
          <w:sz w:val="24"/>
          <w:szCs w:val="24"/>
          <w:shd w:val="clear" w:color="auto" w:fill="FFFFFF"/>
        </w:rPr>
        <w:t xml:space="preserve">käesoleva </w:t>
      </w:r>
      <w:r w:rsidR="00BF7CDA" w:rsidRPr="00595CE8">
        <w:rPr>
          <w:rFonts w:ascii="Times New Roman" w:hAnsi="Times New Roman" w:cs="Times New Roman"/>
          <w:color w:val="000000" w:themeColor="text1"/>
          <w:sz w:val="24"/>
          <w:szCs w:val="24"/>
          <w:shd w:val="clear" w:color="auto" w:fill="FFFFFF"/>
        </w:rPr>
        <w:t>seaduse § 31</w:t>
      </w:r>
      <w:r w:rsidR="00BF7CDA" w:rsidRPr="00595CE8">
        <w:rPr>
          <w:rFonts w:ascii="Times New Roman" w:hAnsi="Times New Roman" w:cs="Times New Roman"/>
          <w:color w:val="000000" w:themeColor="text1"/>
          <w:sz w:val="24"/>
          <w:szCs w:val="24"/>
          <w:shd w:val="clear" w:color="auto" w:fill="FFFFFF"/>
          <w:vertAlign w:val="superscript"/>
        </w:rPr>
        <w:t>3</w:t>
      </w:r>
      <w:r w:rsidR="00BF7CDA" w:rsidRPr="00595CE8">
        <w:rPr>
          <w:rFonts w:ascii="Times New Roman" w:hAnsi="Times New Roman" w:cs="Times New Roman"/>
          <w:color w:val="000000" w:themeColor="text1"/>
          <w:sz w:val="24"/>
          <w:szCs w:val="24"/>
          <w:shd w:val="clear" w:color="auto" w:fill="FFFFFF"/>
        </w:rPr>
        <w:t xml:space="preserve"> lõike 2 punktis </w:t>
      </w:r>
      <w:r w:rsidR="00584A58">
        <w:rPr>
          <w:rFonts w:ascii="Times New Roman" w:hAnsi="Times New Roman" w:cs="Times New Roman"/>
          <w:color w:val="000000" w:themeColor="text1"/>
          <w:sz w:val="24"/>
          <w:szCs w:val="24"/>
          <w:shd w:val="clear" w:color="auto" w:fill="FFFFFF"/>
        </w:rPr>
        <w:t>6</w:t>
      </w:r>
      <w:r w:rsidR="00BF7CDA" w:rsidRPr="00595CE8">
        <w:rPr>
          <w:rFonts w:ascii="Times New Roman" w:hAnsi="Times New Roman" w:cs="Times New Roman"/>
          <w:color w:val="000000" w:themeColor="text1"/>
          <w:sz w:val="24"/>
          <w:szCs w:val="24"/>
          <w:shd w:val="clear" w:color="auto" w:fill="FFFFFF"/>
        </w:rPr>
        <w:t xml:space="preserve"> sätestatud </w:t>
      </w:r>
      <w:commentRangeStart w:id="174"/>
      <w:r w:rsidR="00BF7CDA" w:rsidRPr="00595CE8">
        <w:rPr>
          <w:rFonts w:ascii="Times New Roman" w:hAnsi="Times New Roman" w:cs="Times New Roman"/>
          <w:color w:val="000000" w:themeColor="text1"/>
          <w:sz w:val="24"/>
          <w:szCs w:val="24"/>
          <w:shd w:val="clear" w:color="auto" w:fill="FFFFFF"/>
        </w:rPr>
        <w:t>nõudele</w:t>
      </w:r>
      <w:commentRangeEnd w:id="174"/>
      <w:r w:rsidR="001E3E54">
        <w:rPr>
          <w:rStyle w:val="Kommentaariviide"/>
        </w:rPr>
        <w:commentReference w:id="174"/>
      </w:r>
      <w:r w:rsidR="00BF7CDA" w:rsidRPr="00595CE8">
        <w:rPr>
          <w:rFonts w:ascii="Times New Roman" w:hAnsi="Times New Roman" w:cs="Times New Roman"/>
          <w:color w:val="000000" w:themeColor="text1"/>
          <w:sz w:val="24"/>
          <w:szCs w:val="24"/>
          <w:shd w:val="clear" w:color="auto" w:fill="FFFFFF"/>
        </w:rPr>
        <w:t xml:space="preserve"> </w:t>
      </w:r>
      <w:bookmarkEnd w:id="173"/>
      <w:del w:id="175" w:author="Mari Koik - JUSTDIGI" w:date="2025-11-14T16:20:00Z" w16du:dateUtc="2025-11-14T14:20:00Z">
        <w:r w:rsidRPr="00595CE8" w:rsidDel="00EB41B9">
          <w:rPr>
            <w:rFonts w:ascii="Times New Roman" w:hAnsi="Times New Roman" w:cs="Times New Roman"/>
            <w:sz w:val="24"/>
            <w:szCs w:val="24"/>
            <w:shd w:val="clear" w:color="auto" w:fill="FFFFFF"/>
          </w:rPr>
          <w:delText xml:space="preserve">ning </w:delText>
        </w:r>
      </w:del>
      <w:ins w:id="176" w:author="Mari Koik - JUSTDIGI" w:date="2025-11-14T16:20:00Z" w16du:dateUtc="2025-11-14T14:20:00Z">
        <w:r w:rsidR="00EB41B9">
          <w:rPr>
            <w:rFonts w:ascii="Times New Roman" w:hAnsi="Times New Roman" w:cs="Times New Roman"/>
            <w:sz w:val="24"/>
            <w:szCs w:val="24"/>
            <w:shd w:val="clear" w:color="auto" w:fill="FFFFFF"/>
          </w:rPr>
          <w:t xml:space="preserve">ja </w:t>
        </w:r>
      </w:ins>
      <w:r w:rsidRPr="00595CE8">
        <w:rPr>
          <w:rFonts w:ascii="Times New Roman" w:hAnsi="Times New Roman" w:cs="Times New Roman"/>
          <w:sz w:val="24"/>
          <w:szCs w:val="24"/>
          <w:shd w:val="clear" w:color="auto" w:fill="FFFFFF"/>
        </w:rPr>
        <w:t xml:space="preserve">võtta vajaduse korral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nõusolekul temalt kirjalik seletus;</w:t>
      </w:r>
    </w:p>
    <w:p w14:paraId="0055212A" w14:textId="77777777"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3) kontrollida isikuandmeid riigi, kohaliku omavalitsuse üksuse või muu avalik-õigusliku isiku või eraõigusliku juriidilise isiku andmekogust;</w:t>
      </w:r>
    </w:p>
    <w:p w14:paraId="5CE5E75A" w14:textId="37A8377F"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lastRenderedPageBreak/>
        <w:t xml:space="preserve">4) saada </w:t>
      </w:r>
      <w:r w:rsidR="00F10CE8" w:rsidRPr="00595CE8">
        <w:rPr>
          <w:rFonts w:ascii="Times New Roman" w:hAnsi="Times New Roman" w:cs="Times New Roman"/>
          <w:sz w:val="24"/>
          <w:szCs w:val="24"/>
          <w:shd w:val="clear" w:color="auto" w:fill="FFFFFF"/>
        </w:rPr>
        <w:t>isiku</w:t>
      </w:r>
      <w:r w:rsidRPr="00595CE8">
        <w:rPr>
          <w:rFonts w:ascii="Times New Roman" w:hAnsi="Times New Roman" w:cs="Times New Roman"/>
          <w:sz w:val="24"/>
          <w:szCs w:val="24"/>
          <w:shd w:val="clear" w:color="auto" w:fill="FFFFFF"/>
        </w:rPr>
        <w:t>andmeid karistusregistri arhiivist;</w:t>
      </w:r>
    </w:p>
    <w:p w14:paraId="7AE95025" w14:textId="77777777" w:rsidR="000A385F" w:rsidRPr="00595CE8" w:rsidRDefault="000A385F" w:rsidP="000A385F">
      <w:pPr>
        <w:pStyle w:val="Vahedeta"/>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5) töödelda üldsusele mõeldud ja avalikust allikast kättesaadavaid isikuandmeid.</w:t>
      </w:r>
    </w:p>
    <w:p w14:paraId="63B48B9B" w14:textId="77777777" w:rsidR="000A385F" w:rsidRPr="00601F85" w:rsidRDefault="000A385F" w:rsidP="000A385F">
      <w:pPr>
        <w:pStyle w:val="Vahedeta"/>
        <w:jc w:val="both"/>
        <w:rPr>
          <w:rFonts w:ascii="Times New Roman" w:hAnsi="Times New Roman" w:cs="Times New Roman"/>
          <w:sz w:val="24"/>
          <w:szCs w:val="24"/>
          <w:highlight w:val="yellow"/>
        </w:rPr>
      </w:pPr>
    </w:p>
    <w:p w14:paraId="205CB65E" w14:textId="6F3D0791" w:rsidR="000A385F" w:rsidRPr="00595CE8" w:rsidRDefault="000A385F" w:rsidP="000A385F">
      <w:pPr>
        <w:pStyle w:val="Vahedeta"/>
        <w:jc w:val="both"/>
        <w:rPr>
          <w:rFonts w:ascii="Times New Roman" w:hAnsi="Times New Roman" w:cs="Times New Roman"/>
          <w:sz w:val="24"/>
          <w:szCs w:val="24"/>
        </w:rPr>
      </w:pPr>
      <w:r w:rsidRPr="00595CE8">
        <w:rPr>
          <w:rFonts w:ascii="Times New Roman" w:hAnsi="Times New Roman" w:cs="Times New Roman"/>
          <w:sz w:val="24"/>
          <w:szCs w:val="24"/>
        </w:rPr>
        <w:t>(</w:t>
      </w:r>
      <w:r w:rsidR="00055CEF" w:rsidRPr="00595CE8">
        <w:rPr>
          <w:rFonts w:ascii="Times New Roman" w:hAnsi="Times New Roman" w:cs="Times New Roman"/>
          <w:sz w:val="24"/>
          <w:szCs w:val="24"/>
        </w:rPr>
        <w:t>4</w:t>
      </w:r>
      <w:r w:rsidRPr="00595CE8">
        <w:rPr>
          <w:rFonts w:ascii="Times New Roman" w:hAnsi="Times New Roman" w:cs="Times New Roman"/>
          <w:sz w:val="24"/>
          <w:szCs w:val="24"/>
        </w:rPr>
        <w:t>) Päästemeeskonna reservi liikme kandidaadi</w:t>
      </w:r>
      <w:r w:rsidR="000F17A3" w:rsidRPr="00595CE8">
        <w:rPr>
          <w:rFonts w:ascii="Times New Roman" w:hAnsi="Times New Roman" w:cs="Times New Roman"/>
          <w:sz w:val="24"/>
          <w:szCs w:val="24"/>
        </w:rPr>
        <w:t xml:space="preserve"> ja liikme</w:t>
      </w:r>
      <w:r w:rsidRPr="00595CE8">
        <w:rPr>
          <w:rFonts w:ascii="Times New Roman" w:hAnsi="Times New Roman" w:cs="Times New Roman"/>
          <w:sz w:val="24"/>
          <w:szCs w:val="24"/>
        </w:rPr>
        <w:t xml:space="preserve"> kohta </w:t>
      </w:r>
      <w:ins w:id="177" w:author="Mari Koik - JUSTDIGI" w:date="2025-11-14T15:24:00Z" w16du:dateUtc="2025-11-14T13:24:00Z">
        <w:r w:rsidR="00C56974" w:rsidRPr="00595CE8">
          <w:rPr>
            <w:rFonts w:ascii="Times New Roman" w:hAnsi="Times New Roman" w:cs="Times New Roman"/>
            <w:sz w:val="24"/>
            <w:szCs w:val="24"/>
          </w:rPr>
          <w:t>kogutud</w:t>
        </w:r>
        <w:r w:rsidR="00C56974">
          <w:rPr>
            <w:rFonts w:ascii="Times New Roman" w:hAnsi="Times New Roman" w:cs="Times New Roman"/>
            <w:sz w:val="24"/>
            <w:szCs w:val="24"/>
          </w:rPr>
          <w:t xml:space="preserve"> </w:t>
        </w:r>
      </w:ins>
      <w:r w:rsidR="00DF1E68">
        <w:rPr>
          <w:rFonts w:ascii="Times New Roman" w:hAnsi="Times New Roman" w:cs="Times New Roman"/>
          <w:sz w:val="24"/>
          <w:szCs w:val="24"/>
        </w:rPr>
        <w:t xml:space="preserve">käesoleva paragrahvi lõigetes 1 ja 2 </w:t>
      </w:r>
      <w:ins w:id="178" w:author="Mari Koik - JUSTDIGI" w:date="2025-11-14T15:24:00Z" w16du:dateUtc="2025-11-14T13:24:00Z">
        <w:r w:rsidR="006105EB">
          <w:rPr>
            <w:rFonts w:ascii="Times New Roman" w:hAnsi="Times New Roman" w:cs="Times New Roman"/>
            <w:sz w:val="24"/>
            <w:szCs w:val="24"/>
          </w:rPr>
          <w:t xml:space="preserve">nimetatud </w:t>
        </w:r>
      </w:ins>
      <w:del w:id="179" w:author="Mari Koik - JUSTDIGI" w:date="2025-11-14T15:24:00Z" w16du:dateUtc="2025-11-14T13:24:00Z">
        <w:r w:rsidRPr="00595CE8" w:rsidDel="00C56974">
          <w:rPr>
            <w:rFonts w:ascii="Times New Roman" w:hAnsi="Times New Roman" w:cs="Times New Roman"/>
            <w:sz w:val="24"/>
            <w:szCs w:val="24"/>
          </w:rPr>
          <w:delText xml:space="preserve">kogutud </w:delText>
        </w:r>
      </w:del>
      <w:r w:rsidRPr="00595CE8">
        <w:rPr>
          <w:rFonts w:ascii="Times New Roman" w:hAnsi="Times New Roman" w:cs="Times New Roman"/>
          <w:sz w:val="24"/>
          <w:szCs w:val="24"/>
        </w:rPr>
        <w:t>andmeid säilitatakse:</w:t>
      </w:r>
    </w:p>
    <w:p w14:paraId="23CE4548" w14:textId="045776D5" w:rsidR="0076119F" w:rsidRDefault="000A385F" w:rsidP="000A385F">
      <w:pPr>
        <w:pStyle w:val="Vahedeta"/>
        <w:jc w:val="both"/>
        <w:rPr>
          <w:rFonts w:ascii="Times New Roman" w:hAnsi="Times New Roman" w:cs="Times New Roman"/>
          <w:sz w:val="24"/>
          <w:szCs w:val="24"/>
        </w:rPr>
      </w:pPr>
      <w:bookmarkStart w:id="180" w:name="_Hlk178250263"/>
      <w:r w:rsidRPr="00595CE8">
        <w:rPr>
          <w:rFonts w:ascii="Times New Roman" w:hAnsi="Times New Roman" w:cs="Times New Roman"/>
          <w:sz w:val="24"/>
          <w:szCs w:val="24"/>
        </w:rPr>
        <w:t xml:space="preserve">1) viis aastat </w:t>
      </w:r>
      <w:r w:rsidR="00024CC7" w:rsidRPr="00595CE8">
        <w:rPr>
          <w:rFonts w:ascii="Times New Roman" w:hAnsi="Times New Roman" w:cs="Times New Roman"/>
          <w:sz w:val="24"/>
          <w:szCs w:val="24"/>
        </w:rPr>
        <w:t xml:space="preserve">nõuetele vastavuse kontrolli </w:t>
      </w:r>
      <w:del w:id="181" w:author="Mari Koik - JUSTDIGI" w:date="2025-11-14T15:44:00Z" w16du:dateUtc="2025-11-14T13:44:00Z">
        <w:r w:rsidRPr="00595CE8" w:rsidDel="0037376D">
          <w:rPr>
            <w:rFonts w:ascii="Times New Roman" w:hAnsi="Times New Roman" w:cs="Times New Roman"/>
            <w:sz w:val="24"/>
            <w:szCs w:val="24"/>
          </w:rPr>
          <w:delText xml:space="preserve">tegemise </w:delText>
        </w:r>
      </w:del>
      <w:r w:rsidRPr="00595CE8">
        <w:rPr>
          <w:rFonts w:ascii="Times New Roman" w:hAnsi="Times New Roman" w:cs="Times New Roman"/>
          <w:sz w:val="24"/>
          <w:szCs w:val="24"/>
        </w:rPr>
        <w:t>lõppem</w:t>
      </w:r>
      <w:r w:rsidRPr="009C1743">
        <w:rPr>
          <w:rFonts w:ascii="Times New Roman" w:hAnsi="Times New Roman" w:cs="Times New Roman"/>
          <w:sz w:val="24"/>
          <w:szCs w:val="24"/>
        </w:rPr>
        <w:t>i</w:t>
      </w:r>
      <w:r w:rsidRPr="00595CE8">
        <w:rPr>
          <w:rFonts w:ascii="Times New Roman" w:hAnsi="Times New Roman" w:cs="Times New Roman"/>
          <w:sz w:val="24"/>
          <w:szCs w:val="24"/>
        </w:rPr>
        <w:t>sest arvates või</w:t>
      </w:r>
    </w:p>
    <w:p w14:paraId="13C78C53" w14:textId="71DE6064" w:rsidR="000A385F" w:rsidRPr="0041644B" w:rsidRDefault="000A385F" w:rsidP="000A385F">
      <w:pPr>
        <w:pStyle w:val="Vahedeta"/>
        <w:jc w:val="both"/>
        <w:rPr>
          <w:rFonts w:ascii="Times New Roman" w:hAnsi="Times New Roman" w:cs="Times New Roman"/>
          <w:sz w:val="24"/>
          <w:szCs w:val="24"/>
        </w:rPr>
      </w:pPr>
      <w:r w:rsidRPr="00595CE8">
        <w:rPr>
          <w:rFonts w:ascii="Times New Roman" w:hAnsi="Times New Roman" w:cs="Times New Roman"/>
          <w:sz w:val="24"/>
          <w:szCs w:val="24"/>
        </w:rPr>
        <w:t>2) pärast päästemeeskonna reservist väljaarvamist tekkinud õigusliku vaidluse korral kuni selle lõppemiseni, kui see lõpeb pärast käesoleva lõike punktis 1 nimetatud tähtaega</w:t>
      </w:r>
      <w:bookmarkEnd w:id="180"/>
      <w:r w:rsidRPr="00595CE8">
        <w:rPr>
          <w:rFonts w:ascii="Times New Roman" w:hAnsi="Times New Roman" w:cs="Times New Roman"/>
          <w:sz w:val="24"/>
          <w:szCs w:val="24"/>
        </w:rPr>
        <w:t>.</w:t>
      </w:r>
    </w:p>
    <w:p w14:paraId="695F0AA4" w14:textId="77777777" w:rsidR="000A385F" w:rsidRDefault="000A385F" w:rsidP="000A385F">
      <w:pPr>
        <w:pStyle w:val="Vahedeta"/>
        <w:jc w:val="both"/>
        <w:rPr>
          <w:rFonts w:ascii="Times New Roman" w:hAnsi="Times New Roman" w:cs="Times New Roman"/>
          <w:sz w:val="24"/>
          <w:szCs w:val="24"/>
        </w:rPr>
      </w:pPr>
    </w:p>
    <w:bookmarkEnd w:id="114"/>
    <w:bookmarkEnd w:id="115"/>
    <w:p w14:paraId="35CA5509" w14:textId="77777777" w:rsidR="000A385F" w:rsidRPr="000067B3" w:rsidRDefault="000A385F" w:rsidP="000A385F">
      <w:pPr>
        <w:pStyle w:val="Vahedeta"/>
        <w:jc w:val="both"/>
        <w:rPr>
          <w:rFonts w:ascii="Times New Roman" w:eastAsia="Times New Roman" w:hAnsi="Times New Roman" w:cs="Times New Roman"/>
          <w:b/>
          <w:bCs/>
          <w:sz w:val="24"/>
          <w:szCs w:val="24"/>
          <w:lang w:eastAsia="et-EE"/>
        </w:rPr>
      </w:pPr>
      <w:r w:rsidRPr="0045487A">
        <w:rPr>
          <w:rFonts w:ascii="Times New Roman" w:eastAsia="Times New Roman" w:hAnsi="Times New Roman" w:cs="Times New Roman"/>
          <w:b/>
          <w:bCs/>
          <w:sz w:val="24"/>
          <w:szCs w:val="24"/>
          <w:lang w:eastAsia="et-EE"/>
        </w:rPr>
        <w:t>§ 31</w:t>
      </w:r>
      <w:r w:rsidRPr="0045487A">
        <w:rPr>
          <w:rFonts w:ascii="Times New Roman" w:eastAsia="Times New Roman" w:hAnsi="Times New Roman" w:cs="Times New Roman"/>
          <w:b/>
          <w:bCs/>
          <w:sz w:val="24"/>
          <w:szCs w:val="24"/>
          <w:vertAlign w:val="superscript"/>
          <w:lang w:eastAsia="et-EE"/>
        </w:rPr>
        <w:t>7</w:t>
      </w:r>
      <w:r w:rsidRPr="00277B3E">
        <w:rPr>
          <w:rFonts w:ascii="Times New Roman" w:eastAsia="Times New Roman" w:hAnsi="Times New Roman" w:cs="Times New Roman"/>
          <w:b/>
          <w:bCs/>
          <w:sz w:val="24"/>
          <w:szCs w:val="24"/>
          <w:lang w:eastAsia="et-EE"/>
        </w:rPr>
        <w:t xml:space="preserve">. </w:t>
      </w:r>
      <w:bookmarkStart w:id="182" w:name="_Hlk160701648"/>
      <w:bookmarkStart w:id="183" w:name="_Hlk160701271"/>
      <w:r w:rsidRPr="00277B3E">
        <w:rPr>
          <w:rFonts w:ascii="Times New Roman" w:eastAsia="Times New Roman" w:hAnsi="Times New Roman" w:cs="Times New Roman"/>
          <w:b/>
          <w:bCs/>
          <w:sz w:val="24"/>
          <w:szCs w:val="24"/>
          <w:lang w:eastAsia="et-EE"/>
        </w:rPr>
        <w:t>Päästemeeskonna reservist välja</w:t>
      </w:r>
      <w:bookmarkEnd w:id="182"/>
      <w:r w:rsidRPr="00277B3E">
        <w:rPr>
          <w:rFonts w:ascii="Times New Roman" w:eastAsia="Times New Roman" w:hAnsi="Times New Roman" w:cs="Times New Roman"/>
          <w:b/>
          <w:bCs/>
          <w:sz w:val="24"/>
          <w:szCs w:val="24"/>
          <w:lang w:eastAsia="et-EE"/>
        </w:rPr>
        <w:t>arvamine</w:t>
      </w:r>
      <w:bookmarkEnd w:id="183"/>
    </w:p>
    <w:p w14:paraId="2E2D080D" w14:textId="77777777" w:rsidR="000A385F" w:rsidRPr="000067B3" w:rsidRDefault="000A385F" w:rsidP="000A385F">
      <w:pPr>
        <w:pStyle w:val="Vahedeta"/>
        <w:jc w:val="both"/>
        <w:rPr>
          <w:rFonts w:ascii="Times New Roman" w:eastAsia="Times New Roman" w:hAnsi="Times New Roman" w:cs="Times New Roman"/>
          <w:b/>
          <w:bCs/>
          <w:sz w:val="24"/>
          <w:szCs w:val="24"/>
          <w:lang w:eastAsia="et-EE"/>
        </w:rPr>
      </w:pPr>
    </w:p>
    <w:p w14:paraId="50D8EE2E" w14:textId="62AF50BF" w:rsidR="00055907" w:rsidRDefault="005932A9" w:rsidP="000A385F">
      <w:pPr>
        <w:pStyle w:val="Vahedeta"/>
        <w:jc w:val="both"/>
        <w:rPr>
          <w:rFonts w:ascii="Times New Roman" w:eastAsia="Calibri" w:hAnsi="Times New Roman" w:cs="Times New Roman"/>
          <w:kern w:val="2"/>
          <w:sz w:val="24"/>
          <w:szCs w:val="24"/>
          <w:shd w:val="clear" w:color="auto" w:fill="FFFFFF"/>
          <w14:ligatures w14:val="standardContextual"/>
        </w:rPr>
      </w:pPr>
      <w:r w:rsidRPr="00AC78BF">
        <w:rPr>
          <w:rFonts w:ascii="Times New Roman" w:eastAsia="Times New Roman" w:hAnsi="Times New Roman" w:cs="Times New Roman"/>
          <w:sz w:val="24"/>
          <w:szCs w:val="24"/>
          <w:lang w:eastAsia="et-EE"/>
        </w:rPr>
        <w:t xml:space="preserve">(1) </w:t>
      </w:r>
      <w:r w:rsidR="00055907" w:rsidRPr="00AC78BF">
        <w:rPr>
          <w:rFonts w:ascii="Times New Roman" w:eastAsia="Calibri" w:hAnsi="Times New Roman" w:cs="Times New Roman"/>
          <w:kern w:val="2"/>
          <w:sz w:val="24"/>
          <w:szCs w:val="24"/>
          <w:shd w:val="clear" w:color="auto" w:fill="FFFFFF"/>
          <w14:ligatures w14:val="standardContextual"/>
        </w:rPr>
        <w:t xml:space="preserve">Päästemeeskonna reservi liige </w:t>
      </w:r>
      <w:del w:id="184" w:author="Mari Koik - JUSTDIGI" w:date="2025-11-12T15:08:00Z" w16du:dateUtc="2025-11-12T13:08:00Z">
        <w:r w:rsidR="00055907" w:rsidRPr="00BF1F64" w:rsidDel="00156B21">
          <w:rPr>
            <w:rFonts w:ascii="Times New Roman" w:eastAsia="Calibri" w:hAnsi="Times New Roman" w:cs="Times New Roman"/>
            <w:kern w:val="2"/>
            <w:sz w:val="24"/>
            <w:szCs w:val="24"/>
            <w:shd w:val="clear" w:color="auto" w:fill="FFFFFF"/>
            <w14:ligatures w14:val="standardContextual"/>
          </w:rPr>
          <w:delText xml:space="preserve">peab </w:delText>
        </w:r>
      </w:del>
      <w:ins w:id="185" w:author="Mari Koik - JUSTDIGI" w:date="2025-11-12T15:08:00Z" w16du:dateUtc="2025-11-12T13:08:00Z">
        <w:r w:rsidR="00156B21" w:rsidRPr="00BF1F64">
          <w:rPr>
            <w:rFonts w:ascii="Times New Roman" w:eastAsia="Calibri" w:hAnsi="Times New Roman" w:cs="Times New Roman"/>
            <w:kern w:val="2"/>
            <w:sz w:val="24"/>
            <w:szCs w:val="24"/>
            <w:shd w:val="clear" w:color="auto" w:fill="FFFFFF"/>
            <w14:ligatures w14:val="standardContextual"/>
          </w:rPr>
          <w:t>teavitab</w:t>
        </w:r>
        <w:r w:rsidR="00156B21" w:rsidRPr="00AC78BF">
          <w:rPr>
            <w:rFonts w:ascii="Times New Roman" w:eastAsia="Calibri" w:hAnsi="Times New Roman" w:cs="Times New Roman"/>
            <w:kern w:val="2"/>
            <w:sz w:val="24"/>
            <w:szCs w:val="24"/>
            <w:shd w:val="clear" w:color="auto" w:fill="FFFFFF"/>
            <w14:ligatures w14:val="standardContextual"/>
          </w:rPr>
          <w:t xml:space="preserve"> </w:t>
        </w:r>
      </w:ins>
      <w:r w:rsidR="00055907" w:rsidRPr="00AC78BF">
        <w:rPr>
          <w:rFonts w:ascii="Times New Roman" w:eastAsia="Calibri" w:hAnsi="Times New Roman" w:cs="Times New Roman"/>
          <w:kern w:val="2"/>
          <w:sz w:val="24"/>
          <w:szCs w:val="24"/>
          <w:shd w:val="clear" w:color="auto" w:fill="FFFFFF"/>
          <w14:ligatures w14:val="standardContextual"/>
        </w:rPr>
        <w:t>Päästeametit esimesel võimalusel</w:t>
      </w:r>
      <w:del w:id="186" w:author="Mari Koik - JUSTDIGI" w:date="2025-11-12T15:09:00Z" w16du:dateUtc="2025-11-12T13:09:00Z">
        <w:r w:rsidR="00055907" w:rsidRPr="00AC78BF" w:rsidDel="002E003C">
          <w:rPr>
            <w:rFonts w:ascii="Times New Roman" w:eastAsia="Calibri" w:hAnsi="Times New Roman" w:cs="Times New Roman"/>
            <w:kern w:val="2"/>
            <w:sz w:val="24"/>
            <w:szCs w:val="24"/>
            <w:shd w:val="clear" w:color="auto" w:fill="FFFFFF"/>
            <w14:ligatures w14:val="standardContextual"/>
          </w:rPr>
          <w:delText xml:space="preserve"> teavitama</w:delText>
        </w:r>
      </w:del>
      <w:r w:rsidR="00055907" w:rsidRPr="00AC78BF">
        <w:rPr>
          <w:rFonts w:ascii="Times New Roman" w:eastAsia="Calibri" w:hAnsi="Times New Roman" w:cs="Times New Roman"/>
          <w:kern w:val="2"/>
          <w:sz w:val="24"/>
          <w:szCs w:val="24"/>
          <w:shd w:val="clear" w:color="auto" w:fill="FFFFFF"/>
          <w14:ligatures w14:val="standardContextual"/>
        </w:rPr>
        <w:t>, kui ta ei vasta käesoleva seaduse § 31</w:t>
      </w:r>
      <w:r w:rsidR="00055907" w:rsidRPr="00AC78BF">
        <w:rPr>
          <w:rFonts w:ascii="Times New Roman" w:eastAsia="Calibri" w:hAnsi="Times New Roman" w:cs="Times New Roman"/>
          <w:kern w:val="2"/>
          <w:sz w:val="24"/>
          <w:szCs w:val="24"/>
          <w:shd w:val="clear" w:color="auto" w:fill="FFFFFF"/>
          <w:vertAlign w:val="superscript"/>
          <w14:ligatures w14:val="standardContextual"/>
        </w:rPr>
        <w:t>3</w:t>
      </w:r>
      <w:r w:rsidR="00055907" w:rsidRPr="00AC78BF">
        <w:rPr>
          <w:rFonts w:ascii="Times New Roman" w:eastAsia="Calibri" w:hAnsi="Times New Roman" w:cs="Times New Roman"/>
          <w:kern w:val="2"/>
          <w:sz w:val="24"/>
          <w:szCs w:val="24"/>
          <w:shd w:val="clear" w:color="auto" w:fill="FFFFFF"/>
          <w14:ligatures w14:val="standardContextual"/>
        </w:rPr>
        <w:t xml:space="preserve"> lõi</w:t>
      </w:r>
      <w:r w:rsidR="005F5AAE" w:rsidRPr="00AC78BF">
        <w:rPr>
          <w:rFonts w:ascii="Times New Roman" w:eastAsia="Calibri" w:hAnsi="Times New Roman" w:cs="Times New Roman"/>
          <w:kern w:val="2"/>
          <w:sz w:val="24"/>
          <w:szCs w:val="24"/>
          <w:shd w:val="clear" w:color="auto" w:fill="FFFFFF"/>
          <w14:ligatures w14:val="standardContextual"/>
        </w:rPr>
        <w:t>getes</w:t>
      </w:r>
      <w:r w:rsidR="00055907" w:rsidRPr="00AC78BF">
        <w:rPr>
          <w:rFonts w:ascii="Times New Roman" w:eastAsia="Calibri" w:hAnsi="Times New Roman" w:cs="Times New Roman"/>
          <w:kern w:val="2"/>
          <w:sz w:val="24"/>
          <w:szCs w:val="24"/>
          <w:shd w:val="clear" w:color="auto" w:fill="FFFFFF"/>
          <w14:ligatures w14:val="standardContextual"/>
        </w:rPr>
        <w:t xml:space="preserve"> 1 ja 2 </w:t>
      </w:r>
      <w:commentRangeStart w:id="187"/>
      <w:ins w:id="188" w:author="Mari Koik - JUSTDIGI" w:date="2025-11-12T11:36:00Z" w16du:dateUtc="2025-11-12T09:36:00Z">
        <w:r w:rsidR="00F86EB2">
          <w:rPr>
            <w:rFonts w:ascii="Times New Roman" w:eastAsia="Calibri" w:hAnsi="Times New Roman" w:cs="Times New Roman"/>
            <w:kern w:val="2"/>
            <w:sz w:val="24"/>
            <w:szCs w:val="24"/>
            <w:shd w:val="clear" w:color="auto" w:fill="FFFFFF"/>
            <w14:ligatures w14:val="standardContextual"/>
          </w:rPr>
          <w:t>sätes</w:t>
        </w:r>
      </w:ins>
      <w:del w:id="189" w:author="Mari Koik - JUSTDIGI" w:date="2025-11-12T11:36:00Z" w16du:dateUtc="2025-11-12T09:36:00Z">
        <w:r w:rsidR="00055907" w:rsidRPr="00AC78BF" w:rsidDel="00F86EB2">
          <w:rPr>
            <w:rFonts w:ascii="Times New Roman" w:eastAsia="Calibri" w:hAnsi="Times New Roman" w:cs="Times New Roman"/>
            <w:kern w:val="2"/>
            <w:sz w:val="24"/>
            <w:szCs w:val="24"/>
            <w:shd w:val="clear" w:color="auto" w:fill="FFFFFF"/>
            <w14:ligatures w14:val="standardContextual"/>
          </w:rPr>
          <w:delText>nime</w:delText>
        </w:r>
      </w:del>
      <w:r w:rsidR="00055907" w:rsidRPr="00AC78BF">
        <w:rPr>
          <w:rFonts w:ascii="Times New Roman" w:eastAsia="Calibri" w:hAnsi="Times New Roman" w:cs="Times New Roman"/>
          <w:kern w:val="2"/>
          <w:sz w:val="24"/>
          <w:szCs w:val="24"/>
          <w:shd w:val="clear" w:color="auto" w:fill="FFFFFF"/>
          <w14:ligatures w14:val="standardContextual"/>
        </w:rPr>
        <w:t>tatud</w:t>
      </w:r>
      <w:commentRangeEnd w:id="187"/>
      <w:r w:rsidR="006455F0">
        <w:rPr>
          <w:rStyle w:val="Kommentaariviide"/>
        </w:rPr>
        <w:commentReference w:id="187"/>
      </w:r>
      <w:r w:rsidR="00055907" w:rsidRPr="00AC78BF">
        <w:rPr>
          <w:rFonts w:ascii="Times New Roman" w:eastAsia="Calibri" w:hAnsi="Times New Roman" w:cs="Times New Roman"/>
          <w:kern w:val="2"/>
          <w:sz w:val="24"/>
          <w:szCs w:val="24"/>
          <w:shd w:val="clear" w:color="auto" w:fill="FFFFFF"/>
          <w14:ligatures w14:val="standardContextual"/>
        </w:rPr>
        <w:t xml:space="preserve"> nõuetele.</w:t>
      </w:r>
    </w:p>
    <w:p w14:paraId="7D6E84BE" w14:textId="77777777" w:rsidR="00055907" w:rsidRDefault="00055907" w:rsidP="000A385F">
      <w:pPr>
        <w:pStyle w:val="Vahedeta"/>
        <w:jc w:val="both"/>
        <w:rPr>
          <w:rFonts w:ascii="Times New Roman" w:eastAsia="Times New Roman" w:hAnsi="Times New Roman" w:cs="Times New Roman"/>
          <w:sz w:val="24"/>
          <w:szCs w:val="24"/>
          <w:lang w:eastAsia="et-EE"/>
        </w:rPr>
      </w:pPr>
    </w:p>
    <w:p w14:paraId="109A93AC" w14:textId="78933B4F" w:rsidR="000A385F" w:rsidRPr="000067B3" w:rsidRDefault="00055907"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000A385F" w:rsidRPr="000067B3">
        <w:rPr>
          <w:rFonts w:ascii="Times New Roman" w:eastAsia="Times New Roman" w:hAnsi="Times New Roman" w:cs="Times New Roman"/>
          <w:sz w:val="24"/>
          <w:szCs w:val="24"/>
          <w:lang w:eastAsia="et-EE"/>
        </w:rPr>
        <w:t xml:space="preserve">Päästeamet võib arvata päästemeeskonna </w:t>
      </w:r>
      <w:r w:rsidR="000A385F">
        <w:rPr>
          <w:rFonts w:ascii="Times New Roman" w:eastAsia="Times New Roman" w:hAnsi="Times New Roman" w:cs="Times New Roman"/>
          <w:sz w:val="24"/>
          <w:szCs w:val="24"/>
          <w:lang w:eastAsia="et-EE"/>
        </w:rPr>
        <w:t xml:space="preserve">reservi </w:t>
      </w:r>
      <w:r w:rsidR="000A385F" w:rsidRPr="000067B3">
        <w:rPr>
          <w:rFonts w:ascii="Times New Roman" w:eastAsia="Times New Roman" w:hAnsi="Times New Roman" w:cs="Times New Roman"/>
          <w:sz w:val="24"/>
          <w:szCs w:val="24"/>
          <w:lang w:eastAsia="et-EE"/>
        </w:rPr>
        <w:t>liikme reservist välja:</w:t>
      </w:r>
    </w:p>
    <w:p w14:paraId="151FE2C3" w14:textId="77777777" w:rsidR="000A385F" w:rsidRDefault="000A385F" w:rsidP="000A385F">
      <w:pPr>
        <w:pStyle w:val="Vahedeta"/>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1) </w:t>
      </w:r>
      <w:bookmarkStart w:id="190" w:name="_Hlk160701575"/>
      <w:r w:rsidRPr="000067B3">
        <w:rPr>
          <w:rFonts w:ascii="Times New Roman" w:eastAsia="Times New Roman" w:hAnsi="Times New Roman" w:cs="Times New Roman"/>
          <w:sz w:val="24"/>
          <w:szCs w:val="24"/>
          <w:lang w:eastAsia="et-EE"/>
        </w:rPr>
        <w:t xml:space="preserve">liikme </w:t>
      </w:r>
      <w:bookmarkEnd w:id="190"/>
      <w:r>
        <w:rPr>
          <w:rFonts w:ascii="Times New Roman" w:eastAsia="Times New Roman" w:hAnsi="Times New Roman" w:cs="Times New Roman"/>
          <w:sz w:val="24"/>
          <w:szCs w:val="24"/>
          <w:lang w:eastAsia="et-EE"/>
        </w:rPr>
        <w:t>kirjalikul taotlusel</w:t>
      </w:r>
      <w:r w:rsidRPr="000067B3">
        <w:rPr>
          <w:rFonts w:ascii="Times New Roman" w:eastAsia="Times New Roman" w:hAnsi="Times New Roman" w:cs="Times New Roman"/>
          <w:sz w:val="24"/>
          <w:szCs w:val="24"/>
          <w:lang w:eastAsia="et-EE"/>
        </w:rPr>
        <w:t>;</w:t>
      </w:r>
    </w:p>
    <w:p w14:paraId="034B0BF0" w14:textId="2E2B2329" w:rsidR="000A385F" w:rsidRDefault="000A385F" w:rsidP="000A385F">
      <w:pPr>
        <w:pStyle w:val="Vahedeta"/>
        <w:jc w:val="both"/>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2) </w:t>
      </w:r>
      <w:r>
        <w:rPr>
          <w:rFonts w:ascii="Times New Roman" w:eastAsia="Times New Roman" w:hAnsi="Times New Roman" w:cs="Times New Roman"/>
          <w:sz w:val="24"/>
          <w:szCs w:val="24"/>
          <w:lang w:eastAsia="et-EE"/>
        </w:rPr>
        <w:t xml:space="preserve">kui </w:t>
      </w:r>
      <w:r w:rsidRPr="000067B3">
        <w:rPr>
          <w:rFonts w:ascii="Times New Roman" w:eastAsia="Times New Roman" w:hAnsi="Times New Roman" w:cs="Times New Roman"/>
          <w:sz w:val="24"/>
          <w:szCs w:val="24"/>
          <w:lang w:eastAsia="et-EE"/>
        </w:rPr>
        <w:t>lii</w:t>
      </w:r>
      <w:r>
        <w:rPr>
          <w:rFonts w:ascii="Times New Roman" w:eastAsia="Times New Roman" w:hAnsi="Times New Roman" w:cs="Times New Roman"/>
          <w:sz w:val="24"/>
          <w:szCs w:val="24"/>
          <w:lang w:eastAsia="et-EE"/>
        </w:rPr>
        <w:t>g</w:t>
      </w:r>
      <w:r w:rsidRPr="000067B3">
        <w:rPr>
          <w:rFonts w:ascii="Times New Roman" w:eastAsia="Times New Roman" w:hAnsi="Times New Roman" w:cs="Times New Roman"/>
          <w:sz w:val="24"/>
          <w:szCs w:val="24"/>
          <w:lang w:eastAsia="et-EE"/>
        </w:rPr>
        <w:t xml:space="preserve">e </w:t>
      </w:r>
      <w:r>
        <w:rPr>
          <w:rFonts w:ascii="Times New Roman" w:eastAsia="Times New Roman" w:hAnsi="Times New Roman" w:cs="Times New Roman"/>
          <w:sz w:val="24"/>
          <w:szCs w:val="24"/>
          <w:lang w:eastAsia="et-EE"/>
        </w:rPr>
        <w:t xml:space="preserve">ei </w:t>
      </w:r>
      <w:r w:rsidRPr="000067B3">
        <w:rPr>
          <w:rFonts w:ascii="Times New Roman" w:eastAsia="Times New Roman" w:hAnsi="Times New Roman" w:cs="Times New Roman"/>
          <w:sz w:val="24"/>
          <w:szCs w:val="24"/>
          <w:lang w:eastAsia="et-EE"/>
        </w:rPr>
        <w:t xml:space="preserve">vasta käesoleva seaduse </w:t>
      </w:r>
      <w:r w:rsidRPr="004B784B">
        <w:rPr>
          <w:rFonts w:ascii="Times New Roman" w:eastAsia="Times New Roman" w:hAnsi="Times New Roman" w:cs="Times New Roman"/>
          <w:sz w:val="24"/>
          <w:szCs w:val="24"/>
          <w:lang w:eastAsia="et-EE"/>
        </w:rPr>
        <w:t>§ 31</w:t>
      </w:r>
      <w:r w:rsidRPr="004B784B">
        <w:rPr>
          <w:rFonts w:ascii="Times New Roman" w:eastAsia="Times New Roman" w:hAnsi="Times New Roman" w:cs="Times New Roman"/>
          <w:sz w:val="24"/>
          <w:szCs w:val="24"/>
          <w:vertAlign w:val="superscript"/>
          <w:lang w:eastAsia="et-EE"/>
        </w:rPr>
        <w:t>3</w:t>
      </w:r>
      <w:r w:rsidRPr="00393812">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lõigete</w:t>
      </w:r>
      <w:ins w:id="191" w:author="Mari Koik - JUSTDIGI" w:date="2025-11-12T15:09:00Z" w16du:dateUtc="2025-11-12T13:09:00Z">
        <w:r w:rsidR="00F63340">
          <w:rPr>
            <w:rFonts w:ascii="Times New Roman" w:eastAsia="Times New Roman" w:hAnsi="Times New Roman" w:cs="Times New Roman"/>
            <w:sz w:val="24"/>
            <w:szCs w:val="24"/>
            <w:lang w:eastAsia="et-EE"/>
          </w:rPr>
          <w:t xml:space="preserve">s </w:t>
        </w:r>
      </w:ins>
      <w:commentRangeStart w:id="192"/>
      <w:del w:id="193" w:author="Mari Koik - JUSTDIGI" w:date="2025-11-12T15:10:00Z" w16du:dateUtc="2025-11-12T13:10:00Z">
        <w:r w:rsidDel="00C808B0">
          <w:rPr>
            <w:rFonts w:ascii="Times New Roman" w:eastAsia="Times New Roman" w:hAnsi="Times New Roman" w:cs="Times New Roman"/>
            <w:sz w:val="24"/>
            <w:szCs w:val="24"/>
            <w:lang w:eastAsia="et-EE"/>
          </w:rPr>
          <w:delText xml:space="preserve"> </w:delText>
        </w:r>
        <w:commentRangeEnd w:id="192"/>
        <w:r w:rsidR="00C808B0" w:rsidDel="00C808B0">
          <w:rPr>
            <w:rStyle w:val="Kommentaariviide"/>
          </w:rPr>
          <w:commentReference w:id="192"/>
        </w:r>
      </w:del>
      <w:r>
        <w:rPr>
          <w:rFonts w:ascii="Times New Roman" w:eastAsia="Times New Roman" w:hAnsi="Times New Roman" w:cs="Times New Roman"/>
          <w:sz w:val="24"/>
          <w:szCs w:val="24"/>
          <w:lang w:eastAsia="et-EE"/>
        </w:rPr>
        <w:t xml:space="preserve">1–3 </w:t>
      </w:r>
      <w:commentRangeStart w:id="194"/>
      <w:ins w:id="195" w:author="Mari Koik - JUSTDIGI" w:date="2025-11-12T15:10:00Z" w16du:dateUtc="2025-11-12T13:10:00Z">
        <w:r w:rsidR="00C808B0">
          <w:rPr>
            <w:rFonts w:ascii="Times New Roman" w:eastAsia="Times New Roman" w:hAnsi="Times New Roman" w:cs="Times New Roman"/>
            <w:sz w:val="24"/>
            <w:szCs w:val="24"/>
            <w:lang w:eastAsia="et-EE"/>
          </w:rPr>
          <w:t xml:space="preserve">sätestatud </w:t>
        </w:r>
        <w:commentRangeEnd w:id="194"/>
        <w:r w:rsidR="00C808B0">
          <w:rPr>
            <w:rStyle w:val="Kommentaariviide"/>
          </w:rPr>
          <w:commentReference w:id="194"/>
        </w:r>
      </w:ins>
      <w:r>
        <w:rPr>
          <w:rFonts w:ascii="Times New Roman" w:eastAsia="Times New Roman" w:hAnsi="Times New Roman" w:cs="Times New Roman"/>
          <w:sz w:val="24"/>
          <w:szCs w:val="24"/>
          <w:lang w:eastAsia="et-EE"/>
        </w:rPr>
        <w:t>nõuetele</w:t>
      </w:r>
      <w:r w:rsidRPr="000067B3">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või</w:t>
      </w:r>
    </w:p>
    <w:p w14:paraId="7115B965" w14:textId="77777777" w:rsidR="000A385F" w:rsidRDefault="000A385F" w:rsidP="000A385F">
      <w:pPr>
        <w:pStyle w:val="Vahedeta"/>
        <w:jc w:val="both"/>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3) </w:t>
      </w:r>
      <w:r>
        <w:rPr>
          <w:rFonts w:ascii="Times New Roman" w:eastAsia="Times New Roman" w:hAnsi="Times New Roman" w:cs="Times New Roman"/>
          <w:sz w:val="24"/>
          <w:szCs w:val="24"/>
          <w:lang w:eastAsia="et-EE"/>
        </w:rPr>
        <w:t xml:space="preserve">kui liige käitub </w:t>
      </w:r>
      <w:r w:rsidRPr="000067B3">
        <w:rPr>
          <w:rFonts w:ascii="Times New Roman" w:eastAsia="Times New Roman" w:hAnsi="Times New Roman" w:cs="Times New Roman"/>
          <w:sz w:val="24"/>
          <w:szCs w:val="24"/>
          <w:lang w:eastAsia="et-EE"/>
        </w:rPr>
        <w:t>liikmele sobimatu</w:t>
      </w:r>
      <w:r>
        <w:rPr>
          <w:rFonts w:ascii="Times New Roman" w:eastAsia="Times New Roman" w:hAnsi="Times New Roman" w:cs="Times New Roman"/>
          <w:sz w:val="24"/>
          <w:szCs w:val="24"/>
          <w:lang w:eastAsia="et-EE"/>
        </w:rPr>
        <w:t>lt</w:t>
      </w:r>
      <w:r w:rsidRPr="000067B3">
        <w:rPr>
          <w:rFonts w:ascii="Times New Roman" w:eastAsia="Times New Roman" w:hAnsi="Times New Roman" w:cs="Times New Roman"/>
          <w:sz w:val="24"/>
          <w:szCs w:val="24"/>
          <w:lang w:eastAsia="et-EE"/>
        </w:rPr>
        <w:t>.</w:t>
      </w:r>
    </w:p>
    <w:p w14:paraId="69765545" w14:textId="77777777" w:rsidR="000A385F" w:rsidRDefault="000A385F" w:rsidP="000A385F">
      <w:pPr>
        <w:pStyle w:val="Vahedeta"/>
        <w:rPr>
          <w:rFonts w:ascii="Times New Roman" w:eastAsia="Times New Roman" w:hAnsi="Times New Roman" w:cs="Times New Roman"/>
          <w:sz w:val="24"/>
          <w:szCs w:val="24"/>
          <w:lang w:eastAsia="et-EE"/>
        </w:rPr>
      </w:pPr>
    </w:p>
    <w:p w14:paraId="1CCF0440" w14:textId="1D066984" w:rsidR="0076119F" w:rsidRDefault="005932A9" w:rsidP="005932A9">
      <w:pPr>
        <w:pStyle w:val="Vahedeta"/>
        <w:jc w:val="both"/>
        <w:rPr>
          <w:rFonts w:ascii="Times New Roman" w:eastAsia="Calibri" w:hAnsi="Times New Roman" w:cs="Times New Roman"/>
          <w:kern w:val="2"/>
          <w:sz w:val="24"/>
          <w:szCs w:val="24"/>
          <w14:ligatures w14:val="standardContextual"/>
        </w:rPr>
      </w:pPr>
      <w:r w:rsidRPr="00595CE8">
        <w:rPr>
          <w:rFonts w:ascii="Times New Roman" w:hAnsi="Times New Roman" w:cs="Times New Roman"/>
          <w:sz w:val="24"/>
          <w:szCs w:val="24"/>
        </w:rPr>
        <w:t>(</w:t>
      </w:r>
      <w:r w:rsidR="005D4C95">
        <w:rPr>
          <w:rFonts w:ascii="Times New Roman" w:hAnsi="Times New Roman" w:cs="Times New Roman"/>
          <w:sz w:val="24"/>
          <w:szCs w:val="24"/>
        </w:rPr>
        <w:t>3</w:t>
      </w:r>
      <w:r w:rsidRPr="00595CE8">
        <w:rPr>
          <w:rFonts w:ascii="Times New Roman" w:hAnsi="Times New Roman" w:cs="Times New Roman"/>
          <w:sz w:val="24"/>
          <w:szCs w:val="24"/>
        </w:rPr>
        <w:t>) Kui päästemeeskonna reservi liikme</w:t>
      </w:r>
      <w:ins w:id="196" w:author="Mari Koik - JUSTDIGI" w:date="2025-11-14T16:37:00Z" w16du:dateUtc="2025-11-14T14:37:00Z">
        <w:r w:rsidR="005E4458">
          <w:rPr>
            <w:rFonts w:ascii="Times New Roman" w:hAnsi="Times New Roman" w:cs="Times New Roman"/>
            <w:sz w:val="24"/>
            <w:szCs w:val="24"/>
          </w:rPr>
          <w:t xml:space="preserve"> kohta</w:t>
        </w:r>
      </w:ins>
      <w:r w:rsidRPr="00595CE8">
        <w:rPr>
          <w:rFonts w:ascii="Times New Roman" w:hAnsi="Times New Roman" w:cs="Times New Roman"/>
          <w:sz w:val="24"/>
          <w:szCs w:val="24"/>
        </w:rPr>
        <w:t xml:space="preserve"> käesoleva seaduse § 31</w:t>
      </w:r>
      <w:r w:rsidRPr="00595CE8">
        <w:rPr>
          <w:rFonts w:ascii="Times New Roman" w:hAnsi="Times New Roman" w:cs="Times New Roman"/>
          <w:sz w:val="24"/>
          <w:szCs w:val="24"/>
          <w:vertAlign w:val="superscript"/>
        </w:rPr>
        <w:t xml:space="preserve">4 </w:t>
      </w:r>
      <w:r w:rsidRPr="00595CE8">
        <w:rPr>
          <w:rFonts w:ascii="Times New Roman" w:hAnsi="Times New Roman" w:cs="Times New Roman"/>
          <w:sz w:val="24"/>
          <w:szCs w:val="24"/>
        </w:rPr>
        <w:t xml:space="preserve">lõikes 6 sätestatud </w:t>
      </w:r>
      <w:r w:rsidRPr="00DF1E68">
        <w:rPr>
          <w:rFonts w:ascii="Times New Roman" w:hAnsi="Times New Roman" w:cs="Times New Roman"/>
          <w:sz w:val="24"/>
          <w:szCs w:val="24"/>
        </w:rPr>
        <w:t>kontrollis</w:t>
      </w:r>
      <w:r w:rsidRPr="00595CE8">
        <w:rPr>
          <w:rFonts w:ascii="Times New Roman" w:hAnsi="Times New Roman" w:cs="Times New Roman"/>
          <w:sz w:val="24"/>
          <w:szCs w:val="24"/>
        </w:rPr>
        <w:t xml:space="preserve"> kogutud andmete alusel selgub, et liige ei vasta nõuetele</w:t>
      </w:r>
      <w:commentRangeStart w:id="197"/>
      <w:ins w:id="198" w:author="Mari Koik - JUSTDIGI" w:date="2025-11-12T11:37:00Z" w16du:dateUtc="2025-11-12T09:37:00Z">
        <w:r w:rsidR="00C36C70">
          <w:rPr>
            <w:rFonts w:ascii="Times New Roman" w:hAnsi="Times New Roman" w:cs="Times New Roman"/>
            <w:sz w:val="24"/>
            <w:szCs w:val="24"/>
          </w:rPr>
          <w:t>,</w:t>
        </w:r>
      </w:ins>
      <w:commentRangeEnd w:id="197"/>
      <w:ins w:id="199" w:author="Mari Koik - JUSTDIGI" w:date="2025-11-14T16:38:00Z" w16du:dateUtc="2025-11-14T14:38:00Z">
        <w:r w:rsidR="007D563F">
          <w:rPr>
            <w:rStyle w:val="Kommentaariviide"/>
          </w:rPr>
          <w:commentReference w:id="197"/>
        </w:r>
      </w:ins>
      <w:r w:rsidRPr="00595CE8">
        <w:rPr>
          <w:rFonts w:ascii="Times New Roman" w:hAnsi="Times New Roman" w:cs="Times New Roman"/>
          <w:sz w:val="24"/>
          <w:szCs w:val="24"/>
        </w:rPr>
        <w:t xml:space="preserve"> ja ta arvatakse päästemeeskonna reservist välja, ei avaldata </w:t>
      </w:r>
      <w:r w:rsidR="002B7191" w:rsidRPr="00595CE8">
        <w:rPr>
          <w:rFonts w:ascii="Times New Roman" w:hAnsi="Times New Roman" w:cs="Times New Roman"/>
          <w:sz w:val="24"/>
          <w:szCs w:val="24"/>
        </w:rPr>
        <w:t>reservist väljaarvamise</w:t>
      </w:r>
      <w:r w:rsidRPr="00595CE8">
        <w:rPr>
          <w:rFonts w:ascii="Times New Roman" w:hAnsi="Times New Roman" w:cs="Times New Roman"/>
          <w:sz w:val="24"/>
          <w:szCs w:val="24"/>
        </w:rPr>
        <w:t xml:space="preserve"> </w:t>
      </w:r>
      <w:r w:rsidR="00000D5A" w:rsidRPr="00595CE8">
        <w:rPr>
          <w:rFonts w:ascii="Times New Roman" w:hAnsi="Times New Roman" w:cs="Times New Roman"/>
          <w:sz w:val="24"/>
          <w:szCs w:val="24"/>
        </w:rPr>
        <w:t xml:space="preserve">põhjust ja selle </w:t>
      </w:r>
      <w:r w:rsidRPr="00595CE8">
        <w:rPr>
          <w:rFonts w:ascii="Times New Roman" w:hAnsi="Times New Roman" w:cs="Times New Roman"/>
          <w:sz w:val="24"/>
          <w:szCs w:val="24"/>
        </w:rPr>
        <w:t xml:space="preserve">aluseks olevat asjaolu juhul, kui see </w:t>
      </w:r>
      <w:r w:rsidRPr="00900614">
        <w:rPr>
          <w:rFonts w:ascii="Times New Roman" w:hAnsi="Times New Roman" w:cs="Times New Roman"/>
          <w:sz w:val="24"/>
          <w:szCs w:val="24"/>
        </w:rPr>
        <w:t>võib</w:t>
      </w:r>
      <w:r w:rsidRPr="00595CE8">
        <w:rPr>
          <w:rFonts w:ascii="Times New Roman" w:hAnsi="Times New Roman" w:cs="Times New Roman"/>
          <w:sz w:val="24"/>
          <w:szCs w:val="24"/>
        </w:rPr>
        <w:t xml:space="preserve"> olla vältimatult vajalik, et tagada:</w:t>
      </w:r>
    </w:p>
    <w:p w14:paraId="050BA8DB" w14:textId="77777777" w:rsidR="005932A9" w:rsidRPr="00595CE8" w:rsidRDefault="005932A9" w:rsidP="005932A9">
      <w:pPr>
        <w:pStyle w:val="Vahedeta"/>
        <w:jc w:val="both"/>
        <w:rPr>
          <w:rFonts w:ascii="Times New Roman" w:hAnsi="Times New Roman" w:cs="Times New Roman"/>
          <w:sz w:val="24"/>
          <w:szCs w:val="24"/>
        </w:rPr>
      </w:pPr>
      <w:r w:rsidRPr="00595CE8">
        <w:rPr>
          <w:rFonts w:ascii="Times New Roman" w:hAnsi="Times New Roman" w:cs="Times New Roman"/>
          <w:sz w:val="24"/>
          <w:szCs w:val="24"/>
        </w:rPr>
        <w:t>1) riigi julgeolek;</w:t>
      </w:r>
    </w:p>
    <w:p w14:paraId="2B599FD8" w14:textId="77777777" w:rsidR="005932A9" w:rsidRPr="00595CE8" w:rsidRDefault="005932A9" w:rsidP="005932A9">
      <w:pPr>
        <w:pStyle w:val="Vahedeta"/>
        <w:jc w:val="both"/>
        <w:rPr>
          <w:rFonts w:ascii="Times New Roman" w:hAnsi="Times New Roman" w:cs="Times New Roman"/>
          <w:sz w:val="24"/>
          <w:szCs w:val="24"/>
        </w:rPr>
      </w:pPr>
      <w:r w:rsidRPr="00595CE8">
        <w:rPr>
          <w:rFonts w:ascii="Times New Roman" w:hAnsi="Times New Roman" w:cs="Times New Roman"/>
          <w:sz w:val="24"/>
          <w:szCs w:val="24"/>
        </w:rPr>
        <w:t>2) riigikaitse;</w:t>
      </w:r>
    </w:p>
    <w:p w14:paraId="2855E37B" w14:textId="77777777" w:rsidR="005932A9" w:rsidRPr="00595CE8" w:rsidRDefault="005932A9" w:rsidP="005932A9">
      <w:pPr>
        <w:pStyle w:val="Vahedeta"/>
        <w:jc w:val="both"/>
        <w:rPr>
          <w:rFonts w:ascii="Times New Roman" w:hAnsi="Times New Roman" w:cs="Times New Roman"/>
          <w:sz w:val="24"/>
          <w:szCs w:val="24"/>
        </w:rPr>
      </w:pPr>
      <w:r w:rsidRPr="00595CE8">
        <w:rPr>
          <w:rFonts w:ascii="Times New Roman" w:hAnsi="Times New Roman" w:cs="Times New Roman"/>
          <w:sz w:val="24"/>
          <w:szCs w:val="24"/>
        </w:rPr>
        <w:t>3) avalik kord;</w:t>
      </w:r>
    </w:p>
    <w:p w14:paraId="0204C080" w14:textId="77777777" w:rsidR="005932A9" w:rsidRPr="00595CE8" w:rsidRDefault="005932A9" w:rsidP="005932A9">
      <w:pPr>
        <w:pStyle w:val="Vahedeta"/>
        <w:jc w:val="both"/>
        <w:rPr>
          <w:rFonts w:ascii="Times New Roman" w:hAnsi="Times New Roman" w:cs="Times New Roman"/>
          <w:sz w:val="24"/>
          <w:szCs w:val="24"/>
        </w:rPr>
      </w:pPr>
      <w:r w:rsidRPr="00595CE8">
        <w:rPr>
          <w:rFonts w:ascii="Times New Roman" w:hAnsi="Times New Roman" w:cs="Times New Roman"/>
          <w:sz w:val="24"/>
          <w:szCs w:val="24"/>
        </w:rPr>
        <w:t>4) süüteo tõkestamine, avastamine või menetlemine või karistuse täideviimine;</w:t>
      </w:r>
    </w:p>
    <w:p w14:paraId="298B9339" w14:textId="77777777" w:rsidR="00BF7CDA" w:rsidRPr="00595CE8" w:rsidRDefault="005932A9" w:rsidP="00BF7CDA">
      <w:pPr>
        <w:pStyle w:val="Vahedeta"/>
        <w:jc w:val="both"/>
        <w:rPr>
          <w:rFonts w:ascii="Times New Roman" w:hAnsi="Times New Roman" w:cs="Times New Roman"/>
          <w:sz w:val="24"/>
          <w:szCs w:val="24"/>
        </w:rPr>
      </w:pPr>
      <w:r w:rsidRPr="00595CE8">
        <w:rPr>
          <w:rFonts w:ascii="Times New Roman" w:hAnsi="Times New Roman" w:cs="Times New Roman"/>
          <w:sz w:val="24"/>
          <w:szCs w:val="24"/>
        </w:rPr>
        <w:t>5) andmesubjekti või teise isiku õiguste ja vabaduste kaitse.</w:t>
      </w:r>
    </w:p>
    <w:p w14:paraId="3B4D95B1" w14:textId="77777777" w:rsidR="00BF7CDA" w:rsidRPr="00595CE8" w:rsidRDefault="00BF7CDA" w:rsidP="00BF7CDA">
      <w:pPr>
        <w:pStyle w:val="Vahedeta"/>
        <w:jc w:val="both"/>
        <w:rPr>
          <w:rFonts w:ascii="Times New Roman" w:hAnsi="Times New Roman" w:cs="Times New Roman"/>
          <w:sz w:val="24"/>
          <w:szCs w:val="24"/>
        </w:rPr>
      </w:pPr>
    </w:p>
    <w:p w14:paraId="09810B89" w14:textId="2F6B8FB7" w:rsidR="00BF7CDA" w:rsidRDefault="00BF7CDA" w:rsidP="00BF7CDA">
      <w:pPr>
        <w:pStyle w:val="Vahedeta"/>
        <w:jc w:val="both"/>
        <w:rPr>
          <w:rFonts w:ascii="Times New Roman" w:hAnsi="Times New Roman" w:cs="Times New Roman"/>
          <w:sz w:val="24"/>
          <w:szCs w:val="24"/>
        </w:rPr>
      </w:pPr>
      <w:r w:rsidRPr="00595CE8">
        <w:rPr>
          <w:rFonts w:ascii="Times New Roman" w:eastAsia="Calibri" w:hAnsi="Times New Roman" w:cs="Times New Roman"/>
          <w:color w:val="000000"/>
          <w:kern w:val="2"/>
          <w:sz w:val="24"/>
          <w:szCs w:val="24"/>
          <w14:ligatures w14:val="standardContextual"/>
        </w:rPr>
        <w:t>(</w:t>
      </w:r>
      <w:r w:rsidR="005D4C95">
        <w:rPr>
          <w:rFonts w:ascii="Times New Roman" w:eastAsia="Calibri" w:hAnsi="Times New Roman" w:cs="Times New Roman"/>
          <w:color w:val="000000"/>
          <w:kern w:val="2"/>
          <w:sz w:val="24"/>
          <w:szCs w:val="24"/>
          <w14:ligatures w14:val="standardContextual"/>
        </w:rPr>
        <w:t>4</w:t>
      </w:r>
      <w:r w:rsidRPr="00595CE8">
        <w:rPr>
          <w:rFonts w:ascii="Times New Roman" w:eastAsia="Calibri" w:hAnsi="Times New Roman" w:cs="Times New Roman"/>
          <w:color w:val="000000"/>
          <w:kern w:val="2"/>
          <w:sz w:val="24"/>
          <w:szCs w:val="24"/>
          <w14:ligatures w14:val="standardContextual"/>
        </w:rPr>
        <w:t xml:space="preserve">) </w:t>
      </w:r>
      <w:r w:rsidRPr="00170A4B">
        <w:rPr>
          <w:rFonts w:ascii="Times New Roman" w:eastAsia="Calibri" w:hAnsi="Times New Roman" w:cs="Times New Roman"/>
          <w:color w:val="000000"/>
          <w:kern w:val="2"/>
          <w:sz w:val="24"/>
          <w:szCs w:val="24"/>
          <w14:ligatures w14:val="standardContextual"/>
        </w:rPr>
        <w:t>Päästemeeskonna</w:t>
      </w:r>
      <w:r w:rsidRPr="00595CE8">
        <w:rPr>
          <w:rFonts w:ascii="Times New Roman" w:eastAsia="Calibri" w:hAnsi="Times New Roman" w:cs="Times New Roman"/>
          <w:color w:val="000000"/>
          <w:kern w:val="2"/>
          <w:sz w:val="24"/>
          <w:szCs w:val="24"/>
          <w14:ligatures w14:val="standardContextual"/>
        </w:rPr>
        <w:t xml:space="preserve"> reservist väljaarvamise põhjust ja selle aluseks olevat asjaolu ei avaldata seni, kuni see on käesoleva paragrahvi lõikes </w:t>
      </w:r>
      <w:r w:rsidR="00E873C5">
        <w:rPr>
          <w:rFonts w:ascii="Times New Roman" w:eastAsia="Calibri" w:hAnsi="Times New Roman" w:cs="Times New Roman"/>
          <w:color w:val="000000"/>
          <w:kern w:val="2"/>
          <w:sz w:val="24"/>
          <w:szCs w:val="24"/>
          <w14:ligatures w14:val="standardContextual"/>
        </w:rPr>
        <w:t>3</w:t>
      </w:r>
      <w:r w:rsidRPr="00595CE8">
        <w:rPr>
          <w:rFonts w:ascii="Times New Roman" w:eastAsia="Calibri" w:hAnsi="Times New Roman" w:cs="Times New Roman"/>
          <w:color w:val="000000"/>
          <w:kern w:val="2"/>
          <w:sz w:val="24"/>
          <w:szCs w:val="24"/>
          <w14:ligatures w14:val="standardContextual"/>
        </w:rPr>
        <w:t xml:space="preserve"> nimetatud </w:t>
      </w:r>
      <w:r w:rsidR="00E873C5">
        <w:rPr>
          <w:rFonts w:ascii="Times New Roman" w:eastAsia="Calibri" w:hAnsi="Times New Roman" w:cs="Times New Roman"/>
          <w:color w:val="000000"/>
          <w:kern w:val="2"/>
          <w:sz w:val="24"/>
          <w:szCs w:val="24"/>
          <w14:ligatures w14:val="standardContextual"/>
        </w:rPr>
        <w:t>eesmärgi</w:t>
      </w:r>
      <w:r w:rsidRPr="00595CE8">
        <w:rPr>
          <w:rFonts w:ascii="Times New Roman" w:eastAsia="Calibri" w:hAnsi="Times New Roman" w:cs="Times New Roman"/>
          <w:color w:val="000000"/>
          <w:kern w:val="2"/>
          <w:sz w:val="24"/>
          <w:szCs w:val="24"/>
          <w14:ligatures w14:val="standardContextual"/>
        </w:rPr>
        <w:t xml:space="preserve"> täitmiseks vältimatult vajalik.</w:t>
      </w:r>
    </w:p>
    <w:p w14:paraId="133B96B4" w14:textId="77777777" w:rsidR="00BF7CDA" w:rsidRDefault="00BF7CDA" w:rsidP="00BF7CDA">
      <w:pPr>
        <w:pStyle w:val="Vahedeta"/>
        <w:jc w:val="both"/>
        <w:rPr>
          <w:rFonts w:ascii="Times New Roman" w:hAnsi="Times New Roman" w:cs="Times New Roman"/>
          <w:sz w:val="24"/>
          <w:szCs w:val="24"/>
        </w:rPr>
      </w:pPr>
    </w:p>
    <w:p w14:paraId="7BB23977" w14:textId="3B825D21" w:rsidR="000A385F" w:rsidRPr="00BF7CDA" w:rsidRDefault="000A385F" w:rsidP="00BF7CDA">
      <w:pPr>
        <w:pStyle w:val="Vahedeta"/>
        <w:jc w:val="both"/>
        <w:rPr>
          <w:rFonts w:ascii="Times New Roman" w:hAnsi="Times New Roman" w:cs="Times New Roman"/>
          <w:sz w:val="24"/>
          <w:szCs w:val="24"/>
        </w:rPr>
      </w:pPr>
      <w:r w:rsidRPr="0045487A">
        <w:rPr>
          <w:rFonts w:ascii="Times New Roman" w:hAnsi="Times New Roman" w:cs="Times New Roman"/>
          <w:b/>
          <w:bCs/>
          <w:sz w:val="24"/>
          <w:szCs w:val="24"/>
          <w:lang w:eastAsia="et-EE"/>
        </w:rPr>
        <w:t>§ 31</w:t>
      </w:r>
      <w:r w:rsidRPr="0045487A">
        <w:rPr>
          <w:rFonts w:ascii="Times New Roman" w:hAnsi="Times New Roman" w:cs="Times New Roman"/>
          <w:b/>
          <w:bCs/>
          <w:sz w:val="24"/>
          <w:szCs w:val="24"/>
          <w:vertAlign w:val="superscript"/>
          <w:lang w:eastAsia="et-EE"/>
        </w:rPr>
        <w:t>8</w:t>
      </w:r>
      <w:r w:rsidRPr="0045487A">
        <w:rPr>
          <w:rFonts w:ascii="Times New Roman" w:hAnsi="Times New Roman" w:cs="Times New Roman"/>
          <w:b/>
          <w:bCs/>
          <w:sz w:val="24"/>
          <w:szCs w:val="24"/>
          <w:lang w:eastAsia="et-EE"/>
        </w:rPr>
        <w:t>.</w:t>
      </w:r>
      <w:r w:rsidRPr="000067B3">
        <w:rPr>
          <w:rFonts w:ascii="Times New Roman" w:hAnsi="Times New Roman" w:cs="Times New Roman"/>
          <w:b/>
          <w:bCs/>
          <w:sz w:val="24"/>
          <w:szCs w:val="24"/>
          <w:lang w:eastAsia="et-EE"/>
        </w:rPr>
        <w:t xml:space="preserve"> Kiireloomulisel missioonil</w:t>
      </w:r>
      <w:r>
        <w:rPr>
          <w:rFonts w:ascii="Times New Roman" w:hAnsi="Times New Roman" w:cs="Times New Roman"/>
          <w:b/>
          <w:bCs/>
          <w:sz w:val="24"/>
          <w:szCs w:val="24"/>
          <w:lang w:eastAsia="et-EE"/>
        </w:rPr>
        <w:t xml:space="preserve"> osalemise</w:t>
      </w:r>
      <w:r w:rsidRPr="000067B3">
        <w:rPr>
          <w:rFonts w:ascii="Times New Roman" w:hAnsi="Times New Roman" w:cs="Times New Roman"/>
          <w:b/>
          <w:bCs/>
          <w:sz w:val="24"/>
          <w:szCs w:val="24"/>
          <w:lang w:eastAsia="et-EE"/>
        </w:rPr>
        <w:t xml:space="preserve"> otsustamine</w:t>
      </w:r>
    </w:p>
    <w:p w14:paraId="7F537EAA" w14:textId="77777777" w:rsidR="000A385F" w:rsidRPr="000067B3" w:rsidRDefault="000A385F" w:rsidP="000A385F">
      <w:pPr>
        <w:pStyle w:val="Vahedeta"/>
        <w:rPr>
          <w:rFonts w:ascii="Times New Roman" w:hAnsi="Times New Roman" w:cs="Times New Roman"/>
          <w:sz w:val="24"/>
          <w:szCs w:val="24"/>
          <w:lang w:eastAsia="et-EE"/>
        </w:rPr>
      </w:pPr>
    </w:p>
    <w:p w14:paraId="412F4A73" w14:textId="77777777"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 xml:space="preserve">(1) </w:t>
      </w:r>
      <w:r w:rsidRPr="00277B3E">
        <w:rPr>
          <w:rFonts w:ascii="Times New Roman" w:hAnsi="Times New Roman" w:cs="Times New Roman"/>
          <w:sz w:val="24"/>
          <w:szCs w:val="24"/>
          <w:lang w:eastAsia="et-EE"/>
        </w:rPr>
        <w:t>Päästemeeskonna kiireloomulisel missioonil</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osalemise</w:t>
      </w:r>
      <w:r w:rsidRPr="00277B3E">
        <w:rPr>
          <w:rFonts w:ascii="Times New Roman" w:hAnsi="Times New Roman" w:cs="Times New Roman"/>
          <w:sz w:val="24"/>
          <w:szCs w:val="24"/>
          <w:lang w:eastAsia="et-EE"/>
        </w:rPr>
        <w:t xml:space="preserve"> </w:t>
      </w:r>
      <w:r w:rsidRPr="000067B3">
        <w:rPr>
          <w:rFonts w:ascii="Times New Roman" w:hAnsi="Times New Roman" w:cs="Times New Roman"/>
          <w:sz w:val="24"/>
          <w:szCs w:val="24"/>
          <w:lang w:eastAsia="et-EE"/>
        </w:rPr>
        <w:t>otsustab Päästeamet</w:t>
      </w:r>
      <w:r>
        <w:rPr>
          <w:rFonts w:ascii="Times New Roman" w:hAnsi="Times New Roman" w:cs="Times New Roman"/>
          <w:sz w:val="24"/>
          <w:szCs w:val="24"/>
          <w:lang w:eastAsia="et-EE"/>
        </w:rPr>
        <w:t xml:space="preserve"> koostöös Siseministeeriumiga</w:t>
      </w:r>
      <w:r w:rsidRPr="000067B3">
        <w:rPr>
          <w:rFonts w:ascii="Times New Roman" w:hAnsi="Times New Roman" w:cs="Times New Roman"/>
          <w:sz w:val="24"/>
          <w:szCs w:val="24"/>
          <w:lang w:eastAsia="et-EE"/>
        </w:rPr>
        <w:t>.</w:t>
      </w:r>
    </w:p>
    <w:p w14:paraId="4E480002" w14:textId="77777777" w:rsidR="000A385F" w:rsidRPr="000067B3" w:rsidRDefault="000A385F" w:rsidP="000A385F">
      <w:pPr>
        <w:pStyle w:val="Vahedeta"/>
        <w:jc w:val="both"/>
        <w:rPr>
          <w:rFonts w:ascii="Times New Roman" w:hAnsi="Times New Roman" w:cs="Times New Roman"/>
          <w:sz w:val="24"/>
          <w:szCs w:val="24"/>
          <w:lang w:eastAsia="et-EE"/>
        </w:rPr>
      </w:pPr>
    </w:p>
    <w:p w14:paraId="3B352B96" w14:textId="77777777"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(2) Päästeamet kooskõlastab päästemeeskonna kiireloomulisel missioonil</w:t>
      </w:r>
      <w:r>
        <w:rPr>
          <w:rFonts w:ascii="Times New Roman" w:hAnsi="Times New Roman" w:cs="Times New Roman"/>
          <w:sz w:val="24"/>
          <w:szCs w:val="24"/>
          <w:lang w:eastAsia="et-EE"/>
        </w:rPr>
        <w:t xml:space="preserve"> osalemise</w:t>
      </w:r>
      <w:r w:rsidRPr="000067B3">
        <w:rPr>
          <w:rFonts w:ascii="Times New Roman" w:hAnsi="Times New Roman" w:cs="Times New Roman"/>
          <w:sz w:val="24"/>
          <w:szCs w:val="24"/>
          <w:lang w:eastAsia="et-EE"/>
        </w:rPr>
        <w:t xml:space="preserve"> Välisministeeriumiga.</w:t>
      </w:r>
    </w:p>
    <w:p w14:paraId="01D5F1B0" w14:textId="77777777" w:rsidR="000A385F" w:rsidRPr="000067B3" w:rsidRDefault="000A385F" w:rsidP="000A385F">
      <w:pPr>
        <w:pStyle w:val="Vahedeta"/>
        <w:rPr>
          <w:rFonts w:ascii="Times New Roman" w:eastAsia="Times New Roman" w:hAnsi="Times New Roman" w:cs="Times New Roman"/>
          <w:sz w:val="24"/>
          <w:szCs w:val="24"/>
          <w:lang w:eastAsia="et-EE"/>
        </w:rPr>
      </w:pPr>
    </w:p>
    <w:p w14:paraId="07A59866" w14:textId="49AFD913" w:rsidR="000A385F" w:rsidRPr="00A102AE" w:rsidRDefault="000A385F" w:rsidP="007725FD">
      <w:pPr>
        <w:pStyle w:val="Vahedeta"/>
        <w:jc w:val="both"/>
        <w:rPr>
          <w:rFonts w:ascii="Times New Roman" w:hAnsi="Times New Roman" w:cs="Times New Roman"/>
          <w:b/>
          <w:bCs/>
          <w:sz w:val="24"/>
          <w:szCs w:val="24"/>
          <w:bdr w:val="none" w:sz="0" w:space="0" w:color="auto" w:frame="1"/>
          <w:lang w:eastAsia="et-EE"/>
        </w:rPr>
      </w:pPr>
      <w:r w:rsidRPr="00121CD7">
        <w:rPr>
          <w:rFonts w:ascii="Times New Roman" w:hAnsi="Times New Roman" w:cs="Times New Roman"/>
          <w:b/>
          <w:bCs/>
          <w:sz w:val="24"/>
          <w:szCs w:val="24"/>
          <w:bdr w:val="none" w:sz="0" w:space="0" w:color="auto" w:frame="1"/>
          <w:lang w:eastAsia="et-EE"/>
        </w:rPr>
        <w:t>§ 31</w:t>
      </w:r>
      <w:r w:rsidRPr="00121CD7">
        <w:rPr>
          <w:rFonts w:ascii="Times New Roman" w:hAnsi="Times New Roman" w:cs="Times New Roman"/>
          <w:b/>
          <w:bCs/>
          <w:sz w:val="24"/>
          <w:szCs w:val="24"/>
          <w:bdr w:val="none" w:sz="0" w:space="0" w:color="auto" w:frame="1"/>
          <w:vertAlign w:val="superscript"/>
          <w:lang w:eastAsia="et-EE"/>
        </w:rPr>
        <w:t>9</w:t>
      </w:r>
      <w:r w:rsidRPr="00121CD7">
        <w:rPr>
          <w:rFonts w:ascii="Times New Roman" w:hAnsi="Times New Roman" w:cs="Times New Roman"/>
          <w:b/>
          <w:bCs/>
          <w:sz w:val="24"/>
          <w:szCs w:val="24"/>
          <w:bdr w:val="none" w:sz="0" w:space="0" w:color="auto" w:frame="1"/>
          <w:lang w:eastAsia="et-EE"/>
        </w:rPr>
        <w:t>. Avaliku võimu teostamise õiguse peatamine ja töö tegemisest keeldumi</w:t>
      </w:r>
      <w:r w:rsidR="00676D3A" w:rsidRPr="00121CD7">
        <w:rPr>
          <w:rFonts w:ascii="Times New Roman" w:hAnsi="Times New Roman" w:cs="Times New Roman"/>
          <w:b/>
          <w:bCs/>
          <w:sz w:val="24"/>
          <w:szCs w:val="24"/>
          <w:bdr w:val="none" w:sz="0" w:space="0" w:color="auto" w:frame="1"/>
          <w:lang w:eastAsia="et-EE"/>
        </w:rPr>
        <w:t>n</w:t>
      </w:r>
      <w:r w:rsidRPr="00121CD7">
        <w:rPr>
          <w:rFonts w:ascii="Times New Roman" w:hAnsi="Times New Roman" w:cs="Times New Roman"/>
          <w:b/>
          <w:bCs/>
          <w:sz w:val="24"/>
          <w:szCs w:val="24"/>
          <w:bdr w:val="none" w:sz="0" w:space="0" w:color="auto" w:frame="1"/>
          <w:lang w:eastAsia="et-EE"/>
        </w:rPr>
        <w:t>e</w:t>
      </w:r>
      <w:r>
        <w:rPr>
          <w:rFonts w:ascii="Times New Roman" w:hAnsi="Times New Roman" w:cs="Times New Roman"/>
          <w:b/>
          <w:bCs/>
          <w:sz w:val="24"/>
          <w:szCs w:val="24"/>
          <w:bdr w:val="none" w:sz="0" w:space="0" w:color="auto" w:frame="1"/>
          <w:lang w:eastAsia="et-EE"/>
        </w:rPr>
        <w:t xml:space="preserve"> k</w:t>
      </w:r>
      <w:r w:rsidRPr="000067B3">
        <w:rPr>
          <w:rFonts w:ascii="Times New Roman" w:hAnsi="Times New Roman" w:cs="Times New Roman"/>
          <w:b/>
          <w:bCs/>
          <w:sz w:val="24"/>
          <w:szCs w:val="24"/>
          <w:bdr w:val="none" w:sz="0" w:space="0" w:color="auto" w:frame="1"/>
          <w:lang w:eastAsia="et-EE"/>
        </w:rPr>
        <w:t xml:space="preserve">iireloomulisele missioonile </w:t>
      </w:r>
      <w:del w:id="200" w:author="Mari Koik - JUSTDIGI" w:date="2025-11-12T11:39:00Z" w16du:dateUtc="2025-11-12T09:39:00Z">
        <w:r w:rsidRPr="000067B3" w:rsidDel="00C42162">
          <w:rPr>
            <w:rFonts w:ascii="Times New Roman" w:hAnsi="Times New Roman" w:cs="Times New Roman"/>
            <w:b/>
            <w:bCs/>
            <w:sz w:val="24"/>
            <w:szCs w:val="24"/>
            <w:bdr w:val="none" w:sz="0" w:space="0" w:color="auto" w:frame="1"/>
            <w:lang w:eastAsia="et-EE"/>
          </w:rPr>
          <w:delText xml:space="preserve">ja </w:delText>
        </w:r>
      </w:del>
      <w:ins w:id="201" w:author="Mari Koik - JUSTDIGI" w:date="2025-11-12T11:39:00Z" w16du:dateUtc="2025-11-12T09:39:00Z">
        <w:r w:rsidR="00C42162">
          <w:rPr>
            <w:rFonts w:ascii="Times New Roman" w:hAnsi="Times New Roman" w:cs="Times New Roman"/>
            <w:b/>
            <w:bCs/>
            <w:sz w:val="24"/>
            <w:szCs w:val="24"/>
            <w:bdr w:val="none" w:sz="0" w:space="0" w:color="auto" w:frame="1"/>
            <w:lang w:eastAsia="et-EE"/>
          </w:rPr>
          <w:t>ning</w:t>
        </w:r>
        <w:r w:rsidR="00C42162" w:rsidRPr="000067B3">
          <w:rPr>
            <w:rFonts w:ascii="Times New Roman" w:hAnsi="Times New Roman" w:cs="Times New Roman"/>
            <w:b/>
            <w:bCs/>
            <w:sz w:val="24"/>
            <w:szCs w:val="24"/>
            <w:bdr w:val="none" w:sz="0" w:space="0" w:color="auto" w:frame="1"/>
            <w:lang w:eastAsia="et-EE"/>
          </w:rPr>
          <w:t xml:space="preserve"> </w:t>
        </w:r>
      </w:ins>
      <w:r>
        <w:rPr>
          <w:rFonts w:ascii="Times New Roman" w:hAnsi="Times New Roman" w:cs="Times New Roman"/>
          <w:b/>
          <w:bCs/>
          <w:sz w:val="24"/>
          <w:szCs w:val="24"/>
          <w:bdr w:val="none" w:sz="0" w:space="0" w:color="auto" w:frame="1"/>
          <w:lang w:eastAsia="et-EE"/>
        </w:rPr>
        <w:t xml:space="preserve">selle </w:t>
      </w:r>
      <w:r w:rsidRPr="000067B3">
        <w:rPr>
          <w:rFonts w:ascii="Times New Roman" w:hAnsi="Times New Roman" w:cs="Times New Roman"/>
          <w:b/>
          <w:bCs/>
          <w:sz w:val="24"/>
          <w:szCs w:val="24"/>
          <w:bdr w:val="none" w:sz="0" w:space="0" w:color="auto" w:frame="1"/>
          <w:lang w:eastAsia="et-EE"/>
        </w:rPr>
        <w:t xml:space="preserve">väljaõppele </w:t>
      </w:r>
      <w:r w:rsidRPr="00114359">
        <w:rPr>
          <w:rFonts w:ascii="Times New Roman" w:hAnsi="Times New Roman" w:cs="Times New Roman"/>
          <w:b/>
          <w:bCs/>
          <w:sz w:val="24"/>
          <w:szCs w:val="24"/>
          <w:bdr w:val="none" w:sz="0" w:space="0" w:color="auto" w:frame="1"/>
          <w:lang w:eastAsia="et-EE"/>
        </w:rPr>
        <w:t>lähetami</w:t>
      </w:r>
      <w:r>
        <w:rPr>
          <w:rFonts w:ascii="Times New Roman" w:hAnsi="Times New Roman" w:cs="Times New Roman"/>
          <w:b/>
          <w:bCs/>
          <w:sz w:val="24"/>
          <w:szCs w:val="24"/>
          <w:bdr w:val="none" w:sz="0" w:space="0" w:color="auto" w:frame="1"/>
          <w:lang w:eastAsia="et-EE"/>
        </w:rPr>
        <w:t>se</w:t>
      </w:r>
      <w:r w:rsidR="00676D3A">
        <w:rPr>
          <w:rFonts w:ascii="Times New Roman" w:hAnsi="Times New Roman" w:cs="Times New Roman"/>
          <w:b/>
          <w:bCs/>
          <w:sz w:val="24"/>
          <w:szCs w:val="24"/>
          <w:bdr w:val="none" w:sz="0" w:space="0" w:color="auto" w:frame="1"/>
          <w:lang w:eastAsia="et-EE"/>
        </w:rPr>
        <w:t xml:space="preserve"> korral</w:t>
      </w:r>
    </w:p>
    <w:p w14:paraId="76D44204" w14:textId="77777777" w:rsidR="000A385F" w:rsidRPr="000067B3" w:rsidRDefault="000A385F" w:rsidP="000A385F">
      <w:pPr>
        <w:pStyle w:val="Vahedeta"/>
        <w:rPr>
          <w:rFonts w:ascii="Times New Roman" w:hAnsi="Times New Roman" w:cs="Times New Roman"/>
          <w:sz w:val="24"/>
          <w:szCs w:val="24"/>
          <w:lang w:eastAsia="et-EE"/>
        </w:rPr>
      </w:pPr>
    </w:p>
    <w:p w14:paraId="47F596CB" w14:textId="40D9D914"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1</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bookmarkStart w:id="202" w:name="_Hlk160702009"/>
      <w:r w:rsidRPr="000067B3">
        <w:rPr>
          <w:rFonts w:ascii="Times New Roman" w:hAnsi="Times New Roman" w:cs="Times New Roman"/>
          <w:sz w:val="24"/>
          <w:szCs w:val="24"/>
          <w:lang w:eastAsia="et-EE"/>
        </w:rPr>
        <w:t xml:space="preserve">päästemeeskonna </w:t>
      </w:r>
      <w:r>
        <w:rPr>
          <w:rFonts w:ascii="Times New Roman" w:hAnsi="Times New Roman" w:cs="Times New Roman"/>
          <w:sz w:val="24"/>
          <w:szCs w:val="24"/>
          <w:lang w:eastAsia="et-EE"/>
        </w:rPr>
        <w:t>või</w:t>
      </w:r>
      <w:r w:rsidRPr="000067B3">
        <w:rPr>
          <w:rFonts w:ascii="Times New Roman" w:hAnsi="Times New Roman" w:cs="Times New Roman"/>
          <w:sz w:val="24"/>
          <w:szCs w:val="24"/>
          <w:lang w:eastAsia="et-EE"/>
        </w:rPr>
        <w:t xml:space="preserve"> selle reservi lii</w:t>
      </w:r>
      <w:r>
        <w:rPr>
          <w:rFonts w:ascii="Times New Roman" w:hAnsi="Times New Roman" w:cs="Times New Roman"/>
          <w:sz w:val="24"/>
          <w:szCs w:val="24"/>
          <w:lang w:eastAsia="et-EE"/>
        </w:rPr>
        <w:t>g</w:t>
      </w:r>
      <w:r w:rsidRPr="000067B3">
        <w:rPr>
          <w:rFonts w:ascii="Times New Roman" w:hAnsi="Times New Roman" w:cs="Times New Roman"/>
          <w:sz w:val="24"/>
          <w:szCs w:val="24"/>
          <w:lang w:eastAsia="et-EE"/>
        </w:rPr>
        <w:t xml:space="preserve">e </w:t>
      </w:r>
      <w:bookmarkEnd w:id="202"/>
      <w:r>
        <w:rPr>
          <w:rFonts w:ascii="Times New Roman" w:hAnsi="Times New Roman" w:cs="Times New Roman"/>
          <w:sz w:val="24"/>
          <w:szCs w:val="24"/>
          <w:lang w:eastAsia="et-EE"/>
        </w:rPr>
        <w:t xml:space="preserve">on ametnik, </w:t>
      </w:r>
      <w:r w:rsidR="00017EA4" w:rsidRPr="00A82C79">
        <w:rPr>
          <w:rFonts w:ascii="Times New Roman" w:hAnsi="Times New Roman" w:cs="Times New Roman"/>
          <w:sz w:val="24"/>
          <w:szCs w:val="24"/>
          <w:lang w:eastAsia="et-EE"/>
        </w:rPr>
        <w:t xml:space="preserve">võib ta </w:t>
      </w:r>
      <w:r w:rsidR="00121CD7">
        <w:rPr>
          <w:rFonts w:ascii="Times New Roman" w:hAnsi="Times New Roman" w:cs="Times New Roman"/>
          <w:sz w:val="24"/>
          <w:szCs w:val="24"/>
          <w:lang w:eastAsia="et-EE"/>
        </w:rPr>
        <w:t xml:space="preserve">tema </w:t>
      </w:r>
      <w:r w:rsidR="00121CD7" w:rsidRPr="00A82C79">
        <w:rPr>
          <w:rFonts w:ascii="Times New Roman" w:hAnsi="Times New Roman" w:cs="Times New Roman"/>
          <w:sz w:val="24"/>
          <w:szCs w:val="24"/>
          <w:lang w:eastAsia="et-EE"/>
        </w:rPr>
        <w:t>tööandja</w:t>
      </w:r>
      <w:r w:rsidR="00121CD7">
        <w:rPr>
          <w:rFonts w:ascii="Times New Roman" w:hAnsi="Times New Roman" w:cs="Times New Roman"/>
          <w:sz w:val="24"/>
          <w:szCs w:val="24"/>
          <w:lang w:eastAsia="et-EE"/>
        </w:rPr>
        <w:t xml:space="preserve"> </w:t>
      </w:r>
      <w:r w:rsidR="00121CD7" w:rsidRPr="00A82C79">
        <w:rPr>
          <w:rFonts w:ascii="Times New Roman" w:hAnsi="Times New Roman" w:cs="Times New Roman"/>
          <w:sz w:val="24"/>
          <w:szCs w:val="24"/>
          <w:lang w:eastAsia="et-EE"/>
        </w:rPr>
        <w:t xml:space="preserve">nõusolekul </w:t>
      </w:r>
      <w:r w:rsidR="00912B74" w:rsidRPr="00A82C79">
        <w:rPr>
          <w:rFonts w:ascii="Times New Roman" w:hAnsi="Times New Roman" w:cs="Times New Roman"/>
          <w:sz w:val="24"/>
          <w:szCs w:val="24"/>
          <w:lang w:eastAsia="et-EE"/>
        </w:rPr>
        <w:t>lähetada</w:t>
      </w:r>
      <w:r w:rsidR="00912B74">
        <w:rPr>
          <w:rFonts w:ascii="Times New Roman" w:hAnsi="Times New Roman" w:cs="Times New Roman"/>
          <w:sz w:val="24"/>
          <w:szCs w:val="24"/>
          <w:lang w:eastAsia="et-EE"/>
        </w:rPr>
        <w:t xml:space="preserve"> </w:t>
      </w:r>
      <w:r w:rsidR="00017EA4" w:rsidRPr="00A82C79">
        <w:rPr>
          <w:rFonts w:ascii="Times New Roman" w:hAnsi="Times New Roman" w:cs="Times New Roman"/>
          <w:sz w:val="24"/>
          <w:szCs w:val="24"/>
          <w:lang w:eastAsia="et-EE"/>
        </w:rPr>
        <w:t xml:space="preserve">kiireloomulisele missioonile või selle </w:t>
      </w:r>
      <w:r w:rsidRPr="00A82C79">
        <w:rPr>
          <w:rFonts w:ascii="Times New Roman" w:hAnsi="Times New Roman" w:cs="Times New Roman"/>
          <w:sz w:val="24"/>
          <w:szCs w:val="24"/>
          <w:lang w:eastAsia="et-EE"/>
        </w:rPr>
        <w:t xml:space="preserve">väljaõppele </w:t>
      </w:r>
      <w:r w:rsidR="00912B74">
        <w:rPr>
          <w:rFonts w:ascii="Times New Roman" w:hAnsi="Times New Roman" w:cs="Times New Roman"/>
          <w:sz w:val="24"/>
          <w:szCs w:val="24"/>
          <w:lang w:eastAsia="et-EE"/>
        </w:rPr>
        <w:t>ja</w:t>
      </w:r>
      <w:r w:rsidR="00017EA4" w:rsidRPr="00A82C79">
        <w:rPr>
          <w:rFonts w:ascii="Times New Roman" w:hAnsi="Times New Roman" w:cs="Times New Roman"/>
          <w:sz w:val="24"/>
          <w:szCs w:val="24"/>
          <w:lang w:eastAsia="et-EE"/>
        </w:rPr>
        <w:t xml:space="preserve"> </w:t>
      </w:r>
      <w:r w:rsidRPr="00A82C79">
        <w:rPr>
          <w:rFonts w:ascii="Times New Roman" w:hAnsi="Times New Roman" w:cs="Times New Roman"/>
          <w:sz w:val="24"/>
          <w:szCs w:val="24"/>
          <w:lang w:eastAsia="et-EE"/>
        </w:rPr>
        <w:t xml:space="preserve">peatada </w:t>
      </w:r>
      <w:bookmarkStart w:id="203" w:name="_Hlk163742631"/>
      <w:r w:rsidRPr="00A82C79">
        <w:rPr>
          <w:rFonts w:ascii="Times New Roman" w:hAnsi="Times New Roman" w:cs="Times New Roman"/>
          <w:sz w:val="24"/>
          <w:szCs w:val="24"/>
          <w:lang w:eastAsia="et-EE"/>
        </w:rPr>
        <w:t>selleks ajaks</w:t>
      </w:r>
      <w:bookmarkEnd w:id="203"/>
      <w:r w:rsidRPr="00A82C79">
        <w:rPr>
          <w:rFonts w:ascii="Times New Roman" w:hAnsi="Times New Roman" w:cs="Times New Roman"/>
          <w:sz w:val="24"/>
          <w:szCs w:val="24"/>
          <w:lang w:eastAsia="et-EE"/>
        </w:rPr>
        <w:t xml:space="preserve"> tema avaliku võimu teostamise õiguse.</w:t>
      </w:r>
    </w:p>
    <w:p w14:paraId="33A6C456" w14:textId="77777777" w:rsidR="000A385F" w:rsidRPr="000067B3" w:rsidRDefault="000A385F" w:rsidP="000A385F">
      <w:pPr>
        <w:pStyle w:val="Vahedeta"/>
        <w:jc w:val="both"/>
        <w:rPr>
          <w:rFonts w:ascii="Times New Roman" w:hAnsi="Times New Roman" w:cs="Times New Roman"/>
          <w:sz w:val="24"/>
          <w:szCs w:val="24"/>
          <w:lang w:eastAsia="et-EE"/>
        </w:rPr>
      </w:pPr>
    </w:p>
    <w:p w14:paraId="1FC6E1E0" w14:textId="63F0734F" w:rsidR="000A385F"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r w:rsidRPr="000067B3">
        <w:rPr>
          <w:rFonts w:ascii="Times New Roman" w:hAnsi="Times New Roman" w:cs="Times New Roman"/>
          <w:sz w:val="24"/>
          <w:szCs w:val="24"/>
          <w:lang w:eastAsia="et-EE"/>
        </w:rPr>
        <w:t xml:space="preserve">päästemeeskonna </w:t>
      </w:r>
      <w:r>
        <w:rPr>
          <w:rFonts w:ascii="Times New Roman" w:hAnsi="Times New Roman" w:cs="Times New Roman"/>
          <w:sz w:val="24"/>
          <w:szCs w:val="24"/>
          <w:lang w:eastAsia="et-EE"/>
        </w:rPr>
        <w:t>või</w:t>
      </w:r>
      <w:r w:rsidRPr="000067B3">
        <w:rPr>
          <w:rFonts w:ascii="Times New Roman" w:hAnsi="Times New Roman" w:cs="Times New Roman"/>
          <w:sz w:val="24"/>
          <w:szCs w:val="24"/>
          <w:lang w:eastAsia="et-EE"/>
        </w:rPr>
        <w:t xml:space="preserve"> selle reservi lii</w:t>
      </w:r>
      <w:r>
        <w:rPr>
          <w:rFonts w:ascii="Times New Roman" w:hAnsi="Times New Roman" w:cs="Times New Roman"/>
          <w:sz w:val="24"/>
          <w:szCs w:val="24"/>
          <w:lang w:eastAsia="et-EE"/>
        </w:rPr>
        <w:t>g</w:t>
      </w:r>
      <w:r w:rsidRPr="000067B3">
        <w:rPr>
          <w:rFonts w:ascii="Times New Roman" w:hAnsi="Times New Roman" w:cs="Times New Roman"/>
          <w:sz w:val="24"/>
          <w:szCs w:val="24"/>
          <w:lang w:eastAsia="et-EE"/>
        </w:rPr>
        <w:t xml:space="preserve">e </w:t>
      </w:r>
      <w:r>
        <w:rPr>
          <w:rFonts w:ascii="Times New Roman" w:hAnsi="Times New Roman" w:cs="Times New Roman"/>
          <w:sz w:val="24"/>
          <w:szCs w:val="24"/>
          <w:lang w:eastAsia="et-EE"/>
        </w:rPr>
        <w:t xml:space="preserve">on töötaja, võib ta oma tööandja nõusolekul ja </w:t>
      </w:r>
      <w:r w:rsidRPr="000067B3">
        <w:rPr>
          <w:rFonts w:ascii="Times New Roman" w:hAnsi="Times New Roman" w:cs="Times New Roman"/>
          <w:sz w:val="24"/>
          <w:szCs w:val="24"/>
          <w:lang w:eastAsia="et-EE"/>
        </w:rPr>
        <w:t>töölepingu seaduse § 19</w:t>
      </w:r>
      <w:r>
        <w:rPr>
          <w:rFonts w:ascii="Times New Roman" w:hAnsi="Times New Roman" w:cs="Times New Roman"/>
          <w:sz w:val="24"/>
          <w:szCs w:val="24"/>
          <w:lang w:eastAsia="et-EE"/>
        </w:rPr>
        <w:t xml:space="preserve"> alusel</w:t>
      </w:r>
      <w:r w:rsidRPr="000067B3" w:rsidDel="00122917">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keelduda </w:t>
      </w:r>
      <w:r w:rsidRPr="000067B3">
        <w:rPr>
          <w:rFonts w:ascii="Times New Roman" w:hAnsi="Times New Roman" w:cs="Times New Roman"/>
          <w:sz w:val="24"/>
          <w:szCs w:val="24"/>
          <w:lang w:eastAsia="et-EE"/>
        </w:rPr>
        <w:t xml:space="preserve">kiireloomulise missiooni </w:t>
      </w:r>
      <w:r>
        <w:rPr>
          <w:rFonts w:ascii="Times New Roman" w:hAnsi="Times New Roman" w:cs="Times New Roman"/>
          <w:sz w:val="24"/>
          <w:szCs w:val="24"/>
          <w:lang w:eastAsia="et-EE"/>
        </w:rPr>
        <w:t>või selle</w:t>
      </w:r>
      <w:r w:rsidRPr="000067B3">
        <w:rPr>
          <w:rFonts w:ascii="Times New Roman" w:hAnsi="Times New Roman" w:cs="Times New Roman"/>
          <w:sz w:val="24"/>
          <w:szCs w:val="24"/>
          <w:lang w:eastAsia="et-EE"/>
        </w:rPr>
        <w:t xml:space="preserve"> väljaõppe</w:t>
      </w:r>
      <w:r>
        <w:rPr>
          <w:rFonts w:ascii="Times New Roman" w:hAnsi="Times New Roman" w:cs="Times New Roman"/>
          <w:sz w:val="24"/>
          <w:szCs w:val="24"/>
          <w:lang w:eastAsia="et-EE"/>
        </w:rPr>
        <w:t xml:space="preserve"> ajal töö tegemisest</w:t>
      </w:r>
      <w:r w:rsidRPr="000067B3">
        <w:rPr>
          <w:rFonts w:ascii="Times New Roman" w:hAnsi="Times New Roman" w:cs="Times New Roman"/>
          <w:sz w:val="24"/>
          <w:szCs w:val="24"/>
          <w:lang w:eastAsia="et-EE"/>
        </w:rPr>
        <w:t xml:space="preserve">, kui ei </w:t>
      </w:r>
      <w:r>
        <w:rPr>
          <w:rFonts w:ascii="Times New Roman" w:hAnsi="Times New Roman" w:cs="Times New Roman"/>
          <w:sz w:val="24"/>
          <w:szCs w:val="24"/>
          <w:lang w:eastAsia="et-EE"/>
        </w:rPr>
        <w:t xml:space="preserve">ole </w:t>
      </w:r>
      <w:r w:rsidRPr="000067B3">
        <w:rPr>
          <w:rFonts w:ascii="Times New Roman" w:hAnsi="Times New Roman" w:cs="Times New Roman"/>
          <w:sz w:val="24"/>
          <w:szCs w:val="24"/>
          <w:lang w:eastAsia="et-EE"/>
        </w:rPr>
        <w:t>lepit</w:t>
      </w:r>
      <w:r>
        <w:rPr>
          <w:rFonts w:ascii="Times New Roman" w:hAnsi="Times New Roman" w:cs="Times New Roman"/>
          <w:sz w:val="24"/>
          <w:szCs w:val="24"/>
          <w:lang w:eastAsia="et-EE"/>
        </w:rPr>
        <w:t>ud</w:t>
      </w:r>
      <w:r w:rsidRPr="000067B3">
        <w:rPr>
          <w:rFonts w:ascii="Times New Roman" w:hAnsi="Times New Roman" w:cs="Times New Roman"/>
          <w:sz w:val="24"/>
          <w:szCs w:val="24"/>
          <w:lang w:eastAsia="et-EE"/>
        </w:rPr>
        <w:t xml:space="preserve"> kokku teisiti.</w:t>
      </w:r>
    </w:p>
    <w:p w14:paraId="25411D66" w14:textId="77777777" w:rsidR="009820E0" w:rsidRDefault="009820E0" w:rsidP="000A385F">
      <w:pPr>
        <w:pStyle w:val="Vahedeta"/>
        <w:jc w:val="both"/>
        <w:rPr>
          <w:rFonts w:ascii="Times New Roman" w:hAnsi="Times New Roman" w:cs="Times New Roman"/>
          <w:sz w:val="24"/>
          <w:szCs w:val="24"/>
          <w:lang w:eastAsia="et-EE"/>
        </w:rPr>
      </w:pPr>
    </w:p>
    <w:p w14:paraId="7ED95F8E" w14:textId="75FDD0D3"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lastRenderedPageBreak/>
        <w:t>(</w:t>
      </w:r>
      <w:r>
        <w:rPr>
          <w:rFonts w:ascii="Times New Roman" w:hAnsi="Times New Roman" w:cs="Times New Roman"/>
          <w:sz w:val="24"/>
          <w:szCs w:val="24"/>
          <w:lang w:eastAsia="et-EE"/>
        </w:rPr>
        <w:t>3</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K</w:t>
      </w:r>
      <w:r w:rsidRPr="000067B3">
        <w:rPr>
          <w:rFonts w:ascii="Times New Roman" w:hAnsi="Times New Roman" w:cs="Times New Roman"/>
          <w:sz w:val="24"/>
          <w:szCs w:val="24"/>
          <w:lang w:eastAsia="et-EE"/>
        </w:rPr>
        <w:t>äesoleva paragrahvi lõi</w:t>
      </w:r>
      <w:r>
        <w:rPr>
          <w:rFonts w:ascii="Times New Roman" w:hAnsi="Times New Roman" w:cs="Times New Roman"/>
          <w:sz w:val="24"/>
          <w:szCs w:val="24"/>
          <w:lang w:eastAsia="et-EE"/>
        </w:rPr>
        <w:t>getes 1 ja</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sidRPr="00037895">
        <w:rPr>
          <w:rFonts w:ascii="Times New Roman" w:hAnsi="Times New Roman" w:cs="Times New Roman"/>
          <w:sz w:val="24"/>
          <w:szCs w:val="24"/>
          <w:lang w:eastAsia="et-EE"/>
        </w:rPr>
        <w:t>nimetatud</w:t>
      </w:r>
      <w:r w:rsidRPr="000067B3">
        <w:rPr>
          <w:rFonts w:ascii="Times New Roman" w:hAnsi="Times New Roman" w:cs="Times New Roman"/>
          <w:sz w:val="24"/>
          <w:szCs w:val="24"/>
          <w:lang w:eastAsia="et-EE"/>
        </w:rPr>
        <w:t xml:space="preserve"> nõusolek </w:t>
      </w:r>
      <w:r>
        <w:rPr>
          <w:rFonts w:ascii="Times New Roman" w:hAnsi="Times New Roman" w:cs="Times New Roman"/>
          <w:sz w:val="24"/>
          <w:szCs w:val="24"/>
          <w:lang w:eastAsia="et-EE"/>
        </w:rPr>
        <w:t xml:space="preserve">peab olema </w:t>
      </w:r>
      <w:r w:rsidRPr="000067B3">
        <w:rPr>
          <w:rFonts w:ascii="Times New Roman" w:hAnsi="Times New Roman" w:cs="Times New Roman"/>
          <w:sz w:val="24"/>
          <w:szCs w:val="24"/>
          <w:lang w:eastAsia="et-EE"/>
        </w:rPr>
        <w:t>vähemalt kirjalikku taasesitamist võimaldavas vormis.</w:t>
      </w:r>
    </w:p>
    <w:p w14:paraId="7433BFD9" w14:textId="77777777" w:rsidR="000A385F" w:rsidRPr="000067B3" w:rsidRDefault="000A385F" w:rsidP="000A385F">
      <w:pPr>
        <w:pStyle w:val="Vahedeta"/>
        <w:jc w:val="both"/>
        <w:rPr>
          <w:rFonts w:ascii="Times New Roman" w:hAnsi="Times New Roman" w:cs="Times New Roman"/>
          <w:sz w:val="24"/>
          <w:szCs w:val="24"/>
          <w:lang w:eastAsia="et-EE"/>
        </w:rPr>
      </w:pPr>
    </w:p>
    <w:p w14:paraId="0053CC04" w14:textId="77777777" w:rsidR="000A385F" w:rsidRPr="000067B3" w:rsidRDefault="000A385F" w:rsidP="000A385F">
      <w:pPr>
        <w:pStyle w:val="Vahedeta"/>
        <w:keepNext/>
        <w:rPr>
          <w:rFonts w:ascii="Times New Roman" w:hAnsi="Times New Roman" w:cs="Times New Roman"/>
          <w:b/>
          <w:bCs/>
          <w:sz w:val="24"/>
          <w:szCs w:val="24"/>
          <w:shd w:val="clear" w:color="auto" w:fill="FFFFFF"/>
        </w:rPr>
      </w:pPr>
      <w:r w:rsidRPr="000067B3">
        <w:rPr>
          <w:rFonts w:ascii="Times New Roman" w:hAnsi="Times New Roman" w:cs="Times New Roman"/>
          <w:b/>
          <w:bCs/>
          <w:sz w:val="24"/>
          <w:szCs w:val="24"/>
          <w:shd w:val="clear" w:color="auto" w:fill="FFFFFF"/>
        </w:rPr>
        <w:t>§ 31</w:t>
      </w:r>
      <w:r>
        <w:rPr>
          <w:rFonts w:ascii="Times New Roman" w:hAnsi="Times New Roman" w:cs="Times New Roman"/>
          <w:b/>
          <w:bCs/>
          <w:sz w:val="24"/>
          <w:szCs w:val="24"/>
          <w:shd w:val="clear" w:color="auto" w:fill="FFFFFF"/>
          <w:vertAlign w:val="superscript"/>
        </w:rPr>
        <w:t>10</w:t>
      </w:r>
      <w:r w:rsidRPr="000067B3">
        <w:rPr>
          <w:rFonts w:ascii="Times New Roman" w:hAnsi="Times New Roman" w:cs="Times New Roman"/>
          <w:b/>
          <w:bCs/>
          <w:sz w:val="24"/>
          <w:szCs w:val="24"/>
          <w:shd w:val="clear" w:color="auto" w:fill="FFFFFF"/>
        </w:rPr>
        <w:t xml:space="preserve">. </w:t>
      </w:r>
      <w:bookmarkStart w:id="204" w:name="_Hlk160707315"/>
      <w:r w:rsidRPr="000067B3">
        <w:rPr>
          <w:rFonts w:ascii="Times New Roman" w:hAnsi="Times New Roman" w:cs="Times New Roman"/>
          <w:b/>
          <w:bCs/>
          <w:sz w:val="24"/>
          <w:szCs w:val="24"/>
          <w:shd w:val="clear" w:color="auto" w:fill="FFFFFF"/>
        </w:rPr>
        <w:t>Päästemeeskonna</w:t>
      </w:r>
      <w:bookmarkEnd w:id="204"/>
      <w:r>
        <w:rPr>
          <w:rFonts w:ascii="Times New Roman" w:hAnsi="Times New Roman" w:cs="Times New Roman"/>
          <w:b/>
          <w:bCs/>
          <w:sz w:val="24"/>
          <w:szCs w:val="24"/>
          <w:shd w:val="clear" w:color="auto" w:fill="FFFFFF"/>
        </w:rPr>
        <w:t xml:space="preserve"> liikme alluvus</w:t>
      </w:r>
      <w:r w:rsidRPr="000067B3">
        <w:rPr>
          <w:rFonts w:ascii="Times New Roman" w:hAnsi="Times New Roman" w:cs="Times New Roman"/>
          <w:b/>
          <w:bCs/>
          <w:sz w:val="24"/>
          <w:szCs w:val="24"/>
          <w:shd w:val="clear" w:color="auto" w:fill="FFFFFF"/>
        </w:rPr>
        <w:t xml:space="preserve"> </w:t>
      </w:r>
      <w:r w:rsidRPr="008D359F">
        <w:rPr>
          <w:rFonts w:ascii="Times New Roman" w:hAnsi="Times New Roman" w:cs="Times New Roman"/>
          <w:b/>
          <w:bCs/>
          <w:sz w:val="24"/>
          <w:szCs w:val="24"/>
          <w:shd w:val="clear" w:color="auto" w:fill="FFFFFF"/>
        </w:rPr>
        <w:t>kiireloomulisel missioonil</w:t>
      </w:r>
    </w:p>
    <w:p w14:paraId="29C66363" w14:textId="77777777" w:rsidR="000A385F" w:rsidRPr="000067B3" w:rsidRDefault="000A385F" w:rsidP="000A385F">
      <w:pPr>
        <w:pStyle w:val="Vahedeta"/>
        <w:keepNext/>
        <w:rPr>
          <w:rFonts w:ascii="Times New Roman" w:hAnsi="Times New Roman" w:cs="Times New Roman"/>
          <w:sz w:val="24"/>
          <w:szCs w:val="24"/>
          <w:shd w:val="clear" w:color="auto" w:fill="FFFFFF"/>
        </w:rPr>
      </w:pPr>
    </w:p>
    <w:p w14:paraId="3ADF8DB4" w14:textId="77777777" w:rsidR="000A385F" w:rsidRDefault="000A385F" w:rsidP="000A385F">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w:t>
      </w:r>
      <w:r w:rsidRPr="003B5AD0">
        <w:rPr>
          <w:rFonts w:ascii="Times New Roman" w:hAnsi="Times New Roman" w:cs="Times New Roman"/>
          <w:sz w:val="24"/>
          <w:szCs w:val="24"/>
          <w:shd w:val="clear" w:color="auto" w:fill="FFFFFF"/>
        </w:rPr>
        <w:t>äästemeeskonna liige</w:t>
      </w:r>
      <w:r w:rsidRPr="000067B3" w:rsidDel="009B128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allub k</w:t>
      </w:r>
      <w:r w:rsidRPr="000067B3">
        <w:rPr>
          <w:rFonts w:ascii="Times New Roman" w:hAnsi="Times New Roman" w:cs="Times New Roman"/>
          <w:sz w:val="24"/>
          <w:szCs w:val="24"/>
          <w:shd w:val="clear" w:color="auto" w:fill="FFFFFF"/>
        </w:rPr>
        <w:t>iireloomulisel missioonil</w:t>
      </w:r>
      <w:bookmarkStart w:id="205" w:name="_Hlk160707865"/>
      <w:r>
        <w:rPr>
          <w:rFonts w:ascii="Times New Roman" w:hAnsi="Times New Roman" w:cs="Times New Roman"/>
          <w:sz w:val="24"/>
          <w:szCs w:val="24"/>
          <w:shd w:val="clear" w:color="auto" w:fill="FFFFFF"/>
        </w:rPr>
        <w:t>:</w:t>
      </w:r>
    </w:p>
    <w:p w14:paraId="2D4C1838" w14:textId="77777777" w:rsidR="000A385F" w:rsidRPr="000067B3" w:rsidRDefault="000A385F" w:rsidP="000A385F">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sidRPr="000067B3">
        <w:rPr>
          <w:rFonts w:ascii="Times New Roman" w:hAnsi="Times New Roman" w:cs="Times New Roman"/>
          <w:sz w:val="24"/>
          <w:szCs w:val="24"/>
          <w:shd w:val="clear" w:color="auto" w:fill="FFFFFF"/>
        </w:rPr>
        <w:t xml:space="preserve"> </w:t>
      </w:r>
      <w:bookmarkEnd w:id="205"/>
      <w:r w:rsidRPr="003047C7">
        <w:rPr>
          <w:rFonts w:ascii="Times New Roman" w:hAnsi="Times New Roman" w:cs="Times New Roman"/>
          <w:sz w:val="24"/>
          <w:szCs w:val="24"/>
          <w:shd w:val="clear" w:color="auto" w:fill="FFFFFF"/>
        </w:rPr>
        <w:t>töökorralduses</w:t>
      </w:r>
      <w:r w:rsidRPr="000067B3">
        <w:rPr>
          <w:rFonts w:ascii="Times New Roman" w:hAnsi="Times New Roman" w:cs="Times New Roman"/>
          <w:sz w:val="24"/>
          <w:szCs w:val="24"/>
          <w:shd w:val="clear" w:color="auto" w:fill="FFFFFF"/>
        </w:rPr>
        <w:t xml:space="preserve"> päästemeeskonna juhile või rahvusvahelise organisatsiooni asjakohasele juhtorganile</w:t>
      </w:r>
      <w:r>
        <w:rPr>
          <w:rFonts w:ascii="Times New Roman" w:hAnsi="Times New Roman" w:cs="Times New Roman"/>
          <w:sz w:val="24"/>
          <w:szCs w:val="24"/>
          <w:shd w:val="clear" w:color="auto" w:fill="FFFFFF"/>
        </w:rPr>
        <w:t>;</w:t>
      </w:r>
    </w:p>
    <w:p w14:paraId="5B49F069" w14:textId="77777777"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k</w:t>
      </w:r>
      <w:r w:rsidRPr="000067B3">
        <w:rPr>
          <w:rFonts w:ascii="Times New Roman" w:hAnsi="Times New Roman" w:cs="Times New Roman"/>
          <w:sz w:val="24"/>
          <w:szCs w:val="24"/>
          <w:shd w:val="clear" w:color="auto" w:fill="FFFFFF"/>
        </w:rPr>
        <w:t>äesoleva lõike</w:t>
      </w:r>
      <w:r>
        <w:rPr>
          <w:rFonts w:ascii="Times New Roman" w:hAnsi="Times New Roman" w:cs="Times New Roman"/>
          <w:sz w:val="24"/>
          <w:szCs w:val="24"/>
          <w:shd w:val="clear" w:color="auto" w:fill="FFFFFF"/>
        </w:rPr>
        <w:t xml:space="preserve"> punktis</w:t>
      </w:r>
      <w:r w:rsidRPr="000067B3">
        <w:rPr>
          <w:rFonts w:ascii="Times New Roman" w:hAnsi="Times New Roman" w:cs="Times New Roman"/>
          <w:sz w:val="24"/>
          <w:szCs w:val="24"/>
          <w:shd w:val="clear" w:color="auto" w:fill="FFFFFF"/>
        </w:rPr>
        <w:t xml:space="preserve"> 1 nimetamata </w:t>
      </w:r>
      <w:r>
        <w:rPr>
          <w:rFonts w:ascii="Times New Roman" w:hAnsi="Times New Roman" w:cs="Times New Roman"/>
          <w:sz w:val="24"/>
          <w:szCs w:val="24"/>
          <w:shd w:val="clear" w:color="auto" w:fill="FFFFFF"/>
        </w:rPr>
        <w:t xml:space="preserve">juhul </w:t>
      </w:r>
      <w:r w:rsidRPr="000067B3">
        <w:rPr>
          <w:rFonts w:ascii="Times New Roman" w:hAnsi="Times New Roman" w:cs="Times New Roman"/>
          <w:sz w:val="24"/>
          <w:szCs w:val="24"/>
          <w:shd w:val="clear" w:color="auto" w:fill="FFFFFF"/>
        </w:rPr>
        <w:t>Päästeametile.</w:t>
      </w:r>
    </w:p>
    <w:p w14:paraId="3E98E4B4" w14:textId="77777777" w:rsidR="000A385F" w:rsidRPr="000067B3" w:rsidRDefault="000A385F" w:rsidP="000A385F">
      <w:pPr>
        <w:pStyle w:val="Vahedeta"/>
        <w:rPr>
          <w:rFonts w:ascii="Times New Roman" w:hAnsi="Times New Roman" w:cs="Times New Roman"/>
          <w:b/>
          <w:bCs/>
          <w:sz w:val="24"/>
          <w:szCs w:val="24"/>
          <w:bdr w:val="none" w:sz="0" w:space="0" w:color="auto" w:frame="1"/>
          <w:lang w:eastAsia="et-EE"/>
        </w:rPr>
      </w:pPr>
    </w:p>
    <w:p w14:paraId="0A8AB133" w14:textId="77777777" w:rsidR="000A385F" w:rsidRPr="000067B3" w:rsidRDefault="000A385F" w:rsidP="000A385F">
      <w:pPr>
        <w:pStyle w:val="Vahedeta"/>
        <w:jc w:val="both"/>
        <w:rPr>
          <w:rFonts w:ascii="Times New Roman" w:hAnsi="Times New Roman" w:cs="Times New Roman"/>
          <w:b/>
          <w:bCs/>
          <w:sz w:val="24"/>
          <w:szCs w:val="24"/>
          <w:lang w:eastAsia="et-EE"/>
        </w:rPr>
      </w:pPr>
      <w:r w:rsidRPr="00AE1F18">
        <w:rPr>
          <w:rFonts w:ascii="Times New Roman" w:hAnsi="Times New Roman" w:cs="Times New Roman"/>
          <w:b/>
          <w:bCs/>
          <w:sz w:val="24"/>
          <w:szCs w:val="24"/>
          <w:bdr w:val="none" w:sz="0" w:space="0" w:color="auto" w:frame="1"/>
          <w:lang w:eastAsia="et-EE"/>
        </w:rPr>
        <w:t>§ 31</w:t>
      </w:r>
      <w:r>
        <w:rPr>
          <w:rFonts w:ascii="Times New Roman" w:hAnsi="Times New Roman" w:cs="Times New Roman"/>
          <w:b/>
          <w:bCs/>
          <w:sz w:val="24"/>
          <w:szCs w:val="24"/>
          <w:bdr w:val="none" w:sz="0" w:space="0" w:color="auto" w:frame="1"/>
          <w:vertAlign w:val="superscript"/>
          <w:lang w:eastAsia="et-EE"/>
        </w:rPr>
        <w:t>11</w:t>
      </w:r>
      <w:r w:rsidRPr="00AE1F18">
        <w:rPr>
          <w:rFonts w:ascii="Times New Roman" w:hAnsi="Times New Roman" w:cs="Times New Roman"/>
          <w:b/>
          <w:bCs/>
          <w:sz w:val="24"/>
          <w:szCs w:val="24"/>
          <w:bdr w:val="none" w:sz="0" w:space="0" w:color="auto" w:frame="1"/>
          <w:lang w:eastAsia="et-EE"/>
        </w:rPr>
        <w:t>.</w:t>
      </w:r>
      <w:bookmarkStart w:id="206" w:name="para5"/>
      <w:r w:rsidRPr="00AE1F18">
        <w:rPr>
          <w:rFonts w:ascii="Times New Roman" w:hAnsi="Times New Roman" w:cs="Times New Roman"/>
          <w:b/>
          <w:bCs/>
          <w:sz w:val="24"/>
          <w:szCs w:val="24"/>
          <w:bdr w:val="none" w:sz="0" w:space="0" w:color="auto" w:frame="1"/>
          <w:lang w:eastAsia="et-EE"/>
        </w:rPr>
        <w:t xml:space="preserve"> </w:t>
      </w:r>
      <w:bookmarkStart w:id="207" w:name="_Hlk176524686"/>
      <w:bookmarkEnd w:id="206"/>
      <w:r w:rsidRPr="00AE1F18">
        <w:rPr>
          <w:rFonts w:ascii="Times New Roman" w:hAnsi="Times New Roman" w:cs="Times New Roman"/>
          <w:b/>
          <w:bCs/>
          <w:sz w:val="24"/>
          <w:szCs w:val="24"/>
          <w:bdr w:val="none" w:sz="0" w:space="0" w:color="auto" w:frame="1"/>
          <w:lang w:eastAsia="et-EE"/>
        </w:rPr>
        <w:t>Kiireloomulise missiooni</w:t>
      </w:r>
      <w:r>
        <w:rPr>
          <w:rFonts w:ascii="Times New Roman" w:hAnsi="Times New Roman" w:cs="Times New Roman"/>
          <w:b/>
          <w:bCs/>
          <w:sz w:val="24"/>
          <w:szCs w:val="24"/>
          <w:bdr w:val="none" w:sz="0" w:space="0" w:color="auto" w:frame="1"/>
          <w:lang w:eastAsia="et-EE"/>
        </w:rPr>
        <w:t xml:space="preserve"> ja </w:t>
      </w:r>
      <w:r>
        <w:rPr>
          <w:rFonts w:ascii="Times New Roman" w:hAnsi="Times New Roman" w:cs="Times New Roman"/>
          <w:b/>
          <w:bCs/>
          <w:sz w:val="24"/>
          <w:szCs w:val="24"/>
          <w:lang w:eastAsia="et-EE"/>
        </w:rPr>
        <w:t>selle</w:t>
      </w:r>
      <w:r w:rsidRPr="00F34A7A">
        <w:rPr>
          <w:rFonts w:ascii="Times New Roman" w:hAnsi="Times New Roman" w:cs="Times New Roman"/>
          <w:b/>
          <w:bCs/>
          <w:sz w:val="24"/>
          <w:szCs w:val="24"/>
          <w:lang w:eastAsia="et-EE"/>
        </w:rPr>
        <w:t xml:space="preserve"> väljaõppe</w:t>
      </w:r>
      <w:r w:rsidRPr="00AE1F18">
        <w:rPr>
          <w:rFonts w:ascii="Times New Roman" w:hAnsi="Times New Roman" w:cs="Times New Roman"/>
          <w:b/>
          <w:bCs/>
          <w:sz w:val="24"/>
          <w:szCs w:val="24"/>
          <w:bdr w:val="none" w:sz="0" w:space="0" w:color="auto" w:frame="1"/>
          <w:lang w:eastAsia="et-EE"/>
        </w:rPr>
        <w:t xml:space="preserve"> </w:t>
      </w:r>
      <w:r w:rsidRPr="00AE1F18">
        <w:rPr>
          <w:rFonts w:ascii="Times New Roman" w:hAnsi="Times New Roman" w:cs="Times New Roman"/>
          <w:b/>
          <w:bCs/>
          <w:sz w:val="24"/>
          <w:szCs w:val="24"/>
          <w:lang w:eastAsia="et-EE"/>
        </w:rPr>
        <w:t xml:space="preserve">kulude katmine ning </w:t>
      </w:r>
      <w:r w:rsidRPr="00DF439C">
        <w:rPr>
          <w:rFonts w:ascii="Times New Roman" w:hAnsi="Times New Roman" w:cs="Times New Roman"/>
          <w:b/>
          <w:bCs/>
          <w:sz w:val="24"/>
          <w:szCs w:val="24"/>
          <w:lang w:eastAsia="et-EE"/>
        </w:rPr>
        <w:t>tasu arvestus</w:t>
      </w:r>
      <w:bookmarkEnd w:id="207"/>
    </w:p>
    <w:p w14:paraId="05BCA2E9" w14:textId="77777777" w:rsidR="000A385F" w:rsidRDefault="000A385F" w:rsidP="000A385F">
      <w:pPr>
        <w:pStyle w:val="Vahedeta"/>
        <w:rPr>
          <w:rFonts w:ascii="Times New Roman" w:hAnsi="Times New Roman" w:cs="Times New Roman"/>
          <w:sz w:val="24"/>
          <w:szCs w:val="24"/>
          <w:lang w:eastAsia="et-EE"/>
        </w:rPr>
      </w:pPr>
    </w:p>
    <w:p w14:paraId="30C26CA8" w14:textId="3D66C594" w:rsidR="000A385F" w:rsidRPr="000067B3"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 xml:space="preserve">(1) </w:t>
      </w:r>
      <w:bookmarkStart w:id="208" w:name="_Hlk178237331"/>
      <w:bookmarkStart w:id="209" w:name="_Hlk165367383"/>
      <w:r>
        <w:rPr>
          <w:rFonts w:ascii="Times New Roman" w:hAnsi="Times New Roman" w:cs="Times New Roman"/>
          <w:sz w:val="24"/>
          <w:szCs w:val="24"/>
          <w:lang w:eastAsia="et-EE"/>
        </w:rPr>
        <w:t>K</w:t>
      </w:r>
      <w:r w:rsidRPr="000067B3">
        <w:rPr>
          <w:rFonts w:ascii="Times New Roman" w:hAnsi="Times New Roman" w:cs="Times New Roman"/>
          <w:sz w:val="24"/>
          <w:szCs w:val="24"/>
          <w:lang w:eastAsia="et-EE"/>
        </w:rPr>
        <w:t xml:space="preserve">iireloomulise missiooni </w:t>
      </w:r>
      <w:r>
        <w:rPr>
          <w:rFonts w:ascii="Times New Roman" w:hAnsi="Times New Roman" w:cs="Times New Roman"/>
          <w:sz w:val="24"/>
          <w:szCs w:val="24"/>
          <w:lang w:eastAsia="et-EE"/>
        </w:rPr>
        <w:t xml:space="preserve">ja selle </w:t>
      </w:r>
      <w:r w:rsidRPr="000067B3">
        <w:rPr>
          <w:rFonts w:ascii="Times New Roman" w:hAnsi="Times New Roman" w:cs="Times New Roman"/>
          <w:sz w:val="24"/>
          <w:szCs w:val="24"/>
          <w:lang w:eastAsia="et-EE"/>
        </w:rPr>
        <w:t>väljaõppe kulud kaetakse Päästeameti eelarvest, kui ei</w:t>
      </w:r>
      <w:r>
        <w:rPr>
          <w:rFonts w:ascii="Times New Roman" w:hAnsi="Times New Roman" w:cs="Times New Roman"/>
          <w:sz w:val="24"/>
          <w:szCs w:val="24"/>
          <w:lang w:eastAsia="et-EE"/>
        </w:rPr>
        <w:t xml:space="preserve"> ole</w:t>
      </w:r>
      <w:r w:rsidRPr="000067B3">
        <w:rPr>
          <w:rFonts w:ascii="Times New Roman" w:hAnsi="Times New Roman" w:cs="Times New Roman"/>
          <w:sz w:val="24"/>
          <w:szCs w:val="24"/>
          <w:lang w:eastAsia="et-EE"/>
        </w:rPr>
        <w:t xml:space="preserve"> lepit</w:t>
      </w:r>
      <w:r>
        <w:rPr>
          <w:rFonts w:ascii="Times New Roman" w:hAnsi="Times New Roman" w:cs="Times New Roman"/>
          <w:sz w:val="24"/>
          <w:szCs w:val="24"/>
          <w:lang w:eastAsia="et-EE"/>
        </w:rPr>
        <w:t>ud</w:t>
      </w:r>
      <w:r w:rsidRPr="000067B3">
        <w:rPr>
          <w:rFonts w:ascii="Times New Roman" w:hAnsi="Times New Roman" w:cs="Times New Roman"/>
          <w:sz w:val="24"/>
          <w:szCs w:val="24"/>
          <w:lang w:eastAsia="et-EE"/>
        </w:rPr>
        <w:t xml:space="preserve"> kokku teisiti. </w:t>
      </w:r>
      <w:bookmarkEnd w:id="208"/>
      <w:r w:rsidRPr="000067B3">
        <w:rPr>
          <w:rFonts w:ascii="Times New Roman" w:hAnsi="Times New Roman" w:cs="Times New Roman"/>
          <w:sz w:val="24"/>
          <w:szCs w:val="24"/>
          <w:lang w:eastAsia="et-EE"/>
        </w:rPr>
        <w:t>Kui kulu</w:t>
      </w:r>
      <w:r>
        <w:rPr>
          <w:rFonts w:ascii="Times New Roman" w:hAnsi="Times New Roman" w:cs="Times New Roman"/>
          <w:sz w:val="24"/>
          <w:szCs w:val="24"/>
          <w:lang w:eastAsia="et-EE"/>
        </w:rPr>
        <w:t>sid</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ei ole võimalik</w:t>
      </w:r>
      <w:r w:rsidRPr="000067B3">
        <w:rPr>
          <w:rFonts w:ascii="Times New Roman" w:hAnsi="Times New Roman" w:cs="Times New Roman"/>
          <w:sz w:val="24"/>
          <w:szCs w:val="24"/>
          <w:lang w:eastAsia="et-EE"/>
        </w:rPr>
        <w:t xml:space="preserve"> muu</w:t>
      </w:r>
      <w:r>
        <w:rPr>
          <w:rFonts w:ascii="Times New Roman" w:hAnsi="Times New Roman" w:cs="Times New Roman"/>
          <w:sz w:val="24"/>
          <w:szCs w:val="24"/>
          <w:lang w:eastAsia="et-EE"/>
        </w:rPr>
        <w:t>l</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viisil katta</w:t>
      </w:r>
      <w:r w:rsidRPr="000067B3">
        <w:rPr>
          <w:rFonts w:ascii="Times New Roman" w:hAnsi="Times New Roman" w:cs="Times New Roman"/>
          <w:sz w:val="24"/>
          <w:szCs w:val="24"/>
          <w:lang w:eastAsia="et-EE"/>
        </w:rPr>
        <w:t xml:space="preserve">, esitab Siseministeerium </w:t>
      </w:r>
      <w:r>
        <w:rPr>
          <w:rFonts w:ascii="Times New Roman" w:hAnsi="Times New Roman" w:cs="Times New Roman"/>
          <w:sz w:val="24"/>
          <w:szCs w:val="24"/>
          <w:lang w:eastAsia="et-EE"/>
        </w:rPr>
        <w:t xml:space="preserve">Rahandusministeeriumile </w:t>
      </w:r>
      <w:r w:rsidRPr="000067B3">
        <w:rPr>
          <w:rFonts w:ascii="Times New Roman" w:hAnsi="Times New Roman" w:cs="Times New Roman"/>
          <w:sz w:val="24"/>
          <w:szCs w:val="24"/>
          <w:lang w:eastAsia="et-EE"/>
        </w:rPr>
        <w:t xml:space="preserve">Vabariigi Valitsuse reservist </w:t>
      </w:r>
      <w:r w:rsidRPr="00DF439C">
        <w:rPr>
          <w:rFonts w:ascii="Times New Roman" w:hAnsi="Times New Roman" w:cs="Times New Roman"/>
          <w:sz w:val="24"/>
          <w:szCs w:val="24"/>
          <w:lang w:eastAsia="et-EE"/>
        </w:rPr>
        <w:t>vahendite eraldamise taotluse</w:t>
      </w:r>
      <w:r w:rsidRPr="000067B3">
        <w:rPr>
          <w:rFonts w:ascii="Times New Roman" w:hAnsi="Times New Roman" w:cs="Times New Roman"/>
          <w:sz w:val="24"/>
          <w:szCs w:val="24"/>
          <w:lang w:eastAsia="et-EE"/>
        </w:rPr>
        <w:t>.</w:t>
      </w:r>
      <w:bookmarkEnd w:id="209"/>
    </w:p>
    <w:p w14:paraId="2DCF42B9" w14:textId="77777777" w:rsidR="000A385F" w:rsidRPr="000067B3" w:rsidRDefault="000A385F" w:rsidP="000A385F">
      <w:pPr>
        <w:pStyle w:val="Vahedeta"/>
        <w:rPr>
          <w:rFonts w:ascii="Times New Roman" w:hAnsi="Times New Roman" w:cs="Times New Roman"/>
          <w:sz w:val="24"/>
          <w:szCs w:val="24"/>
          <w:lang w:eastAsia="et-EE"/>
        </w:rPr>
      </w:pPr>
    </w:p>
    <w:p w14:paraId="033F76F2" w14:textId="4AA9177F" w:rsidR="000A385F" w:rsidRPr="001B51AB" w:rsidRDefault="000A385F" w:rsidP="000A385F">
      <w:pPr>
        <w:pStyle w:val="Vahedeta"/>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r w:rsidRPr="000067B3">
        <w:rPr>
          <w:rFonts w:ascii="Times New Roman" w:hAnsi="Times New Roman" w:cs="Times New Roman"/>
          <w:sz w:val="24"/>
          <w:szCs w:val="24"/>
          <w:lang w:eastAsia="et-EE"/>
        </w:rPr>
        <w:t xml:space="preserve">Päästeamet </w:t>
      </w:r>
      <w:r w:rsidRPr="00DF439C">
        <w:rPr>
          <w:rFonts w:ascii="Times New Roman" w:hAnsi="Times New Roman" w:cs="Times New Roman"/>
          <w:sz w:val="24"/>
          <w:szCs w:val="24"/>
          <w:lang w:eastAsia="et-EE"/>
        </w:rPr>
        <w:t>lähetab</w:t>
      </w:r>
      <w:r w:rsidRPr="000067B3">
        <w:rPr>
          <w:rFonts w:ascii="Times New Roman" w:hAnsi="Times New Roman" w:cs="Times New Roman"/>
          <w:sz w:val="24"/>
          <w:szCs w:val="24"/>
          <w:lang w:eastAsia="et-EE"/>
        </w:rPr>
        <w:t xml:space="preserve"> päästemeeskonna liikme kiireloomulisele missioonile</w:t>
      </w:r>
      <w:r w:rsidR="00D170E6">
        <w:rPr>
          <w:rFonts w:ascii="Times New Roman" w:hAnsi="Times New Roman" w:cs="Times New Roman"/>
          <w:sz w:val="24"/>
          <w:szCs w:val="24"/>
          <w:lang w:eastAsia="et-EE"/>
        </w:rPr>
        <w:t>,</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hüvitab</w:t>
      </w:r>
      <w:r w:rsidRPr="000067B3">
        <w:rPr>
          <w:rFonts w:ascii="Times New Roman" w:hAnsi="Times New Roman" w:cs="Times New Roman"/>
          <w:sz w:val="24"/>
          <w:szCs w:val="24"/>
          <w:lang w:eastAsia="et-EE"/>
        </w:rPr>
        <w:t xml:space="preserve"> </w:t>
      </w:r>
      <w:del w:id="210" w:author="Mari Koik - JUSTDIGI" w:date="2025-11-14T15:56:00Z" w16du:dateUtc="2025-11-14T13:56:00Z">
        <w:r w:rsidDel="00472567">
          <w:rPr>
            <w:rFonts w:ascii="Times New Roman" w:hAnsi="Times New Roman" w:cs="Times New Roman"/>
            <w:sz w:val="24"/>
            <w:szCs w:val="24"/>
            <w:lang w:eastAsia="et-EE"/>
          </w:rPr>
          <w:delText xml:space="preserve">Päästeamet </w:delText>
        </w:r>
        <w:r w:rsidRPr="000067B3" w:rsidDel="00472567">
          <w:rPr>
            <w:rFonts w:ascii="Times New Roman" w:hAnsi="Times New Roman" w:cs="Times New Roman"/>
            <w:sz w:val="24"/>
            <w:szCs w:val="24"/>
            <w:lang w:eastAsia="et-EE"/>
          </w:rPr>
          <w:delText>talle</w:delText>
        </w:r>
      </w:del>
      <w:ins w:id="211" w:author="Mari Koik - JUSTDIGI" w:date="2025-11-14T15:56:00Z" w16du:dateUtc="2025-11-14T13:56:00Z">
        <w:r w:rsidR="00472567">
          <w:rPr>
            <w:rFonts w:ascii="Times New Roman" w:hAnsi="Times New Roman" w:cs="Times New Roman"/>
            <w:sz w:val="24"/>
            <w:szCs w:val="24"/>
            <w:lang w:eastAsia="et-EE"/>
          </w:rPr>
          <w:t>ta liikmele</w:t>
        </w:r>
      </w:ins>
      <w:r w:rsidRPr="000067B3">
        <w:rPr>
          <w:rFonts w:ascii="Times New Roman" w:hAnsi="Times New Roman" w:cs="Times New Roman"/>
          <w:sz w:val="24"/>
          <w:szCs w:val="24"/>
          <w:lang w:eastAsia="et-EE"/>
        </w:rPr>
        <w:t xml:space="preserve"> sõidu- ja majutuskulud ning</w:t>
      </w:r>
      <w:r>
        <w:rPr>
          <w:rFonts w:ascii="Times New Roman" w:hAnsi="Times New Roman" w:cs="Times New Roman"/>
          <w:sz w:val="24"/>
          <w:szCs w:val="24"/>
          <w:lang w:eastAsia="et-EE"/>
        </w:rPr>
        <w:t xml:space="preserve"> maksab</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talle lähetuse ajal </w:t>
      </w:r>
      <w:r w:rsidRPr="000067B3">
        <w:rPr>
          <w:rFonts w:ascii="Times New Roman" w:hAnsi="Times New Roman" w:cs="Times New Roman"/>
          <w:sz w:val="24"/>
          <w:szCs w:val="24"/>
          <w:lang w:eastAsia="et-EE"/>
        </w:rPr>
        <w:t>tasu</w:t>
      </w:r>
      <w:r w:rsidR="00445E40">
        <w:rPr>
          <w:rFonts w:ascii="Times New Roman" w:hAnsi="Times New Roman" w:cs="Times New Roman"/>
          <w:sz w:val="24"/>
          <w:szCs w:val="24"/>
          <w:lang w:eastAsia="et-EE"/>
        </w:rPr>
        <w:t>.</w:t>
      </w:r>
      <w:r w:rsidR="009D2864">
        <w:rPr>
          <w:rFonts w:ascii="Times New Roman" w:hAnsi="Times New Roman" w:cs="Times New Roman"/>
          <w:sz w:val="24"/>
          <w:szCs w:val="24"/>
          <w:lang w:eastAsia="et-EE"/>
        </w:rPr>
        <w:t xml:space="preserve"> </w:t>
      </w:r>
      <w:r w:rsidR="009D2864" w:rsidRPr="001B51AB">
        <w:rPr>
          <w:rFonts w:ascii="Times New Roman" w:hAnsi="Times New Roman" w:cs="Times New Roman"/>
          <w:sz w:val="24"/>
          <w:szCs w:val="24"/>
          <w:lang w:eastAsia="et-EE"/>
        </w:rPr>
        <w:t>Kulude maksmise korra kehtestab Päästeameti peadirektor.</w:t>
      </w:r>
    </w:p>
    <w:p w14:paraId="34C2DD2F" w14:textId="77777777" w:rsidR="000A385F" w:rsidRPr="001B51AB" w:rsidRDefault="000A385F" w:rsidP="000A385F">
      <w:pPr>
        <w:pStyle w:val="Vahedeta"/>
        <w:jc w:val="both"/>
        <w:rPr>
          <w:rFonts w:ascii="Times New Roman" w:hAnsi="Times New Roman" w:cs="Times New Roman"/>
          <w:sz w:val="24"/>
          <w:szCs w:val="24"/>
        </w:rPr>
      </w:pPr>
    </w:p>
    <w:p w14:paraId="32AC218E" w14:textId="3556C1A3" w:rsidR="000A385F" w:rsidRPr="001B51AB" w:rsidRDefault="000A385F" w:rsidP="000A385F">
      <w:pPr>
        <w:pStyle w:val="Vahedeta"/>
        <w:jc w:val="both"/>
        <w:rPr>
          <w:rFonts w:ascii="Times New Roman" w:hAnsi="Times New Roman" w:cs="Times New Roman"/>
          <w:sz w:val="24"/>
          <w:szCs w:val="24"/>
        </w:rPr>
      </w:pPr>
      <w:r w:rsidRPr="001B51AB">
        <w:rPr>
          <w:rFonts w:ascii="Times New Roman" w:hAnsi="Times New Roman" w:cs="Times New Roman"/>
          <w:sz w:val="24"/>
          <w:szCs w:val="24"/>
        </w:rPr>
        <w:t>(3) Päästeamet maksab päästemeeskonna liikmele kiireloomulise missiooni ajal kolmekordse Eesti töötasu alammäära suurust tasu.</w:t>
      </w:r>
    </w:p>
    <w:p w14:paraId="10900806" w14:textId="77777777" w:rsidR="000A385F" w:rsidRPr="001B51AB" w:rsidRDefault="000A385F" w:rsidP="000A385F">
      <w:pPr>
        <w:pStyle w:val="Vahedeta"/>
        <w:jc w:val="both"/>
        <w:rPr>
          <w:rFonts w:ascii="Times New Roman" w:hAnsi="Times New Roman" w:cs="Times New Roman"/>
          <w:sz w:val="24"/>
          <w:szCs w:val="24"/>
        </w:rPr>
      </w:pPr>
    </w:p>
    <w:p w14:paraId="009093F1" w14:textId="16A01BC6" w:rsidR="000A385F" w:rsidRPr="001B51AB" w:rsidRDefault="000A385F" w:rsidP="000A385F">
      <w:pPr>
        <w:pStyle w:val="Vahedeta"/>
        <w:jc w:val="both"/>
        <w:rPr>
          <w:rFonts w:ascii="Times New Roman" w:hAnsi="Times New Roman" w:cs="Times New Roman"/>
          <w:sz w:val="24"/>
          <w:szCs w:val="24"/>
        </w:rPr>
      </w:pPr>
      <w:bookmarkStart w:id="212" w:name="_Hlk209625905"/>
      <w:r w:rsidRPr="001B51AB">
        <w:rPr>
          <w:rFonts w:ascii="Times New Roman" w:hAnsi="Times New Roman" w:cs="Times New Roman"/>
          <w:sz w:val="24"/>
          <w:szCs w:val="24"/>
        </w:rPr>
        <w:t>(4) Olenevalt kiireloomulise missiooni asukohast, ülesannetest või ohtudest võib Päästeamet maksta päästemeeskonna liikmele käesoleva paragrahvi lõikes 3 sätestatud tasumäärast suuremat tasu, kuid see ei tohi ületada viieteistkordset Eesti töötasu alammäära.</w:t>
      </w:r>
    </w:p>
    <w:bookmarkEnd w:id="212"/>
    <w:p w14:paraId="6C8DF9B0" w14:textId="77777777" w:rsidR="00D170E6" w:rsidRPr="001B51AB" w:rsidRDefault="00D170E6" w:rsidP="000A385F">
      <w:pPr>
        <w:pStyle w:val="Vahedeta"/>
        <w:jc w:val="both"/>
        <w:rPr>
          <w:rFonts w:ascii="Times New Roman" w:hAnsi="Times New Roman" w:cs="Times New Roman"/>
          <w:sz w:val="24"/>
          <w:szCs w:val="24"/>
          <w:lang w:eastAsia="et-EE"/>
        </w:rPr>
      </w:pPr>
    </w:p>
    <w:p w14:paraId="3563DFCE" w14:textId="3F76AF8D" w:rsidR="00445E40" w:rsidRPr="001B51AB" w:rsidRDefault="00445E40" w:rsidP="00445E40">
      <w:pPr>
        <w:pStyle w:val="Vahedeta"/>
        <w:jc w:val="both"/>
        <w:rPr>
          <w:rFonts w:ascii="Times New Roman" w:hAnsi="Times New Roman" w:cs="Times New Roman"/>
          <w:sz w:val="24"/>
          <w:szCs w:val="24"/>
          <w:lang w:eastAsia="et-EE"/>
        </w:rPr>
      </w:pPr>
      <w:r w:rsidRPr="001B51AB">
        <w:rPr>
          <w:rFonts w:ascii="Times New Roman" w:hAnsi="Times New Roman" w:cs="Times New Roman"/>
          <w:sz w:val="24"/>
          <w:szCs w:val="24"/>
          <w:lang w:eastAsia="et-EE"/>
        </w:rPr>
        <w:t xml:space="preserve">(5) </w:t>
      </w:r>
      <w:r w:rsidR="00D170E6" w:rsidRPr="001B51AB">
        <w:rPr>
          <w:rFonts w:ascii="Times New Roman" w:hAnsi="Times New Roman" w:cs="Times New Roman"/>
          <w:sz w:val="24"/>
          <w:szCs w:val="24"/>
          <w:lang w:eastAsia="et-EE"/>
        </w:rPr>
        <w:t xml:space="preserve">Kui Päästeamet lähetab päästemeeskonna reservi liikme missiooni väljaõppele teise riigi territooriumile, hüvitab </w:t>
      </w:r>
      <w:del w:id="213" w:author="Mari Koik - JUSTDIGI" w:date="2025-11-14T15:57:00Z" w16du:dateUtc="2025-11-14T13:57:00Z">
        <w:r w:rsidR="00D170E6" w:rsidRPr="001B51AB" w:rsidDel="00556CB7">
          <w:rPr>
            <w:rFonts w:ascii="Times New Roman" w:hAnsi="Times New Roman" w:cs="Times New Roman"/>
            <w:sz w:val="24"/>
            <w:szCs w:val="24"/>
            <w:lang w:eastAsia="et-EE"/>
          </w:rPr>
          <w:delText>Päästeamet talle</w:delText>
        </w:r>
      </w:del>
      <w:ins w:id="214" w:author="Mari Koik - JUSTDIGI" w:date="2025-11-14T15:57:00Z" w16du:dateUtc="2025-11-14T13:57:00Z">
        <w:r w:rsidR="00556CB7">
          <w:rPr>
            <w:rFonts w:ascii="Times New Roman" w:hAnsi="Times New Roman" w:cs="Times New Roman"/>
            <w:sz w:val="24"/>
            <w:szCs w:val="24"/>
            <w:lang w:eastAsia="et-EE"/>
          </w:rPr>
          <w:t>ta liikmele</w:t>
        </w:r>
      </w:ins>
      <w:r w:rsidR="00D170E6" w:rsidRPr="001B51AB">
        <w:rPr>
          <w:rFonts w:ascii="Times New Roman" w:hAnsi="Times New Roman" w:cs="Times New Roman"/>
          <w:sz w:val="24"/>
          <w:szCs w:val="24"/>
          <w:lang w:eastAsia="et-EE"/>
        </w:rPr>
        <w:t xml:space="preserve"> sõidu- ja majutuskulud ning maksa</w:t>
      </w:r>
      <w:r w:rsidRPr="001B51AB">
        <w:rPr>
          <w:rFonts w:ascii="Times New Roman" w:hAnsi="Times New Roman" w:cs="Times New Roman"/>
          <w:sz w:val="24"/>
          <w:szCs w:val="24"/>
          <w:lang w:eastAsia="et-EE"/>
        </w:rPr>
        <w:t xml:space="preserve">b talle tasu. </w:t>
      </w:r>
      <w:r w:rsidRPr="001B51AB">
        <w:rPr>
          <w:rFonts w:ascii="Times New Roman" w:eastAsia="Times New Roman" w:hAnsi="Times New Roman" w:cs="Times New Roman"/>
          <w:sz w:val="24"/>
          <w:szCs w:val="24"/>
          <w:lang w:eastAsia="et-EE"/>
        </w:rPr>
        <w:t xml:space="preserve">Tasu piirmäära </w:t>
      </w:r>
      <w:r w:rsidR="009D2864" w:rsidRPr="001B51AB">
        <w:rPr>
          <w:rFonts w:ascii="Times New Roman" w:eastAsia="Times New Roman" w:hAnsi="Times New Roman" w:cs="Times New Roman"/>
          <w:sz w:val="24"/>
          <w:szCs w:val="24"/>
          <w:lang w:eastAsia="et-EE"/>
        </w:rPr>
        <w:t xml:space="preserve">ja kulude maksmise korra </w:t>
      </w:r>
      <w:r w:rsidRPr="001B51AB">
        <w:rPr>
          <w:rFonts w:ascii="Times New Roman" w:eastAsia="Times New Roman" w:hAnsi="Times New Roman" w:cs="Times New Roman"/>
          <w:sz w:val="24"/>
          <w:szCs w:val="24"/>
          <w:lang w:eastAsia="et-EE"/>
        </w:rPr>
        <w:t>kehtestab Päästeameti peadirektor.</w:t>
      </w:r>
    </w:p>
    <w:p w14:paraId="4D26D207" w14:textId="77777777" w:rsidR="00D444D8" w:rsidRDefault="00D444D8" w:rsidP="000A385F">
      <w:pPr>
        <w:pStyle w:val="Vahedeta"/>
        <w:jc w:val="both"/>
        <w:rPr>
          <w:rFonts w:ascii="Times New Roman" w:hAnsi="Times New Roman" w:cs="Times New Roman"/>
          <w:sz w:val="24"/>
          <w:szCs w:val="24"/>
        </w:rPr>
      </w:pPr>
    </w:p>
    <w:p w14:paraId="16784F1B" w14:textId="1D27A4FF" w:rsidR="000A385F" w:rsidRPr="00620F75" w:rsidRDefault="000A385F" w:rsidP="00D95964">
      <w:pPr>
        <w:pStyle w:val="Vahedeta"/>
        <w:rPr>
          <w:rFonts w:ascii="Times New Roman" w:eastAsia="Times New Roman" w:hAnsi="Times New Roman" w:cs="Times New Roman"/>
          <w:b/>
          <w:bCs/>
          <w:sz w:val="24"/>
          <w:szCs w:val="24"/>
          <w:bdr w:val="none" w:sz="0" w:space="0" w:color="auto" w:frame="1"/>
          <w:lang w:eastAsia="et-EE"/>
        </w:rPr>
      </w:pPr>
      <w:r w:rsidRPr="00491FD9">
        <w:rPr>
          <w:rFonts w:ascii="Times New Roman" w:eastAsia="Times New Roman" w:hAnsi="Times New Roman" w:cs="Times New Roman"/>
          <w:b/>
          <w:bCs/>
          <w:sz w:val="24"/>
          <w:szCs w:val="24"/>
          <w:bdr w:val="none" w:sz="0" w:space="0" w:color="auto" w:frame="1"/>
          <w:lang w:eastAsia="et-EE"/>
        </w:rPr>
        <w:t>§ 31</w:t>
      </w:r>
      <w:r w:rsidRPr="00491FD9">
        <w:rPr>
          <w:rFonts w:ascii="Times New Roman" w:eastAsia="Times New Roman" w:hAnsi="Times New Roman" w:cs="Times New Roman"/>
          <w:b/>
          <w:bCs/>
          <w:sz w:val="24"/>
          <w:szCs w:val="24"/>
          <w:bdr w:val="none" w:sz="0" w:space="0" w:color="auto" w:frame="1"/>
          <w:vertAlign w:val="superscript"/>
          <w:lang w:eastAsia="et-EE"/>
        </w:rPr>
        <w:t>1</w:t>
      </w:r>
      <w:r>
        <w:rPr>
          <w:rFonts w:ascii="Times New Roman" w:eastAsia="Times New Roman" w:hAnsi="Times New Roman" w:cs="Times New Roman"/>
          <w:b/>
          <w:bCs/>
          <w:sz w:val="24"/>
          <w:szCs w:val="24"/>
          <w:bdr w:val="none" w:sz="0" w:space="0" w:color="auto" w:frame="1"/>
          <w:vertAlign w:val="superscript"/>
          <w:lang w:eastAsia="et-EE"/>
        </w:rPr>
        <w:t>2</w:t>
      </w:r>
      <w:r w:rsidRPr="00491FD9">
        <w:rPr>
          <w:rFonts w:ascii="Times New Roman" w:eastAsia="Times New Roman" w:hAnsi="Times New Roman" w:cs="Times New Roman"/>
          <w:b/>
          <w:bCs/>
          <w:sz w:val="24"/>
          <w:szCs w:val="24"/>
          <w:bdr w:val="none" w:sz="0" w:space="0" w:color="auto" w:frame="1"/>
          <w:lang w:eastAsia="et-EE"/>
        </w:rPr>
        <w:t xml:space="preserve">. </w:t>
      </w:r>
      <w:r w:rsidR="00A41AE8">
        <w:rPr>
          <w:rFonts w:ascii="Times New Roman" w:eastAsia="Times New Roman" w:hAnsi="Times New Roman" w:cs="Times New Roman"/>
          <w:b/>
          <w:bCs/>
          <w:sz w:val="24"/>
          <w:szCs w:val="24"/>
          <w:bdr w:val="none" w:sz="0" w:space="0" w:color="auto" w:frame="1"/>
          <w:lang w:eastAsia="et-EE"/>
        </w:rPr>
        <w:t>S</w:t>
      </w:r>
      <w:r w:rsidRPr="00491FD9">
        <w:rPr>
          <w:rFonts w:ascii="Times New Roman" w:eastAsia="Times New Roman" w:hAnsi="Times New Roman" w:cs="Times New Roman"/>
          <w:b/>
          <w:bCs/>
          <w:sz w:val="24"/>
          <w:szCs w:val="24"/>
          <w:bdr w:val="none" w:sz="0" w:space="0" w:color="auto" w:frame="1"/>
          <w:lang w:eastAsia="et-EE"/>
        </w:rPr>
        <w:t>otsiaalsed tagatised</w:t>
      </w:r>
    </w:p>
    <w:p w14:paraId="55B55571" w14:textId="77777777" w:rsidR="00281A0B" w:rsidRPr="00620F75" w:rsidRDefault="00281A0B" w:rsidP="000A385F">
      <w:pPr>
        <w:pStyle w:val="Vahedeta"/>
        <w:jc w:val="both"/>
        <w:rPr>
          <w:rFonts w:ascii="Times New Roman" w:eastAsia="Times New Roman" w:hAnsi="Times New Roman" w:cs="Times New Roman"/>
          <w:sz w:val="24"/>
          <w:szCs w:val="24"/>
          <w:bdr w:val="none" w:sz="0" w:space="0" w:color="auto" w:frame="1"/>
          <w:lang w:eastAsia="et-EE"/>
        </w:rPr>
      </w:pPr>
    </w:p>
    <w:p w14:paraId="7A8A36DC" w14:textId="7A6B6939" w:rsidR="00281A0B" w:rsidRDefault="00281A0B" w:rsidP="00281A0B">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 xml:space="preserve">(1) Kiireloomulises piiriüleses koostöös on </w:t>
      </w:r>
      <w:r w:rsidRPr="00B8578A">
        <w:rPr>
          <w:rFonts w:ascii="Times New Roman" w:eastAsia="Times New Roman" w:hAnsi="Times New Roman" w:cs="Times New Roman"/>
          <w:sz w:val="24"/>
          <w:szCs w:val="24"/>
          <w:lang w:eastAsia="et-EE"/>
        </w:rPr>
        <w:t>päästeteenistujal</w:t>
      </w:r>
      <w:r w:rsidRPr="007039F8">
        <w:rPr>
          <w:rFonts w:ascii="Times New Roman" w:eastAsia="Times New Roman" w:hAnsi="Times New Roman" w:cs="Times New Roman"/>
          <w:sz w:val="24"/>
          <w:szCs w:val="24"/>
          <w:lang w:eastAsia="et-EE"/>
        </w:rPr>
        <w:t xml:space="preserve"> päästeteenistuse seaduse §-s 14 ja </w:t>
      </w:r>
      <w:r w:rsidRPr="00B8578A">
        <w:rPr>
          <w:rFonts w:ascii="Times New Roman" w:eastAsia="Times New Roman" w:hAnsi="Times New Roman" w:cs="Times New Roman"/>
          <w:sz w:val="24"/>
          <w:szCs w:val="24"/>
          <w:lang w:eastAsia="et-EE"/>
        </w:rPr>
        <w:t>vabatahtlikul päästjal</w:t>
      </w:r>
      <w:r w:rsidRPr="007039F8">
        <w:rPr>
          <w:rFonts w:ascii="Times New Roman" w:eastAsia="Times New Roman" w:hAnsi="Times New Roman" w:cs="Times New Roman"/>
          <w:sz w:val="24"/>
          <w:szCs w:val="24"/>
          <w:lang w:eastAsia="et-EE"/>
        </w:rPr>
        <w:t xml:space="preserve"> käesoleva seaduse §-s 41 nimetatud sotsiaalsed tagatised.</w:t>
      </w:r>
    </w:p>
    <w:p w14:paraId="3ADF30E2"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1F631270" w14:textId="77777777" w:rsidR="000A385F" w:rsidRDefault="000A385F" w:rsidP="000A385F">
      <w:pPr>
        <w:pStyle w:val="Vahedeta"/>
        <w:jc w:val="both"/>
        <w:rPr>
          <w:rFonts w:ascii="Times New Roman" w:eastAsia="Times New Roman" w:hAnsi="Times New Roman" w:cs="Times New Roman"/>
          <w:sz w:val="24"/>
          <w:szCs w:val="24"/>
          <w:lang w:eastAsia="et-EE"/>
        </w:rPr>
      </w:pPr>
      <w:r w:rsidRPr="00620F75">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2</w:t>
      </w:r>
      <w:r w:rsidRPr="00620F75">
        <w:rPr>
          <w:rFonts w:ascii="Times New Roman" w:eastAsia="Times New Roman" w:hAnsi="Times New Roman" w:cs="Times New Roman"/>
          <w:sz w:val="24"/>
          <w:szCs w:val="24"/>
          <w:lang w:eastAsia="et-EE"/>
        </w:rPr>
        <w:t xml:space="preserve">) </w:t>
      </w:r>
      <w:bookmarkStart w:id="215" w:name="_Hlk163131973"/>
      <w:bookmarkStart w:id="216" w:name="_Hlk154058990"/>
      <w:bookmarkStart w:id="217" w:name="_Hlk147477014"/>
      <w:r w:rsidRPr="00620F75">
        <w:rPr>
          <w:rFonts w:ascii="Times New Roman" w:eastAsia="Times New Roman" w:hAnsi="Times New Roman" w:cs="Times New Roman"/>
          <w:sz w:val="24"/>
          <w:szCs w:val="24"/>
          <w:lang w:eastAsia="et-EE"/>
        </w:rPr>
        <w:t>Kiireloomulise</w:t>
      </w:r>
      <w:r>
        <w:rPr>
          <w:rFonts w:ascii="Times New Roman" w:eastAsia="Times New Roman" w:hAnsi="Times New Roman" w:cs="Times New Roman"/>
          <w:sz w:val="24"/>
          <w:szCs w:val="24"/>
          <w:lang w:eastAsia="et-EE"/>
        </w:rPr>
        <w:t>l</w:t>
      </w:r>
      <w:r w:rsidRPr="00620F75">
        <w:rPr>
          <w:rFonts w:ascii="Times New Roman" w:eastAsia="Times New Roman" w:hAnsi="Times New Roman" w:cs="Times New Roman"/>
          <w:sz w:val="24"/>
          <w:szCs w:val="24"/>
          <w:lang w:eastAsia="et-EE"/>
        </w:rPr>
        <w:t xml:space="preserve"> missiooni</w:t>
      </w:r>
      <w:r>
        <w:rPr>
          <w:rFonts w:ascii="Times New Roman" w:eastAsia="Times New Roman" w:hAnsi="Times New Roman" w:cs="Times New Roman"/>
          <w:sz w:val="24"/>
          <w:szCs w:val="24"/>
          <w:lang w:eastAsia="et-EE"/>
        </w:rPr>
        <w:t xml:space="preserve">l </w:t>
      </w:r>
      <w:bookmarkEnd w:id="215"/>
      <w:bookmarkEnd w:id="216"/>
      <w:r>
        <w:rPr>
          <w:rFonts w:ascii="Times New Roman" w:eastAsia="Times New Roman" w:hAnsi="Times New Roman" w:cs="Times New Roman"/>
          <w:sz w:val="24"/>
          <w:szCs w:val="24"/>
          <w:lang w:eastAsia="et-EE"/>
        </w:rPr>
        <w:t>on</w:t>
      </w:r>
      <w:r w:rsidRPr="00620F75">
        <w:rPr>
          <w:rFonts w:ascii="Times New Roman" w:eastAsia="Times New Roman" w:hAnsi="Times New Roman" w:cs="Times New Roman"/>
          <w:sz w:val="24"/>
          <w:szCs w:val="24"/>
          <w:lang w:eastAsia="et-EE"/>
        </w:rPr>
        <w:t xml:space="preserve"> </w:t>
      </w:r>
      <w:r w:rsidRPr="00B8578A">
        <w:rPr>
          <w:rFonts w:ascii="Times New Roman" w:eastAsia="Times New Roman" w:hAnsi="Times New Roman" w:cs="Times New Roman"/>
          <w:sz w:val="24"/>
          <w:szCs w:val="24"/>
          <w:lang w:eastAsia="et-EE"/>
        </w:rPr>
        <w:t>päästemeeskonna liikmel</w:t>
      </w:r>
      <w:r w:rsidRPr="00620F7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ja missiooni väljaõppel </w:t>
      </w:r>
      <w:r w:rsidRPr="00B8578A">
        <w:rPr>
          <w:rFonts w:ascii="Times New Roman" w:eastAsia="Times New Roman" w:hAnsi="Times New Roman" w:cs="Times New Roman"/>
          <w:sz w:val="24"/>
          <w:szCs w:val="24"/>
          <w:lang w:eastAsia="et-EE"/>
        </w:rPr>
        <w:t>päästemeeskonna reservi liikmel</w:t>
      </w:r>
      <w:r>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 xml:space="preserve">avaliku teenistuse seaduse </w:t>
      </w:r>
      <w:bookmarkEnd w:id="217"/>
      <w:r w:rsidRPr="00620F75">
        <w:rPr>
          <w:rFonts w:ascii="Times New Roman" w:eastAsia="Times New Roman" w:hAnsi="Times New Roman" w:cs="Times New Roman"/>
          <w:sz w:val="24"/>
          <w:szCs w:val="24"/>
          <w:lang w:eastAsia="et-EE"/>
        </w:rPr>
        <w:t xml:space="preserve">§-s 49 </w:t>
      </w:r>
      <w:bookmarkStart w:id="218" w:name="_Hlk163733914"/>
      <w:r>
        <w:rPr>
          <w:rFonts w:ascii="Times New Roman" w:eastAsia="Times New Roman" w:hAnsi="Times New Roman" w:cs="Times New Roman"/>
          <w:sz w:val="24"/>
          <w:szCs w:val="24"/>
          <w:lang w:eastAsia="et-EE"/>
        </w:rPr>
        <w:t>nimetatud</w:t>
      </w:r>
      <w:r w:rsidRPr="00620F75">
        <w:rPr>
          <w:rFonts w:ascii="Times New Roman" w:eastAsia="Times New Roman" w:hAnsi="Times New Roman" w:cs="Times New Roman"/>
          <w:sz w:val="24"/>
          <w:szCs w:val="24"/>
          <w:lang w:eastAsia="et-EE"/>
        </w:rPr>
        <w:t xml:space="preserve"> sotsiaalsed tagatised</w:t>
      </w:r>
      <w:bookmarkEnd w:id="218"/>
      <w:r w:rsidRPr="00620F75">
        <w:rPr>
          <w:rFonts w:ascii="Times New Roman" w:eastAsia="Times New Roman" w:hAnsi="Times New Roman" w:cs="Times New Roman"/>
          <w:sz w:val="24"/>
          <w:szCs w:val="24"/>
          <w:lang w:eastAsia="et-EE"/>
        </w:rPr>
        <w:t xml:space="preserve">. Päästeamet </w:t>
      </w:r>
      <w:bookmarkStart w:id="219" w:name="_Hlk163734289"/>
      <w:r w:rsidRPr="00620F75">
        <w:rPr>
          <w:rFonts w:ascii="Times New Roman" w:eastAsia="Times New Roman" w:hAnsi="Times New Roman" w:cs="Times New Roman"/>
          <w:sz w:val="24"/>
          <w:szCs w:val="24"/>
          <w:lang w:eastAsia="et-EE"/>
        </w:rPr>
        <w:t xml:space="preserve">võib </w:t>
      </w:r>
      <w:bookmarkEnd w:id="219"/>
      <w:r w:rsidRPr="00620F75">
        <w:rPr>
          <w:rFonts w:ascii="Times New Roman" w:eastAsia="Times New Roman" w:hAnsi="Times New Roman" w:cs="Times New Roman"/>
          <w:sz w:val="24"/>
          <w:szCs w:val="24"/>
          <w:lang w:eastAsia="et-EE"/>
        </w:rPr>
        <w:t xml:space="preserve">kiireloomulise missiooni </w:t>
      </w:r>
      <w:r>
        <w:rPr>
          <w:rFonts w:ascii="Times New Roman" w:eastAsia="Times New Roman" w:hAnsi="Times New Roman" w:cs="Times New Roman"/>
          <w:sz w:val="24"/>
          <w:szCs w:val="24"/>
          <w:lang w:eastAsia="et-EE"/>
        </w:rPr>
        <w:t>või selle</w:t>
      </w:r>
      <w:r w:rsidRPr="00620F75">
        <w:rPr>
          <w:rFonts w:ascii="Times New Roman" w:eastAsia="Times New Roman" w:hAnsi="Times New Roman" w:cs="Times New Roman"/>
          <w:sz w:val="24"/>
          <w:szCs w:val="24"/>
          <w:lang w:eastAsia="et-EE"/>
        </w:rPr>
        <w:t xml:space="preserve"> väljaõppe </w:t>
      </w:r>
      <w:r>
        <w:rPr>
          <w:rFonts w:ascii="Times New Roman" w:eastAsia="Times New Roman" w:hAnsi="Times New Roman" w:cs="Times New Roman"/>
          <w:sz w:val="24"/>
          <w:szCs w:val="24"/>
          <w:lang w:eastAsia="et-EE"/>
        </w:rPr>
        <w:t>ajaks</w:t>
      </w:r>
      <w:r w:rsidRPr="00620F75">
        <w:rPr>
          <w:rFonts w:ascii="Times New Roman" w:eastAsia="Times New Roman" w:hAnsi="Times New Roman" w:cs="Times New Roman"/>
          <w:sz w:val="24"/>
          <w:szCs w:val="24"/>
          <w:lang w:eastAsia="et-EE"/>
        </w:rPr>
        <w:t xml:space="preserve"> sõlmida kindlustuslepingu.</w:t>
      </w:r>
    </w:p>
    <w:p w14:paraId="36A444C9" w14:textId="77777777" w:rsidR="005D5CB0" w:rsidRDefault="005D5CB0" w:rsidP="000A385F">
      <w:pPr>
        <w:pStyle w:val="Vahedeta"/>
        <w:jc w:val="both"/>
        <w:rPr>
          <w:rFonts w:ascii="Times New Roman" w:eastAsia="Times New Roman" w:hAnsi="Times New Roman" w:cs="Times New Roman"/>
          <w:sz w:val="24"/>
          <w:szCs w:val="24"/>
          <w:lang w:eastAsia="et-EE"/>
        </w:rPr>
      </w:pPr>
    </w:p>
    <w:p w14:paraId="4177203C" w14:textId="2E3EB87D" w:rsidR="005D5CB0" w:rsidRPr="007039F8" w:rsidRDefault="005D5CB0" w:rsidP="000A385F">
      <w:pPr>
        <w:pStyle w:val="Vahedeta"/>
        <w:jc w:val="both"/>
        <w:rPr>
          <w:rFonts w:ascii="Times New Roman" w:eastAsia="Times New Roman" w:hAnsi="Times New Roman" w:cs="Times New Roman"/>
          <w:b/>
          <w:bCs/>
          <w:sz w:val="24"/>
          <w:szCs w:val="24"/>
          <w:lang w:eastAsia="et-EE"/>
        </w:rPr>
      </w:pPr>
      <w:r w:rsidRPr="007039F8">
        <w:rPr>
          <w:rFonts w:ascii="Times New Roman" w:eastAsia="Times New Roman" w:hAnsi="Times New Roman" w:cs="Times New Roman"/>
          <w:b/>
          <w:bCs/>
          <w:sz w:val="24"/>
          <w:szCs w:val="24"/>
          <w:lang w:eastAsia="et-EE"/>
        </w:rPr>
        <w:t>§ 31</w:t>
      </w:r>
      <w:r w:rsidRPr="007039F8">
        <w:rPr>
          <w:rFonts w:ascii="Times New Roman" w:eastAsia="Times New Roman" w:hAnsi="Times New Roman" w:cs="Times New Roman"/>
          <w:b/>
          <w:bCs/>
          <w:sz w:val="24"/>
          <w:szCs w:val="24"/>
          <w:vertAlign w:val="superscript"/>
          <w:lang w:eastAsia="et-EE"/>
        </w:rPr>
        <w:t>13</w:t>
      </w:r>
      <w:r w:rsidRPr="007039F8">
        <w:rPr>
          <w:rFonts w:ascii="Times New Roman" w:eastAsia="Times New Roman" w:hAnsi="Times New Roman" w:cs="Times New Roman"/>
          <w:b/>
          <w:bCs/>
          <w:sz w:val="24"/>
          <w:szCs w:val="24"/>
          <w:lang w:eastAsia="et-EE"/>
        </w:rPr>
        <w:t xml:space="preserve">. </w:t>
      </w:r>
      <w:r w:rsidR="00DC2880" w:rsidRPr="007039F8">
        <w:rPr>
          <w:rFonts w:ascii="Times New Roman" w:eastAsia="Times New Roman" w:hAnsi="Times New Roman" w:cs="Times New Roman"/>
          <w:b/>
          <w:bCs/>
          <w:sz w:val="24"/>
          <w:szCs w:val="24"/>
          <w:lang w:eastAsia="et-EE"/>
        </w:rPr>
        <w:t>T</w:t>
      </w:r>
      <w:r w:rsidRPr="007039F8">
        <w:rPr>
          <w:rFonts w:ascii="Times New Roman" w:eastAsia="Times New Roman" w:hAnsi="Times New Roman" w:cs="Times New Roman"/>
          <w:b/>
          <w:bCs/>
          <w:sz w:val="24"/>
          <w:szCs w:val="24"/>
          <w:lang w:eastAsia="et-EE"/>
        </w:rPr>
        <w:t>ervisekontroll ja vaktsineerimine</w:t>
      </w:r>
    </w:p>
    <w:p w14:paraId="36C71F57" w14:textId="77777777" w:rsidR="000A385F" w:rsidRPr="007039F8" w:rsidRDefault="000A385F" w:rsidP="000A385F">
      <w:pPr>
        <w:pStyle w:val="Vahedeta"/>
        <w:jc w:val="both"/>
        <w:rPr>
          <w:rFonts w:ascii="Times New Roman" w:eastAsia="Times New Roman" w:hAnsi="Times New Roman" w:cs="Times New Roman"/>
          <w:sz w:val="24"/>
          <w:szCs w:val="24"/>
          <w:lang w:eastAsia="et-EE"/>
        </w:rPr>
      </w:pPr>
    </w:p>
    <w:p w14:paraId="67FA1C90" w14:textId="0501E2D5" w:rsidR="00281A0B" w:rsidRPr="007039F8" w:rsidRDefault="00281A0B" w:rsidP="000A385F">
      <w:pPr>
        <w:pStyle w:val="Vahedeta"/>
        <w:jc w:val="both"/>
        <w:rPr>
          <w:rFonts w:ascii="Times New Roman" w:eastAsia="Times New Roman" w:hAnsi="Times New Roman" w:cs="Times New Roman"/>
          <w:sz w:val="24"/>
          <w:szCs w:val="24"/>
          <w:lang w:eastAsia="et-EE"/>
        </w:rPr>
      </w:pPr>
      <w:bookmarkStart w:id="220" w:name="_Hlk183701076"/>
      <w:r w:rsidRPr="007039F8">
        <w:rPr>
          <w:rFonts w:ascii="Times New Roman" w:eastAsia="Times New Roman" w:hAnsi="Times New Roman" w:cs="Times New Roman"/>
          <w:sz w:val="24"/>
          <w:szCs w:val="24"/>
          <w:lang w:eastAsia="et-EE"/>
        </w:rPr>
        <w:t xml:space="preserve">(1) </w:t>
      </w:r>
      <w:r w:rsidR="00F75597">
        <w:rPr>
          <w:rFonts w:ascii="Times New Roman" w:eastAsia="Times New Roman" w:hAnsi="Times New Roman" w:cs="Times New Roman"/>
          <w:sz w:val="24"/>
          <w:szCs w:val="24"/>
          <w:lang w:eastAsia="et-EE"/>
        </w:rPr>
        <w:t>Päästeamet</w:t>
      </w:r>
      <w:r w:rsidR="00F75597" w:rsidRPr="007039F8">
        <w:rPr>
          <w:rFonts w:ascii="Times New Roman" w:eastAsia="Times New Roman" w:hAnsi="Times New Roman" w:cs="Times New Roman"/>
          <w:sz w:val="24"/>
          <w:szCs w:val="24"/>
          <w:lang w:eastAsia="et-EE"/>
        </w:rPr>
        <w:t xml:space="preserve"> </w:t>
      </w:r>
      <w:r w:rsidR="00F75597">
        <w:rPr>
          <w:rFonts w:ascii="Times New Roman" w:eastAsia="Times New Roman" w:hAnsi="Times New Roman" w:cs="Times New Roman"/>
          <w:sz w:val="24"/>
          <w:szCs w:val="24"/>
          <w:lang w:eastAsia="et-EE"/>
        </w:rPr>
        <w:t>tagab k</w:t>
      </w:r>
      <w:r w:rsidRPr="007039F8">
        <w:rPr>
          <w:rFonts w:ascii="Times New Roman" w:eastAsia="Times New Roman" w:hAnsi="Times New Roman" w:cs="Times New Roman"/>
          <w:sz w:val="24"/>
          <w:szCs w:val="24"/>
          <w:lang w:eastAsia="et-EE"/>
        </w:rPr>
        <w:t xml:space="preserve">iireloomulises piiriüleses koostöös </w:t>
      </w:r>
      <w:r w:rsidRPr="00B8578A">
        <w:rPr>
          <w:rFonts w:ascii="Times New Roman" w:eastAsia="Times New Roman" w:hAnsi="Times New Roman" w:cs="Times New Roman"/>
          <w:sz w:val="24"/>
          <w:szCs w:val="24"/>
          <w:lang w:eastAsia="et-EE"/>
        </w:rPr>
        <w:t>päästeteenistujale ja vabatahtlikule päästjale</w:t>
      </w:r>
      <w:r w:rsidRPr="007039F8">
        <w:rPr>
          <w:rFonts w:ascii="Times New Roman" w:eastAsia="Times New Roman" w:hAnsi="Times New Roman" w:cs="Times New Roman"/>
          <w:sz w:val="24"/>
          <w:szCs w:val="24"/>
          <w:lang w:eastAsia="et-EE"/>
        </w:rPr>
        <w:t xml:space="preserve"> päästeteenistuse seaduse §-s 16 sätestatud terviseuuringud </w:t>
      </w:r>
      <w:r w:rsidR="003A0885">
        <w:rPr>
          <w:rFonts w:ascii="Times New Roman" w:eastAsia="Times New Roman" w:hAnsi="Times New Roman" w:cs="Times New Roman"/>
          <w:sz w:val="24"/>
          <w:szCs w:val="24"/>
          <w:lang w:eastAsia="et-EE"/>
        </w:rPr>
        <w:t>ning</w:t>
      </w:r>
      <w:r w:rsidRPr="007039F8">
        <w:rPr>
          <w:rFonts w:ascii="Times New Roman" w:eastAsia="Times New Roman" w:hAnsi="Times New Roman" w:cs="Times New Roman"/>
          <w:sz w:val="24"/>
          <w:szCs w:val="24"/>
          <w:lang w:eastAsia="et-EE"/>
        </w:rPr>
        <w:t xml:space="preserve"> vaktsineerimi</w:t>
      </w:r>
      <w:r w:rsidR="00F75597">
        <w:rPr>
          <w:rFonts w:ascii="Times New Roman" w:eastAsia="Times New Roman" w:hAnsi="Times New Roman" w:cs="Times New Roman"/>
          <w:sz w:val="24"/>
          <w:szCs w:val="24"/>
          <w:lang w:eastAsia="et-EE"/>
        </w:rPr>
        <w:t>s</w:t>
      </w:r>
      <w:r w:rsidRPr="007039F8">
        <w:rPr>
          <w:rFonts w:ascii="Times New Roman" w:eastAsia="Times New Roman" w:hAnsi="Times New Roman" w:cs="Times New Roman"/>
          <w:sz w:val="24"/>
          <w:szCs w:val="24"/>
          <w:lang w:eastAsia="et-EE"/>
        </w:rPr>
        <w:t>e.</w:t>
      </w:r>
    </w:p>
    <w:bookmarkEnd w:id="220"/>
    <w:p w14:paraId="18DEF590" w14:textId="77777777" w:rsidR="00281A0B" w:rsidRPr="007039F8" w:rsidRDefault="00281A0B" w:rsidP="000A385F">
      <w:pPr>
        <w:pStyle w:val="Vahedeta"/>
        <w:jc w:val="both"/>
        <w:rPr>
          <w:rFonts w:ascii="Times New Roman" w:eastAsia="Times New Roman" w:hAnsi="Times New Roman" w:cs="Times New Roman"/>
          <w:sz w:val="24"/>
          <w:szCs w:val="24"/>
          <w:lang w:eastAsia="et-EE"/>
        </w:rPr>
      </w:pPr>
    </w:p>
    <w:p w14:paraId="100A1F7B" w14:textId="15C3B8D3"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w:t>
      </w:r>
      <w:r w:rsidR="00AE54EB" w:rsidRPr="007039F8">
        <w:rPr>
          <w:rFonts w:ascii="Times New Roman" w:eastAsia="Times New Roman" w:hAnsi="Times New Roman" w:cs="Times New Roman"/>
          <w:sz w:val="24"/>
          <w:szCs w:val="24"/>
          <w:lang w:eastAsia="et-EE"/>
        </w:rPr>
        <w:t>2</w:t>
      </w:r>
      <w:r w:rsidRPr="007039F8">
        <w:rPr>
          <w:rFonts w:ascii="Times New Roman" w:eastAsia="Times New Roman" w:hAnsi="Times New Roman" w:cs="Times New Roman"/>
          <w:sz w:val="24"/>
          <w:szCs w:val="24"/>
          <w:lang w:eastAsia="et-EE"/>
        </w:rPr>
        <w:t xml:space="preserve">) </w:t>
      </w:r>
      <w:r w:rsidRPr="007039F8">
        <w:rPr>
          <w:rFonts w:ascii="Times New Roman" w:hAnsi="Times New Roman" w:cs="Times New Roman"/>
          <w:sz w:val="24"/>
          <w:szCs w:val="24"/>
          <w:lang w:eastAsia="et-EE"/>
        </w:rPr>
        <w:t>Päästeamet</w:t>
      </w:r>
      <w:r w:rsidR="00676D3A" w:rsidRPr="007039F8">
        <w:rPr>
          <w:rFonts w:ascii="Times New Roman" w:eastAsia="Times New Roman" w:hAnsi="Times New Roman" w:cs="Times New Roman"/>
          <w:sz w:val="24"/>
          <w:szCs w:val="24"/>
          <w:lang w:eastAsia="et-EE"/>
        </w:rPr>
        <w:t xml:space="preserve"> </w:t>
      </w:r>
      <w:r w:rsidR="002A0502" w:rsidRPr="007039F8">
        <w:rPr>
          <w:rFonts w:ascii="Times New Roman" w:hAnsi="Times New Roman" w:cs="Times New Roman"/>
          <w:sz w:val="24"/>
          <w:szCs w:val="24"/>
          <w:lang w:eastAsia="et-EE"/>
        </w:rPr>
        <w:t xml:space="preserve">korraldab </w:t>
      </w:r>
      <w:r w:rsidR="00676D3A" w:rsidRPr="00B8578A">
        <w:rPr>
          <w:rFonts w:ascii="Times New Roman" w:eastAsia="Times New Roman" w:hAnsi="Times New Roman" w:cs="Times New Roman"/>
          <w:sz w:val="24"/>
          <w:szCs w:val="24"/>
          <w:lang w:eastAsia="et-EE"/>
        </w:rPr>
        <w:t>päästemeeskonna reservi liikme</w:t>
      </w:r>
      <w:r w:rsidRPr="007039F8">
        <w:rPr>
          <w:rFonts w:ascii="Times New Roman" w:eastAsia="Times New Roman" w:hAnsi="Times New Roman" w:cs="Times New Roman"/>
          <w:sz w:val="24"/>
          <w:szCs w:val="24"/>
          <w:lang w:eastAsia="et-EE"/>
        </w:rPr>
        <w:t>:</w:t>
      </w:r>
    </w:p>
    <w:p w14:paraId="6F66611C" w14:textId="6E0FB500"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1) terviseseisundi perioodilis</w:t>
      </w:r>
      <w:r w:rsidR="00676D3A" w:rsidRPr="007039F8">
        <w:rPr>
          <w:rFonts w:ascii="Times New Roman" w:eastAsia="Times New Roman" w:hAnsi="Times New Roman" w:cs="Times New Roman"/>
          <w:sz w:val="24"/>
          <w:szCs w:val="24"/>
          <w:lang w:eastAsia="et-EE"/>
        </w:rPr>
        <w:t>t</w:t>
      </w:r>
      <w:r w:rsidRPr="007039F8">
        <w:rPr>
          <w:rFonts w:ascii="Times New Roman" w:eastAsia="Times New Roman" w:hAnsi="Times New Roman" w:cs="Times New Roman"/>
          <w:sz w:val="24"/>
          <w:szCs w:val="24"/>
          <w:lang w:eastAsia="et-EE"/>
        </w:rPr>
        <w:t xml:space="preserve"> kontrolli;</w:t>
      </w:r>
    </w:p>
    <w:p w14:paraId="45A86E8D" w14:textId="13BE3F3C"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2) vaktsineerimist.</w:t>
      </w:r>
    </w:p>
    <w:p w14:paraId="69A5E8F8" w14:textId="77777777" w:rsidR="000A385F" w:rsidRPr="007039F8" w:rsidRDefault="000A385F" w:rsidP="000A385F">
      <w:pPr>
        <w:pStyle w:val="Vahedeta"/>
        <w:jc w:val="both"/>
        <w:rPr>
          <w:rFonts w:ascii="Times New Roman" w:eastAsia="Times New Roman" w:hAnsi="Times New Roman" w:cs="Times New Roman"/>
          <w:sz w:val="24"/>
          <w:szCs w:val="24"/>
          <w:lang w:eastAsia="et-EE"/>
        </w:rPr>
      </w:pPr>
    </w:p>
    <w:p w14:paraId="1CE75274" w14:textId="77BC2AF8"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w:t>
      </w:r>
      <w:r w:rsidR="00AE54EB" w:rsidRPr="007039F8">
        <w:rPr>
          <w:rFonts w:ascii="Times New Roman" w:eastAsia="Times New Roman" w:hAnsi="Times New Roman" w:cs="Times New Roman"/>
          <w:sz w:val="24"/>
          <w:szCs w:val="24"/>
          <w:lang w:eastAsia="et-EE"/>
        </w:rPr>
        <w:t>3</w:t>
      </w:r>
      <w:r w:rsidRPr="007039F8">
        <w:rPr>
          <w:rFonts w:ascii="Times New Roman" w:eastAsia="Times New Roman" w:hAnsi="Times New Roman" w:cs="Times New Roman"/>
          <w:sz w:val="24"/>
          <w:szCs w:val="24"/>
          <w:lang w:eastAsia="et-EE"/>
        </w:rPr>
        <w:t xml:space="preserve">) </w:t>
      </w:r>
      <w:r w:rsidR="00D44D43">
        <w:rPr>
          <w:rFonts w:ascii="Times New Roman" w:eastAsia="Times New Roman" w:hAnsi="Times New Roman" w:cs="Times New Roman"/>
          <w:sz w:val="24"/>
          <w:szCs w:val="24"/>
          <w:lang w:eastAsia="et-EE"/>
        </w:rPr>
        <w:t xml:space="preserve">Päästemeeskonna reservi liikme terviseseisundi perioodilise </w:t>
      </w:r>
      <w:r w:rsidRPr="007039F8">
        <w:rPr>
          <w:rFonts w:ascii="Times New Roman" w:eastAsia="Times New Roman" w:hAnsi="Times New Roman" w:cs="Times New Roman"/>
          <w:sz w:val="24"/>
          <w:szCs w:val="24"/>
          <w:lang w:eastAsia="et-EE"/>
        </w:rPr>
        <w:t>kontrolli ulatuse kehtestab Päästeamet.</w:t>
      </w:r>
    </w:p>
    <w:p w14:paraId="7152F63E" w14:textId="77777777" w:rsidR="000A385F" w:rsidRPr="00A61890" w:rsidRDefault="000A385F" w:rsidP="000A385F">
      <w:pPr>
        <w:pStyle w:val="Vahedeta"/>
        <w:jc w:val="both"/>
        <w:rPr>
          <w:rFonts w:ascii="Times New Roman" w:eastAsia="Times New Roman" w:hAnsi="Times New Roman" w:cs="Times New Roman"/>
          <w:sz w:val="24"/>
          <w:szCs w:val="24"/>
          <w:highlight w:val="yellow"/>
          <w:lang w:eastAsia="et-EE"/>
        </w:rPr>
      </w:pPr>
    </w:p>
    <w:p w14:paraId="16BD9B04" w14:textId="77C48021"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w:t>
      </w:r>
      <w:r w:rsidR="00AE54EB" w:rsidRPr="007039F8">
        <w:rPr>
          <w:rFonts w:ascii="Times New Roman" w:eastAsia="Times New Roman" w:hAnsi="Times New Roman" w:cs="Times New Roman"/>
          <w:sz w:val="24"/>
          <w:szCs w:val="24"/>
          <w:lang w:eastAsia="et-EE"/>
        </w:rPr>
        <w:t>4</w:t>
      </w:r>
      <w:r w:rsidRPr="007039F8">
        <w:rPr>
          <w:rFonts w:ascii="Times New Roman" w:eastAsia="Times New Roman" w:hAnsi="Times New Roman" w:cs="Times New Roman"/>
          <w:sz w:val="24"/>
          <w:szCs w:val="24"/>
          <w:lang w:eastAsia="et-EE"/>
        </w:rPr>
        <w:t>) Pääste</w:t>
      </w:r>
      <w:r w:rsidR="00CB47B2" w:rsidRPr="007039F8">
        <w:rPr>
          <w:rFonts w:ascii="Times New Roman" w:eastAsia="Times New Roman" w:hAnsi="Times New Roman" w:cs="Times New Roman"/>
          <w:sz w:val="24"/>
          <w:szCs w:val="24"/>
          <w:lang w:eastAsia="et-EE"/>
        </w:rPr>
        <w:t xml:space="preserve">amet </w:t>
      </w:r>
      <w:r w:rsidR="002A0502">
        <w:rPr>
          <w:rFonts w:ascii="Times New Roman" w:eastAsia="Times New Roman" w:hAnsi="Times New Roman" w:cs="Times New Roman"/>
          <w:sz w:val="24"/>
          <w:szCs w:val="24"/>
          <w:lang w:eastAsia="et-EE"/>
        </w:rPr>
        <w:t>korraldab</w:t>
      </w:r>
      <w:r w:rsidR="002A0502" w:rsidRPr="007039F8">
        <w:rPr>
          <w:rFonts w:ascii="Times New Roman" w:eastAsia="Times New Roman" w:hAnsi="Times New Roman" w:cs="Times New Roman"/>
          <w:sz w:val="24"/>
          <w:szCs w:val="24"/>
          <w:lang w:eastAsia="et-EE"/>
        </w:rPr>
        <w:t xml:space="preserve"> </w:t>
      </w:r>
      <w:r w:rsidR="00CB47B2" w:rsidRPr="007039F8">
        <w:rPr>
          <w:rFonts w:ascii="Times New Roman" w:eastAsia="Times New Roman" w:hAnsi="Times New Roman" w:cs="Times New Roman"/>
          <w:sz w:val="24"/>
          <w:szCs w:val="24"/>
          <w:lang w:eastAsia="et-EE"/>
        </w:rPr>
        <w:t xml:space="preserve">päästemeeskonna liikme vaktsineerimise </w:t>
      </w:r>
      <w:r w:rsidRPr="007039F8">
        <w:rPr>
          <w:rFonts w:ascii="Times New Roman" w:eastAsia="Times New Roman" w:hAnsi="Times New Roman" w:cs="Times New Roman"/>
          <w:sz w:val="24"/>
          <w:szCs w:val="24"/>
          <w:lang w:eastAsia="et-EE"/>
        </w:rPr>
        <w:t>Maailma Terviseorganisatsiooni ja Terviseameti soovituste või kiireloomulise missiooni asukohariigi nõuete kohaselt:</w:t>
      </w:r>
    </w:p>
    <w:p w14:paraId="02F0B0EA" w14:textId="77777777" w:rsidR="000A385F" w:rsidRPr="007039F8"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1) enne missioonile lähetamist;</w:t>
      </w:r>
    </w:p>
    <w:p w14:paraId="66BFA6EB" w14:textId="77777777" w:rsidR="000A385F" w:rsidRDefault="000A385F" w:rsidP="000A385F">
      <w:pPr>
        <w:pStyle w:val="Vahedeta"/>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2) vajaduse korral missiooni ajal.</w:t>
      </w:r>
    </w:p>
    <w:p w14:paraId="4EC916F5" w14:textId="77777777" w:rsidR="00D60871" w:rsidRDefault="00D60871" w:rsidP="00C83ADB">
      <w:pPr>
        <w:pStyle w:val="Vahedeta"/>
        <w:jc w:val="both"/>
        <w:rPr>
          <w:rFonts w:ascii="Times New Roman" w:eastAsia="Times New Roman" w:hAnsi="Times New Roman" w:cs="Times New Roman"/>
          <w:sz w:val="24"/>
          <w:szCs w:val="24"/>
          <w:lang w:eastAsia="et-EE"/>
        </w:rPr>
      </w:pPr>
    </w:p>
    <w:p w14:paraId="27540707" w14:textId="4B16DDA8" w:rsidR="000A385F" w:rsidRPr="00620F75" w:rsidRDefault="000A385F" w:rsidP="000A385F">
      <w:pPr>
        <w:pStyle w:val="Vahedeta"/>
        <w:keepNext/>
        <w:jc w:val="both"/>
        <w:rPr>
          <w:rFonts w:ascii="Times New Roman" w:eastAsia="Times New Roman" w:hAnsi="Times New Roman" w:cs="Times New Roman"/>
          <w:b/>
          <w:bCs/>
          <w:sz w:val="24"/>
          <w:szCs w:val="24"/>
          <w:bdr w:val="none" w:sz="0" w:space="0" w:color="auto" w:frame="1"/>
          <w:lang w:eastAsia="et-EE"/>
        </w:rPr>
      </w:pPr>
      <w:r w:rsidRPr="0041644B">
        <w:rPr>
          <w:rFonts w:ascii="Times New Roman" w:eastAsia="Times New Roman" w:hAnsi="Times New Roman" w:cs="Times New Roman"/>
          <w:b/>
          <w:bCs/>
          <w:sz w:val="24"/>
          <w:szCs w:val="24"/>
          <w:bdr w:val="none" w:sz="0" w:space="0" w:color="auto" w:frame="1"/>
          <w:lang w:eastAsia="et-EE"/>
        </w:rPr>
        <w:t>§ 31</w:t>
      </w:r>
      <w:r w:rsidR="00B5078C" w:rsidRPr="00F41BC1">
        <w:rPr>
          <w:rFonts w:ascii="Times New Roman" w:eastAsia="Times New Roman" w:hAnsi="Times New Roman" w:cs="Times New Roman"/>
          <w:b/>
          <w:bCs/>
          <w:sz w:val="24"/>
          <w:szCs w:val="24"/>
          <w:bdr w:val="none" w:sz="0" w:space="0" w:color="auto" w:frame="1"/>
          <w:vertAlign w:val="superscript"/>
          <w:lang w:eastAsia="et-EE"/>
        </w:rPr>
        <w:t>14</w:t>
      </w:r>
      <w:r w:rsidRPr="0041644B">
        <w:rPr>
          <w:rFonts w:ascii="Times New Roman" w:eastAsia="Times New Roman" w:hAnsi="Times New Roman" w:cs="Times New Roman"/>
          <w:b/>
          <w:bCs/>
          <w:sz w:val="24"/>
          <w:szCs w:val="24"/>
          <w:bdr w:val="none" w:sz="0" w:space="0" w:color="auto" w:frame="1"/>
          <w:lang w:eastAsia="et-EE"/>
        </w:rPr>
        <w:t xml:space="preserve">. </w:t>
      </w:r>
      <w:r w:rsidRPr="00965810">
        <w:rPr>
          <w:rFonts w:ascii="Times New Roman" w:eastAsia="Times New Roman" w:hAnsi="Times New Roman" w:cs="Times New Roman"/>
          <w:b/>
          <w:bCs/>
          <w:sz w:val="24"/>
          <w:szCs w:val="24"/>
          <w:bdr w:val="none" w:sz="0" w:space="0" w:color="auto" w:frame="1"/>
          <w:lang w:eastAsia="et-EE"/>
        </w:rPr>
        <w:t>Päästealane</w:t>
      </w:r>
      <w:r>
        <w:rPr>
          <w:rFonts w:ascii="Times New Roman" w:eastAsia="Times New Roman" w:hAnsi="Times New Roman" w:cs="Times New Roman"/>
          <w:b/>
          <w:bCs/>
          <w:sz w:val="24"/>
          <w:szCs w:val="24"/>
          <w:bdr w:val="none" w:sz="0" w:space="0" w:color="auto" w:frame="1"/>
          <w:lang w:eastAsia="et-EE"/>
        </w:rPr>
        <w:t xml:space="preserve"> h</w:t>
      </w:r>
      <w:r w:rsidRPr="00620F75">
        <w:rPr>
          <w:rFonts w:ascii="Times New Roman" w:eastAsia="Times New Roman" w:hAnsi="Times New Roman" w:cs="Times New Roman"/>
          <w:b/>
          <w:bCs/>
          <w:sz w:val="24"/>
          <w:szCs w:val="24"/>
          <w:bdr w:val="none" w:sz="0" w:space="0" w:color="auto" w:frame="1"/>
          <w:lang w:eastAsia="et-EE"/>
        </w:rPr>
        <w:t>umanitaarabi</w:t>
      </w:r>
    </w:p>
    <w:p w14:paraId="5D9E659E" w14:textId="77777777" w:rsidR="000A385F" w:rsidRPr="00620F75" w:rsidRDefault="000A385F" w:rsidP="000A385F">
      <w:pPr>
        <w:pStyle w:val="Vahedeta"/>
        <w:keepNext/>
        <w:jc w:val="both"/>
        <w:rPr>
          <w:rFonts w:ascii="Times New Roman" w:eastAsia="Times New Roman" w:hAnsi="Times New Roman" w:cs="Times New Roman"/>
          <w:sz w:val="24"/>
          <w:szCs w:val="24"/>
          <w:bdr w:val="none" w:sz="0" w:space="0" w:color="auto" w:frame="1"/>
          <w:lang w:eastAsia="et-EE"/>
        </w:rPr>
      </w:pPr>
    </w:p>
    <w:p w14:paraId="20AD4294" w14:textId="2E0D75B3" w:rsidR="000A385F" w:rsidRDefault="000A385F" w:rsidP="000A385F">
      <w:pPr>
        <w:pStyle w:val="Vahedeta"/>
        <w:jc w:val="both"/>
        <w:rPr>
          <w:rFonts w:ascii="Times New Roman" w:eastAsia="Times New Roman" w:hAnsi="Times New Roman" w:cs="Times New Roman"/>
          <w:sz w:val="24"/>
          <w:szCs w:val="24"/>
          <w:lang w:eastAsia="et-EE"/>
        </w:rPr>
      </w:pPr>
      <w:r w:rsidRPr="00620F75">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620F75">
        <w:rPr>
          <w:rFonts w:ascii="Times New Roman" w:eastAsia="Times New Roman" w:hAnsi="Times New Roman" w:cs="Times New Roman"/>
          <w:sz w:val="24"/>
          <w:szCs w:val="24"/>
          <w:lang w:eastAsia="et-EE"/>
        </w:rPr>
        <w:t xml:space="preserve">) Päästeamet võib </w:t>
      </w:r>
      <w:r>
        <w:rPr>
          <w:rFonts w:ascii="Times New Roman" w:eastAsia="Times New Roman" w:hAnsi="Times New Roman" w:cs="Times New Roman"/>
          <w:sz w:val="24"/>
          <w:szCs w:val="24"/>
          <w:lang w:eastAsia="et-EE"/>
        </w:rPr>
        <w:t>anda</w:t>
      </w:r>
      <w:r w:rsidRPr="00620F75">
        <w:rPr>
          <w:rFonts w:ascii="Times New Roman" w:eastAsia="Times New Roman" w:hAnsi="Times New Roman" w:cs="Times New Roman"/>
          <w:sz w:val="24"/>
          <w:szCs w:val="24"/>
          <w:lang w:eastAsia="et-EE"/>
        </w:rPr>
        <w:t xml:space="preserve"> </w:t>
      </w:r>
      <w:commentRangeStart w:id="221"/>
      <w:r w:rsidRPr="00620F75">
        <w:rPr>
          <w:rFonts w:ascii="Times New Roman" w:eastAsia="Times New Roman" w:hAnsi="Times New Roman" w:cs="Times New Roman"/>
          <w:sz w:val="24"/>
          <w:szCs w:val="24"/>
          <w:lang w:eastAsia="et-EE"/>
        </w:rPr>
        <w:t>abi</w:t>
      </w:r>
      <w:ins w:id="222" w:author="Mari Koik - JUSTDIGI" w:date="2025-11-12T13:35:00Z" w16du:dateUtc="2025-11-12T11:35:00Z">
        <w:r w:rsidR="003E36AC">
          <w:rPr>
            <w:rFonts w:ascii="Times New Roman" w:eastAsia="Times New Roman" w:hAnsi="Times New Roman" w:cs="Times New Roman"/>
            <w:sz w:val="24"/>
            <w:szCs w:val="24"/>
            <w:lang w:eastAsia="et-EE"/>
          </w:rPr>
          <w:t xml:space="preserve"> </w:t>
        </w:r>
      </w:ins>
      <w:r w:rsidRPr="00620F75">
        <w:rPr>
          <w:rFonts w:ascii="Times New Roman" w:eastAsia="Times New Roman" w:hAnsi="Times New Roman" w:cs="Times New Roman"/>
          <w:sz w:val="24"/>
          <w:szCs w:val="24"/>
          <w:lang w:eastAsia="et-EE"/>
        </w:rPr>
        <w:t xml:space="preserve">vajavale </w:t>
      </w:r>
      <w:commentRangeEnd w:id="221"/>
      <w:r w:rsidR="00965810">
        <w:rPr>
          <w:rStyle w:val="Kommentaariviide"/>
        </w:rPr>
        <w:commentReference w:id="221"/>
      </w:r>
      <w:r w:rsidRPr="00620F75">
        <w:rPr>
          <w:rFonts w:ascii="Times New Roman" w:eastAsia="Times New Roman" w:hAnsi="Times New Roman" w:cs="Times New Roman"/>
          <w:sz w:val="24"/>
          <w:szCs w:val="24"/>
          <w:lang w:eastAsia="et-EE"/>
        </w:rPr>
        <w:t>riigile</w:t>
      </w:r>
      <w:r>
        <w:rPr>
          <w:rFonts w:ascii="Times New Roman" w:eastAsia="Times New Roman" w:hAnsi="Times New Roman" w:cs="Times New Roman"/>
          <w:sz w:val="24"/>
          <w:szCs w:val="24"/>
          <w:lang w:eastAsia="et-EE"/>
        </w:rPr>
        <w:t xml:space="preserve"> </w:t>
      </w:r>
      <w:r w:rsidRPr="008C2702">
        <w:rPr>
          <w:rFonts w:ascii="Times New Roman" w:eastAsia="Times New Roman" w:hAnsi="Times New Roman" w:cs="Times New Roman"/>
          <w:sz w:val="24"/>
          <w:szCs w:val="24"/>
          <w:lang w:eastAsia="et-EE"/>
        </w:rPr>
        <w:t>või organisatsioonile</w:t>
      </w:r>
      <w:r w:rsidRPr="00620F75">
        <w:rPr>
          <w:rFonts w:ascii="Times New Roman" w:eastAsia="Times New Roman" w:hAnsi="Times New Roman" w:cs="Times New Roman"/>
          <w:sz w:val="24"/>
          <w:szCs w:val="24"/>
          <w:lang w:eastAsia="et-EE"/>
        </w:rPr>
        <w:t xml:space="preserve"> päästealast humanitaarabi.</w:t>
      </w:r>
    </w:p>
    <w:p w14:paraId="31DFFBFC"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78D2D2AD" w14:textId="77777777" w:rsidR="000A385F" w:rsidRDefault="000A385F" w:rsidP="000A385F">
      <w:pPr>
        <w:pStyle w:val="Vahedeta"/>
        <w:keepNex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620F75">
        <w:rPr>
          <w:rFonts w:ascii="Times New Roman" w:eastAsia="Times New Roman" w:hAnsi="Times New Roman" w:cs="Times New Roman"/>
          <w:sz w:val="24"/>
          <w:szCs w:val="24"/>
          <w:lang w:eastAsia="et-EE"/>
        </w:rPr>
        <w:t>Päästeala</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 xml:space="preserve">e humanitaarabi </w:t>
      </w:r>
      <w:r>
        <w:rPr>
          <w:rFonts w:ascii="Times New Roman" w:eastAsia="Times New Roman" w:hAnsi="Times New Roman" w:cs="Times New Roman"/>
          <w:sz w:val="24"/>
          <w:szCs w:val="24"/>
          <w:lang w:eastAsia="et-EE"/>
        </w:rPr>
        <w:t>käesoleva seaduse tähenduses on:</w:t>
      </w:r>
    </w:p>
    <w:p w14:paraId="4AE938C6" w14:textId="7C604786"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620F75">
        <w:rPr>
          <w:rFonts w:ascii="Times New Roman" w:eastAsia="Times New Roman" w:hAnsi="Times New Roman" w:cs="Times New Roman"/>
          <w:sz w:val="24"/>
          <w:szCs w:val="24"/>
          <w:lang w:eastAsia="et-EE"/>
        </w:rPr>
        <w:t xml:space="preserve"> rahali</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xml:space="preserve"> või muu </w:t>
      </w:r>
      <w:r w:rsidRPr="00620F75">
        <w:rPr>
          <w:rFonts w:ascii="Times New Roman" w:eastAsia="Times New Roman" w:hAnsi="Times New Roman" w:cs="Times New Roman"/>
          <w:sz w:val="24"/>
          <w:szCs w:val="24"/>
          <w:lang w:eastAsia="et-EE"/>
        </w:rPr>
        <w:t>materiaal</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xml:space="preserve"> toetus</w:t>
      </w:r>
      <w:r w:rsidR="00AB4AA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oskusteave</w:t>
      </w:r>
      <w:r w:rsidR="00AB4AAF">
        <w:rPr>
          <w:rFonts w:ascii="Times New Roman" w:eastAsia="Times New Roman" w:hAnsi="Times New Roman" w:cs="Times New Roman"/>
          <w:sz w:val="24"/>
          <w:szCs w:val="24"/>
          <w:lang w:eastAsia="et-EE"/>
        </w:rPr>
        <w:t xml:space="preserve"> või päästealane tegevus</w:t>
      </w:r>
      <w:r>
        <w:rPr>
          <w:rFonts w:ascii="Times New Roman" w:eastAsia="Times New Roman" w:hAnsi="Times New Roman" w:cs="Times New Roman"/>
          <w:sz w:val="24"/>
          <w:szCs w:val="24"/>
          <w:lang w:eastAsia="et-EE"/>
        </w:rPr>
        <w:t xml:space="preserve">, mida </w:t>
      </w:r>
      <w:r w:rsidR="00AB4AAF">
        <w:rPr>
          <w:rFonts w:ascii="Times New Roman" w:eastAsia="Times New Roman" w:hAnsi="Times New Roman" w:cs="Times New Roman"/>
          <w:sz w:val="24"/>
          <w:szCs w:val="24"/>
          <w:lang w:eastAsia="et-EE"/>
        </w:rPr>
        <w:t>vajatakse</w:t>
      </w:r>
      <w:r w:rsidR="00AB4AAF" w:rsidRPr="00620F75">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katastroofipiirkon</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s</w:t>
      </w:r>
      <w:r w:rsidRPr="00620F7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et päästa</w:t>
      </w:r>
      <w:r w:rsidRPr="00620F75">
        <w:rPr>
          <w:rFonts w:ascii="Times New Roman" w:eastAsia="Times New Roman" w:hAnsi="Times New Roman" w:cs="Times New Roman"/>
          <w:sz w:val="24"/>
          <w:szCs w:val="24"/>
          <w:lang w:eastAsia="et-EE"/>
        </w:rPr>
        <w:t xml:space="preserve"> loodus- või inimtegevusest põhjustatud katastroofi ajal või </w:t>
      </w:r>
      <w:r>
        <w:rPr>
          <w:rFonts w:ascii="Times New Roman" w:eastAsia="Times New Roman" w:hAnsi="Times New Roman" w:cs="Times New Roman"/>
          <w:sz w:val="24"/>
          <w:szCs w:val="24"/>
          <w:lang w:eastAsia="et-EE"/>
        </w:rPr>
        <w:t>selle</w:t>
      </w:r>
      <w:r w:rsidRPr="00620F75">
        <w:rPr>
          <w:rFonts w:ascii="Times New Roman" w:eastAsia="Times New Roman" w:hAnsi="Times New Roman" w:cs="Times New Roman"/>
          <w:sz w:val="24"/>
          <w:szCs w:val="24"/>
          <w:lang w:eastAsia="et-EE"/>
        </w:rPr>
        <w:t xml:space="preserve"> järel inimelusid ja tagada inimväärseks eluks hädavajalik</w:t>
      </w:r>
      <w:r>
        <w:rPr>
          <w:rFonts w:ascii="Times New Roman" w:eastAsia="Times New Roman" w:hAnsi="Times New Roman" w:cs="Times New Roman"/>
          <w:sz w:val="24"/>
          <w:szCs w:val="24"/>
          <w:lang w:eastAsia="et-EE"/>
        </w:rPr>
        <w:t>;</w:t>
      </w:r>
    </w:p>
    <w:p w14:paraId="7033DC91"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toetus</w:t>
      </w:r>
      <w:r w:rsidRPr="001B2460">
        <w:rPr>
          <w:rFonts w:ascii="Times New Roman" w:eastAsia="Times New Roman" w:hAnsi="Times New Roman" w:cs="Times New Roman"/>
          <w:sz w:val="24"/>
          <w:szCs w:val="24"/>
          <w:lang w:eastAsia="et-EE"/>
        </w:rPr>
        <w:t>, mi</w:t>
      </w:r>
      <w:r>
        <w:rPr>
          <w:rFonts w:ascii="Times New Roman" w:eastAsia="Times New Roman" w:hAnsi="Times New Roman" w:cs="Times New Roman"/>
          <w:sz w:val="24"/>
          <w:szCs w:val="24"/>
          <w:lang w:eastAsia="et-EE"/>
        </w:rPr>
        <w:t>da kasutatakse, et ennetada</w:t>
      </w:r>
      <w:r w:rsidRPr="001B2460">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 xml:space="preserve">loodus- või inimtegevusest põhjustatud katastroofi </w:t>
      </w:r>
      <w:r>
        <w:rPr>
          <w:rFonts w:ascii="Times New Roman" w:eastAsia="Times New Roman" w:hAnsi="Times New Roman" w:cs="Times New Roman"/>
          <w:sz w:val="24"/>
          <w:szCs w:val="24"/>
          <w:lang w:eastAsia="et-EE"/>
        </w:rPr>
        <w:t>või parandada</w:t>
      </w:r>
      <w:r w:rsidRPr="001B2460">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sellele</w:t>
      </w:r>
      <w:r w:rsidRPr="001B2460">
        <w:rPr>
          <w:rFonts w:ascii="Times New Roman" w:eastAsia="Times New Roman" w:hAnsi="Times New Roman" w:cs="Times New Roman"/>
          <w:sz w:val="24"/>
          <w:szCs w:val="24"/>
          <w:lang w:eastAsia="et-EE"/>
        </w:rPr>
        <w:t xml:space="preserve"> reageerimise valmi</w:t>
      </w:r>
      <w:r>
        <w:rPr>
          <w:rFonts w:ascii="Times New Roman" w:eastAsia="Times New Roman" w:hAnsi="Times New Roman" w:cs="Times New Roman"/>
          <w:sz w:val="24"/>
          <w:szCs w:val="24"/>
          <w:lang w:eastAsia="et-EE"/>
        </w:rPr>
        <w:t>dust</w:t>
      </w:r>
      <w:r w:rsidRPr="00620F75">
        <w:rPr>
          <w:rFonts w:ascii="Times New Roman" w:eastAsia="Times New Roman" w:hAnsi="Times New Roman" w:cs="Times New Roman"/>
          <w:sz w:val="24"/>
          <w:szCs w:val="24"/>
          <w:lang w:eastAsia="et-EE"/>
        </w:rPr>
        <w:t>.</w:t>
      </w:r>
    </w:p>
    <w:p w14:paraId="10A1A250"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23DC7F73" w14:textId="77777777" w:rsidR="000A385F" w:rsidRPr="00121CDD"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 Päästeamet kooskõlastab päästealase humanitaarabi andmise Välisministeeriumiga.“;</w:t>
      </w:r>
    </w:p>
    <w:p w14:paraId="5D1234F2" w14:textId="77777777" w:rsidR="000A385F" w:rsidRPr="0041644B" w:rsidRDefault="000A385F" w:rsidP="000A385F">
      <w:pPr>
        <w:pStyle w:val="Vahedeta"/>
        <w:jc w:val="both"/>
        <w:rPr>
          <w:rFonts w:ascii="Times New Roman" w:eastAsia="Times New Roman" w:hAnsi="Times New Roman" w:cs="Times New Roman"/>
          <w:b/>
          <w:sz w:val="24"/>
          <w:szCs w:val="24"/>
          <w:lang w:eastAsia="et-EE"/>
        </w:rPr>
      </w:pPr>
    </w:p>
    <w:p w14:paraId="6B05C07F" w14:textId="62239DDA" w:rsidR="001C4164" w:rsidRPr="00EE3CB4" w:rsidRDefault="001C4164" w:rsidP="000A385F">
      <w:pPr>
        <w:pStyle w:val="Vahedeta"/>
        <w:jc w:val="both"/>
        <w:rPr>
          <w:rFonts w:ascii="Times New Roman" w:eastAsia="Times New Roman" w:hAnsi="Times New Roman" w:cs="Times New Roman"/>
          <w:b/>
          <w:sz w:val="24"/>
          <w:szCs w:val="24"/>
          <w:lang w:eastAsia="et-EE"/>
        </w:rPr>
      </w:pPr>
      <w:r w:rsidRPr="00EE3CB4">
        <w:rPr>
          <w:rFonts w:ascii="Times New Roman" w:eastAsia="Times New Roman" w:hAnsi="Times New Roman" w:cs="Times New Roman"/>
          <w:b/>
          <w:sz w:val="24"/>
          <w:szCs w:val="24"/>
          <w:lang w:eastAsia="et-EE"/>
        </w:rPr>
        <w:t xml:space="preserve">17) </w:t>
      </w:r>
      <w:r w:rsidRPr="00EE3CB4">
        <w:rPr>
          <w:rFonts w:ascii="Times New Roman" w:eastAsia="Times New Roman" w:hAnsi="Times New Roman" w:cs="Times New Roman"/>
          <w:bCs/>
          <w:sz w:val="24"/>
          <w:szCs w:val="24"/>
          <w:lang w:eastAsia="et-EE"/>
        </w:rPr>
        <w:t>paragrahvi 32</w:t>
      </w:r>
      <w:r w:rsidRPr="00EE3CB4">
        <w:rPr>
          <w:rFonts w:ascii="Times New Roman" w:eastAsia="Times New Roman" w:hAnsi="Times New Roman" w:cs="Times New Roman"/>
          <w:bCs/>
          <w:sz w:val="24"/>
          <w:szCs w:val="24"/>
          <w:vertAlign w:val="superscript"/>
          <w:lang w:eastAsia="et-EE"/>
        </w:rPr>
        <w:t>1</w:t>
      </w:r>
      <w:r w:rsidRPr="00EE3CB4">
        <w:rPr>
          <w:rFonts w:ascii="Times New Roman" w:eastAsia="Times New Roman" w:hAnsi="Times New Roman" w:cs="Times New Roman"/>
          <w:bCs/>
          <w:sz w:val="24"/>
          <w:szCs w:val="24"/>
          <w:lang w:eastAsia="et-EE"/>
        </w:rPr>
        <w:t xml:space="preserve"> lõiget 1 täiendatakse pärast sõna „demineerimistööl“ sõnadega „või ennetustööl“;</w:t>
      </w:r>
    </w:p>
    <w:p w14:paraId="0B63E18D" w14:textId="77777777" w:rsidR="001C4164" w:rsidRPr="00EE3CB4" w:rsidRDefault="001C4164" w:rsidP="000A385F">
      <w:pPr>
        <w:pStyle w:val="Vahedeta"/>
        <w:jc w:val="both"/>
        <w:rPr>
          <w:rFonts w:ascii="Times New Roman" w:eastAsia="Times New Roman" w:hAnsi="Times New Roman" w:cs="Times New Roman"/>
          <w:b/>
          <w:sz w:val="24"/>
          <w:szCs w:val="24"/>
          <w:lang w:eastAsia="et-EE"/>
        </w:rPr>
      </w:pPr>
    </w:p>
    <w:p w14:paraId="1E85FD69" w14:textId="3C22BD26" w:rsidR="000A385F" w:rsidRPr="00EE3CB4" w:rsidRDefault="001C4164" w:rsidP="000A385F">
      <w:pPr>
        <w:pStyle w:val="Vahedeta"/>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sz w:val="24"/>
          <w:szCs w:val="24"/>
          <w:lang w:eastAsia="et-EE"/>
        </w:rPr>
        <w:t xml:space="preserve">18) </w:t>
      </w:r>
      <w:r w:rsidR="000A385F" w:rsidRPr="00EE3CB4">
        <w:rPr>
          <w:rFonts w:ascii="Times New Roman" w:eastAsia="Times New Roman" w:hAnsi="Times New Roman" w:cs="Times New Roman"/>
          <w:sz w:val="24"/>
          <w:szCs w:val="24"/>
          <w:lang w:eastAsia="et-EE"/>
        </w:rPr>
        <w:t>paragrahvi 36 lõikes 1 asendatakse sõnad „võtmist korraldab“ sõnadega „võtmise otsustab“;</w:t>
      </w:r>
    </w:p>
    <w:p w14:paraId="34A18182" w14:textId="77777777" w:rsidR="001C4164" w:rsidRPr="00EE3CB4" w:rsidRDefault="001C4164" w:rsidP="000A385F">
      <w:pPr>
        <w:pStyle w:val="Vahedeta"/>
        <w:jc w:val="both"/>
        <w:rPr>
          <w:rFonts w:ascii="Times New Roman" w:eastAsia="Times New Roman" w:hAnsi="Times New Roman" w:cs="Times New Roman"/>
          <w:sz w:val="24"/>
          <w:szCs w:val="24"/>
          <w:lang w:eastAsia="et-EE"/>
        </w:rPr>
      </w:pPr>
    </w:p>
    <w:p w14:paraId="70C98856" w14:textId="006EB9EF" w:rsidR="001C4164" w:rsidRPr="00EE3CB4" w:rsidRDefault="001C4164" w:rsidP="000A385F">
      <w:pPr>
        <w:pStyle w:val="Vahedeta"/>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19)</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 xml:space="preserve">1 </w:t>
      </w:r>
      <w:r w:rsidRPr="00EE3CB4">
        <w:rPr>
          <w:rFonts w:ascii="Times New Roman" w:eastAsia="Times New Roman" w:hAnsi="Times New Roman" w:cs="Times New Roman"/>
          <w:sz w:val="24"/>
          <w:szCs w:val="24"/>
          <w:lang w:eastAsia="et-EE"/>
        </w:rPr>
        <w:t>pealkirja täiendatakse pärast sõna „ja“ sõnadega „</w:t>
      </w:r>
      <w:bookmarkStart w:id="223" w:name="_Hlk214020231"/>
      <w:r w:rsidRPr="00EE3CB4">
        <w:rPr>
          <w:rFonts w:ascii="Times New Roman" w:eastAsia="Times New Roman" w:hAnsi="Times New Roman" w:cs="Times New Roman"/>
          <w:sz w:val="24"/>
          <w:szCs w:val="24"/>
          <w:lang w:eastAsia="et-EE"/>
        </w:rPr>
        <w:t>ennetustööl ning</w:t>
      </w:r>
      <w:bookmarkEnd w:id="223"/>
      <w:r w:rsidRPr="00EE3CB4">
        <w:rPr>
          <w:rFonts w:ascii="Times New Roman" w:eastAsia="Times New Roman" w:hAnsi="Times New Roman" w:cs="Times New Roman"/>
          <w:sz w:val="24"/>
          <w:szCs w:val="24"/>
          <w:lang w:eastAsia="et-EE"/>
        </w:rPr>
        <w:t>“;</w:t>
      </w:r>
    </w:p>
    <w:p w14:paraId="02B30D19" w14:textId="77777777" w:rsidR="001C4164" w:rsidRPr="00EE3CB4" w:rsidRDefault="001C4164" w:rsidP="000A385F">
      <w:pPr>
        <w:pStyle w:val="Vahedeta"/>
        <w:jc w:val="both"/>
        <w:rPr>
          <w:rFonts w:ascii="Times New Roman" w:eastAsia="Times New Roman" w:hAnsi="Times New Roman" w:cs="Times New Roman"/>
          <w:sz w:val="24"/>
          <w:szCs w:val="24"/>
          <w:lang w:eastAsia="et-EE"/>
        </w:rPr>
      </w:pPr>
    </w:p>
    <w:p w14:paraId="6EE3B3D5" w14:textId="4795876B" w:rsidR="001C4164" w:rsidRPr="00EE3CB4" w:rsidRDefault="001C4164" w:rsidP="000A385F">
      <w:pPr>
        <w:pStyle w:val="Vahedeta"/>
        <w:jc w:val="both"/>
        <w:rPr>
          <w:rFonts w:ascii="Times New Roman" w:eastAsia="Times New Roman" w:hAnsi="Times New Roman" w:cs="Times New Roman"/>
          <w:b/>
          <w:sz w:val="24"/>
          <w:szCs w:val="24"/>
          <w:lang w:eastAsia="et-EE"/>
        </w:rPr>
      </w:pPr>
      <w:r w:rsidRPr="00EE3CB4">
        <w:rPr>
          <w:rFonts w:ascii="Times New Roman" w:eastAsia="Times New Roman" w:hAnsi="Times New Roman" w:cs="Times New Roman"/>
          <w:b/>
          <w:bCs/>
          <w:sz w:val="24"/>
          <w:szCs w:val="24"/>
          <w:lang w:eastAsia="et-EE"/>
        </w:rPr>
        <w:t>20)</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1</w:t>
      </w:r>
      <w:r w:rsidRPr="00EE3CB4">
        <w:rPr>
          <w:rFonts w:ascii="Times New Roman" w:eastAsia="Times New Roman" w:hAnsi="Times New Roman" w:cs="Times New Roman"/>
          <w:sz w:val="24"/>
          <w:szCs w:val="24"/>
          <w:lang w:eastAsia="et-EE"/>
        </w:rPr>
        <w:t xml:space="preserve"> lõiget</w:t>
      </w:r>
      <w:r w:rsidR="0000112F">
        <w:rPr>
          <w:rFonts w:ascii="Times New Roman" w:eastAsia="Times New Roman" w:hAnsi="Times New Roman" w:cs="Times New Roman"/>
          <w:sz w:val="24"/>
          <w:szCs w:val="24"/>
          <w:lang w:eastAsia="et-EE"/>
        </w:rPr>
        <w:t xml:space="preserve"> 1</w:t>
      </w:r>
      <w:r w:rsidRPr="00EE3CB4">
        <w:rPr>
          <w:rFonts w:ascii="Times New Roman" w:eastAsia="Times New Roman" w:hAnsi="Times New Roman" w:cs="Times New Roman"/>
          <w:sz w:val="24"/>
          <w:szCs w:val="24"/>
          <w:lang w:eastAsia="et-EE"/>
        </w:rPr>
        <w:t xml:space="preserve"> täiendatakse pärast sõna „täitmiseks“ sõnadega „</w:t>
      </w:r>
      <w:bookmarkStart w:id="224" w:name="_Hlk214020306"/>
      <w:r w:rsidRPr="00EE3CB4">
        <w:rPr>
          <w:rFonts w:ascii="Times New Roman" w:eastAsia="Times New Roman" w:hAnsi="Times New Roman" w:cs="Times New Roman"/>
          <w:sz w:val="24"/>
          <w:szCs w:val="24"/>
          <w:lang w:eastAsia="et-EE"/>
        </w:rPr>
        <w:t>ja ennetustööl osalemiseks</w:t>
      </w:r>
      <w:bookmarkEnd w:id="224"/>
      <w:r w:rsidRPr="00EE3CB4">
        <w:rPr>
          <w:rFonts w:ascii="Times New Roman" w:eastAsia="Times New Roman" w:hAnsi="Times New Roman" w:cs="Times New Roman"/>
          <w:sz w:val="24"/>
          <w:szCs w:val="24"/>
          <w:lang w:eastAsia="et-EE"/>
        </w:rPr>
        <w:t>“;</w:t>
      </w:r>
    </w:p>
    <w:p w14:paraId="1557624A" w14:textId="77777777" w:rsidR="000A385F" w:rsidRPr="00EE3CB4" w:rsidRDefault="000A385F" w:rsidP="000A385F">
      <w:pPr>
        <w:pStyle w:val="Vahedeta"/>
        <w:jc w:val="both"/>
        <w:rPr>
          <w:rFonts w:ascii="Times New Roman" w:eastAsia="Times New Roman" w:hAnsi="Times New Roman" w:cs="Times New Roman"/>
          <w:sz w:val="24"/>
          <w:szCs w:val="24"/>
          <w:lang w:eastAsia="et-EE"/>
        </w:rPr>
      </w:pPr>
    </w:p>
    <w:p w14:paraId="6C9F80D4" w14:textId="41D9E9C7" w:rsidR="001C4164" w:rsidRPr="00EE3CB4" w:rsidRDefault="001C4164" w:rsidP="000A385F">
      <w:pPr>
        <w:pStyle w:val="Vahedeta"/>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21)</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 xml:space="preserve">1 </w:t>
      </w:r>
      <w:r w:rsidRPr="00EE3CB4">
        <w:rPr>
          <w:rFonts w:ascii="Times New Roman" w:eastAsia="Times New Roman" w:hAnsi="Times New Roman" w:cs="Times New Roman"/>
          <w:sz w:val="24"/>
          <w:szCs w:val="24"/>
          <w:lang w:eastAsia="et-EE"/>
        </w:rPr>
        <w:t>täiendatakse lõikega</w:t>
      </w:r>
      <w:r w:rsidR="00B00583" w:rsidRPr="00EE3CB4">
        <w:rPr>
          <w:rFonts w:ascii="Times New Roman" w:eastAsia="Times New Roman" w:hAnsi="Times New Roman" w:cs="Times New Roman"/>
          <w:sz w:val="24"/>
          <w:szCs w:val="24"/>
          <w:lang w:eastAsia="et-EE"/>
        </w:rPr>
        <w:t xml:space="preserve"> 5</w:t>
      </w:r>
      <w:r w:rsidR="00B00583" w:rsidRPr="00EE3CB4">
        <w:rPr>
          <w:rFonts w:ascii="Times New Roman" w:eastAsia="Times New Roman" w:hAnsi="Times New Roman" w:cs="Times New Roman"/>
          <w:sz w:val="24"/>
          <w:szCs w:val="24"/>
          <w:vertAlign w:val="superscript"/>
          <w:lang w:eastAsia="et-EE"/>
        </w:rPr>
        <w:t>1</w:t>
      </w:r>
      <w:r w:rsidR="00B00583" w:rsidRPr="00EE3CB4">
        <w:rPr>
          <w:rFonts w:ascii="Times New Roman" w:eastAsia="Times New Roman" w:hAnsi="Times New Roman" w:cs="Times New Roman"/>
          <w:sz w:val="24"/>
          <w:szCs w:val="24"/>
          <w:lang w:eastAsia="et-EE"/>
        </w:rPr>
        <w:t xml:space="preserve"> järgmises sõnastuses:</w:t>
      </w:r>
    </w:p>
    <w:p w14:paraId="06592B61" w14:textId="77777777" w:rsidR="00B00583" w:rsidRPr="00EE3CB4" w:rsidRDefault="00B00583" w:rsidP="000A385F">
      <w:pPr>
        <w:pStyle w:val="Vahedeta"/>
        <w:jc w:val="both"/>
        <w:rPr>
          <w:rFonts w:ascii="Times New Roman" w:eastAsia="Times New Roman" w:hAnsi="Times New Roman" w:cs="Times New Roman"/>
          <w:sz w:val="24"/>
          <w:szCs w:val="24"/>
          <w:lang w:eastAsia="et-EE"/>
        </w:rPr>
      </w:pPr>
    </w:p>
    <w:p w14:paraId="46E369D6" w14:textId="18BA2CFE" w:rsidR="00B00583" w:rsidRDefault="00B00583" w:rsidP="000A385F">
      <w:pPr>
        <w:pStyle w:val="Vahedeta"/>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„(5</w:t>
      </w:r>
      <w:r w:rsidRPr="00EE3CB4">
        <w:rPr>
          <w:rFonts w:ascii="Times New Roman" w:eastAsia="Times New Roman" w:hAnsi="Times New Roman" w:cs="Times New Roman"/>
          <w:sz w:val="24"/>
          <w:szCs w:val="24"/>
          <w:vertAlign w:val="superscript"/>
          <w:lang w:eastAsia="et-EE"/>
        </w:rPr>
        <w:t>1</w:t>
      </w:r>
      <w:r w:rsidRPr="00EE3CB4">
        <w:rPr>
          <w:rFonts w:ascii="Times New Roman" w:eastAsia="Times New Roman" w:hAnsi="Times New Roman" w:cs="Times New Roman"/>
          <w:sz w:val="24"/>
          <w:szCs w:val="24"/>
          <w:lang w:eastAsia="et-EE"/>
        </w:rPr>
        <w:t>) Abidemineerija võib osaleda iseseisvalt ennetustööl pärast käesoleva paragrahvi lõikes 1 sätestatud väljaõppe läbimist.“;</w:t>
      </w:r>
    </w:p>
    <w:p w14:paraId="5EB51DE2" w14:textId="77777777" w:rsidR="001C4164" w:rsidRDefault="001C4164" w:rsidP="000A385F">
      <w:pPr>
        <w:pStyle w:val="Vahedeta"/>
        <w:jc w:val="both"/>
        <w:rPr>
          <w:rFonts w:ascii="Times New Roman" w:eastAsia="Times New Roman" w:hAnsi="Times New Roman" w:cs="Times New Roman"/>
          <w:sz w:val="24"/>
          <w:szCs w:val="24"/>
          <w:lang w:eastAsia="et-EE"/>
        </w:rPr>
      </w:pPr>
    </w:p>
    <w:p w14:paraId="54626CC0" w14:textId="6D315A19" w:rsidR="000A385F" w:rsidRPr="004E71D4" w:rsidRDefault="00B00583"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22</w:t>
      </w:r>
      <w:r w:rsidR="000A385F" w:rsidRPr="00F12C90">
        <w:rPr>
          <w:rFonts w:ascii="Times New Roman" w:eastAsia="Times New Roman" w:hAnsi="Times New Roman" w:cs="Times New Roman"/>
          <w:b/>
          <w:bCs/>
          <w:sz w:val="24"/>
          <w:szCs w:val="24"/>
          <w:lang w:eastAsia="et-EE"/>
        </w:rPr>
        <w:t xml:space="preserve">) </w:t>
      </w:r>
      <w:r w:rsidR="000A385F" w:rsidRPr="00F12C90">
        <w:rPr>
          <w:rFonts w:ascii="Times New Roman" w:eastAsia="Times New Roman" w:hAnsi="Times New Roman" w:cs="Times New Roman"/>
          <w:sz w:val="24"/>
          <w:szCs w:val="24"/>
          <w:lang w:eastAsia="et-EE"/>
        </w:rPr>
        <w:t>paragrahvi 41 lõiget 3 täiendatakse pärast sõna „hüvitist“ sõnadega „</w:t>
      </w:r>
      <w:r w:rsidR="000A385F">
        <w:rPr>
          <w:rFonts w:ascii="Times New Roman" w:eastAsia="Times New Roman" w:hAnsi="Times New Roman" w:cs="Times New Roman"/>
          <w:sz w:val="24"/>
          <w:szCs w:val="24"/>
          <w:lang w:eastAsia="et-EE"/>
        </w:rPr>
        <w:t xml:space="preserve">, </w:t>
      </w:r>
      <w:bookmarkStart w:id="225" w:name="_Hlk214020465"/>
      <w:r w:rsidR="000A385F">
        <w:rPr>
          <w:rFonts w:ascii="Times New Roman" w:eastAsia="Times New Roman" w:hAnsi="Times New Roman" w:cs="Times New Roman"/>
          <w:sz w:val="24"/>
          <w:szCs w:val="24"/>
          <w:lang w:eastAsia="et-EE"/>
        </w:rPr>
        <w:t xml:space="preserve">sealhulgas </w:t>
      </w:r>
      <w:r w:rsidR="000A385F" w:rsidRPr="00F12C90">
        <w:rPr>
          <w:rFonts w:ascii="Times New Roman" w:eastAsia="Times New Roman" w:hAnsi="Times New Roman" w:cs="Times New Roman"/>
          <w:sz w:val="24"/>
          <w:szCs w:val="24"/>
          <w:lang w:eastAsia="et-EE"/>
        </w:rPr>
        <w:t>hüvitatakse ravi-</w:t>
      </w:r>
      <w:r w:rsidR="000A385F" w:rsidRPr="004E71D4">
        <w:rPr>
          <w:rFonts w:ascii="Times New Roman" w:eastAsia="Times New Roman" w:hAnsi="Times New Roman" w:cs="Times New Roman"/>
          <w:sz w:val="24"/>
          <w:szCs w:val="24"/>
          <w:lang w:eastAsia="et-EE"/>
        </w:rPr>
        <w:t xml:space="preserve"> ja ravimikulud</w:t>
      </w:r>
      <w:r w:rsidR="000A385F">
        <w:rPr>
          <w:rFonts w:ascii="Times New Roman" w:eastAsia="Times New Roman" w:hAnsi="Times New Roman" w:cs="Times New Roman"/>
          <w:sz w:val="24"/>
          <w:szCs w:val="24"/>
          <w:lang w:eastAsia="et-EE"/>
        </w:rPr>
        <w:t>,</w:t>
      </w:r>
      <w:bookmarkEnd w:id="225"/>
      <w:r w:rsidR="000A385F" w:rsidRPr="004E71D4">
        <w:rPr>
          <w:rFonts w:ascii="Times New Roman" w:eastAsia="Times New Roman" w:hAnsi="Times New Roman" w:cs="Times New Roman"/>
          <w:sz w:val="24"/>
          <w:szCs w:val="24"/>
          <w:lang w:eastAsia="et-EE"/>
        </w:rPr>
        <w:t>“;</w:t>
      </w:r>
    </w:p>
    <w:p w14:paraId="5EF2E09C" w14:textId="77777777" w:rsidR="000A385F" w:rsidRDefault="000A385F" w:rsidP="000A385F">
      <w:pPr>
        <w:pStyle w:val="Vahedeta"/>
        <w:jc w:val="both"/>
        <w:rPr>
          <w:rFonts w:ascii="Times New Roman" w:eastAsia="Times New Roman" w:hAnsi="Times New Roman" w:cs="Times New Roman"/>
          <w:b/>
          <w:sz w:val="24"/>
          <w:szCs w:val="24"/>
          <w:lang w:eastAsia="et-EE"/>
        </w:rPr>
      </w:pPr>
    </w:p>
    <w:p w14:paraId="269F98DD" w14:textId="4ACB23A6" w:rsidR="000A385F" w:rsidRDefault="001C4164" w:rsidP="000A385F">
      <w:pPr>
        <w:pStyle w:val="Vahedeta"/>
        <w:jc w:val="both"/>
        <w:rPr>
          <w:rFonts w:ascii="Times New Roman" w:eastAsia="Times New Roman" w:hAnsi="Times New Roman" w:cs="Times New Roman"/>
          <w:sz w:val="24"/>
          <w:szCs w:val="24"/>
          <w:lang w:eastAsia="et-EE"/>
        </w:rPr>
      </w:pPr>
      <w:bookmarkStart w:id="226" w:name="_Hlk211514205"/>
      <w:r>
        <w:rPr>
          <w:rFonts w:ascii="Times New Roman" w:eastAsia="Times New Roman" w:hAnsi="Times New Roman" w:cs="Times New Roman"/>
          <w:b/>
          <w:sz w:val="24"/>
          <w:szCs w:val="24"/>
          <w:lang w:eastAsia="et-EE"/>
        </w:rPr>
        <w:t>2</w:t>
      </w:r>
      <w:r w:rsidR="00B00583">
        <w:rPr>
          <w:rFonts w:ascii="Times New Roman" w:eastAsia="Times New Roman" w:hAnsi="Times New Roman" w:cs="Times New Roman"/>
          <w:b/>
          <w:sz w:val="24"/>
          <w:szCs w:val="24"/>
          <w:lang w:eastAsia="et-EE"/>
        </w:rPr>
        <w:t>3</w:t>
      </w:r>
      <w:r w:rsidR="000A385F" w:rsidRPr="004E71D4">
        <w:rPr>
          <w:rFonts w:ascii="Times New Roman" w:eastAsia="Times New Roman" w:hAnsi="Times New Roman" w:cs="Times New Roman"/>
          <w:b/>
          <w:sz w:val="24"/>
          <w:szCs w:val="24"/>
          <w:lang w:eastAsia="et-EE"/>
        </w:rPr>
        <w:t>)</w:t>
      </w:r>
      <w:r w:rsidR="000A385F" w:rsidRPr="005C75FB">
        <w:rPr>
          <w:rFonts w:ascii="Times New Roman" w:eastAsia="Times New Roman" w:hAnsi="Times New Roman" w:cs="Times New Roman"/>
          <w:b/>
          <w:sz w:val="24"/>
          <w:szCs w:val="24"/>
          <w:lang w:eastAsia="et-EE"/>
        </w:rPr>
        <w:t xml:space="preserve"> </w:t>
      </w:r>
      <w:r w:rsidR="000A385F" w:rsidRPr="005C75FB">
        <w:rPr>
          <w:rFonts w:ascii="Times New Roman" w:eastAsia="Times New Roman" w:hAnsi="Times New Roman" w:cs="Times New Roman"/>
          <w:sz w:val="24"/>
          <w:szCs w:val="24"/>
          <w:lang w:eastAsia="et-EE"/>
        </w:rPr>
        <w:t xml:space="preserve">paragrahvi </w:t>
      </w:r>
      <w:r w:rsidR="000A385F">
        <w:rPr>
          <w:rFonts w:ascii="Times New Roman" w:eastAsia="Times New Roman" w:hAnsi="Times New Roman" w:cs="Times New Roman"/>
          <w:sz w:val="24"/>
          <w:szCs w:val="24"/>
          <w:lang w:eastAsia="et-EE"/>
        </w:rPr>
        <w:t xml:space="preserve">43 lõige 2 </w:t>
      </w:r>
      <w:r w:rsidR="000A385F" w:rsidRPr="00670C76">
        <w:rPr>
          <w:rFonts w:ascii="Times New Roman" w:eastAsia="Times New Roman" w:hAnsi="Times New Roman" w:cs="Times New Roman"/>
          <w:sz w:val="24"/>
          <w:szCs w:val="24"/>
          <w:lang w:eastAsia="et-EE"/>
        </w:rPr>
        <w:t xml:space="preserve">muudetakse ja </w:t>
      </w:r>
      <w:r w:rsidR="000A385F">
        <w:rPr>
          <w:rFonts w:ascii="Times New Roman" w:eastAsia="Times New Roman" w:hAnsi="Times New Roman" w:cs="Times New Roman"/>
          <w:sz w:val="24"/>
          <w:szCs w:val="24"/>
          <w:lang w:eastAsia="et-EE"/>
        </w:rPr>
        <w:t>sõnastatakse järgmiselt:</w:t>
      </w:r>
    </w:p>
    <w:p w14:paraId="53B8281B"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5AE77B22"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A53718">
        <w:rPr>
          <w:rFonts w:ascii="Times New Roman" w:eastAsia="Times New Roman" w:hAnsi="Times New Roman" w:cs="Times New Roman"/>
          <w:sz w:val="24"/>
          <w:szCs w:val="24"/>
          <w:lang w:eastAsia="et-EE"/>
        </w:rPr>
        <w:t>Vabatahtlik</w:t>
      </w:r>
      <w:r>
        <w:rPr>
          <w:rFonts w:ascii="Times New Roman" w:eastAsia="Times New Roman" w:hAnsi="Times New Roman" w:cs="Times New Roman"/>
          <w:sz w:val="24"/>
          <w:szCs w:val="24"/>
          <w:lang w:eastAsia="et-EE"/>
        </w:rPr>
        <w:t>u</w:t>
      </w:r>
      <w:r w:rsidRPr="00A53718">
        <w:rPr>
          <w:rFonts w:ascii="Times New Roman" w:eastAsia="Times New Roman" w:hAnsi="Times New Roman" w:cs="Times New Roman"/>
          <w:sz w:val="24"/>
          <w:szCs w:val="24"/>
          <w:lang w:eastAsia="et-EE"/>
        </w:rPr>
        <w:t xml:space="preserve"> päästja või abidemineerija</w:t>
      </w:r>
      <w:r>
        <w:rPr>
          <w:rFonts w:ascii="Times New Roman" w:eastAsia="Times New Roman" w:hAnsi="Times New Roman" w:cs="Times New Roman"/>
          <w:sz w:val="24"/>
          <w:szCs w:val="24"/>
          <w:lang w:eastAsia="et-EE"/>
        </w:rPr>
        <w:t xml:space="preserve"> staatusest vabastamise otsusest teatab Päästeamet teatise</w:t>
      </w:r>
      <w:r w:rsidRPr="0014072B">
        <w:rPr>
          <w:rFonts w:ascii="Times New Roman" w:eastAsia="Times New Roman" w:hAnsi="Times New Roman" w:cs="Times New Roman"/>
          <w:sz w:val="24"/>
          <w:szCs w:val="24"/>
          <w:lang w:eastAsia="et-EE"/>
        </w:rPr>
        <w:t>ga</w:t>
      </w:r>
      <w:r>
        <w:rPr>
          <w:rFonts w:ascii="Times New Roman" w:eastAsia="Times New Roman" w:hAnsi="Times New Roman" w:cs="Times New Roman"/>
          <w:sz w:val="24"/>
          <w:szCs w:val="24"/>
          <w:lang w:eastAsia="et-EE"/>
        </w:rPr>
        <w:t>.“;</w:t>
      </w:r>
    </w:p>
    <w:bookmarkEnd w:id="226"/>
    <w:p w14:paraId="7D6BB3B2"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27D9A688" w14:textId="765D433C" w:rsidR="000A385F" w:rsidRPr="00A8746F" w:rsidRDefault="001C4164" w:rsidP="000A385F">
      <w:pPr>
        <w:pStyle w:val="Vahedeta"/>
        <w:jc w:val="both"/>
        <w:rPr>
          <w:rFonts w:ascii="Times New Roman" w:eastAsia="Times New Roman" w:hAnsi="Times New Roman" w:cs="Times New Roman"/>
          <w:sz w:val="24"/>
          <w:szCs w:val="24"/>
          <w:lang w:eastAsia="et-EE"/>
        </w:rPr>
      </w:pPr>
      <w:bookmarkStart w:id="227" w:name="_Hlk176429838"/>
      <w:r>
        <w:rPr>
          <w:rFonts w:ascii="Times New Roman" w:eastAsia="Times New Roman" w:hAnsi="Times New Roman" w:cs="Times New Roman"/>
          <w:b/>
          <w:bCs/>
          <w:sz w:val="24"/>
          <w:szCs w:val="24"/>
          <w:lang w:eastAsia="et-EE"/>
        </w:rPr>
        <w:t>2</w:t>
      </w:r>
      <w:r w:rsidR="00B00583">
        <w:rPr>
          <w:rFonts w:ascii="Times New Roman" w:eastAsia="Times New Roman" w:hAnsi="Times New Roman" w:cs="Times New Roman"/>
          <w:b/>
          <w:bCs/>
          <w:sz w:val="24"/>
          <w:szCs w:val="24"/>
          <w:lang w:eastAsia="et-EE"/>
        </w:rPr>
        <w:t>4</w:t>
      </w:r>
      <w:r w:rsidR="000A385F" w:rsidRPr="00A8746F">
        <w:rPr>
          <w:rFonts w:ascii="Times New Roman" w:eastAsia="Times New Roman" w:hAnsi="Times New Roman" w:cs="Times New Roman"/>
          <w:b/>
          <w:bCs/>
          <w:sz w:val="24"/>
          <w:szCs w:val="24"/>
          <w:lang w:eastAsia="et-EE"/>
        </w:rPr>
        <w:t>)</w:t>
      </w:r>
      <w:r w:rsidR="000A385F" w:rsidRPr="00A8746F">
        <w:rPr>
          <w:rFonts w:ascii="Times New Roman" w:eastAsia="Times New Roman" w:hAnsi="Times New Roman" w:cs="Times New Roman"/>
          <w:sz w:val="24"/>
          <w:szCs w:val="24"/>
          <w:lang w:eastAsia="et-EE"/>
        </w:rPr>
        <w:t xml:space="preserve"> paragrahvi 48 tekst </w:t>
      </w:r>
      <w:r w:rsidR="000A385F">
        <w:rPr>
          <w:rFonts w:ascii="Times New Roman" w:eastAsia="Times New Roman" w:hAnsi="Times New Roman" w:cs="Times New Roman"/>
          <w:sz w:val="24"/>
          <w:szCs w:val="24"/>
          <w:lang w:eastAsia="et-EE"/>
        </w:rPr>
        <w:t xml:space="preserve">muudetakse ja </w:t>
      </w:r>
      <w:r w:rsidR="000A385F" w:rsidRPr="00A8746F">
        <w:rPr>
          <w:rFonts w:ascii="Times New Roman" w:eastAsia="Times New Roman" w:hAnsi="Times New Roman" w:cs="Times New Roman"/>
          <w:sz w:val="24"/>
          <w:szCs w:val="24"/>
          <w:lang w:eastAsia="et-EE"/>
        </w:rPr>
        <w:t>sõnastatakse järgmiselt:</w:t>
      </w:r>
    </w:p>
    <w:p w14:paraId="63D6746A" w14:textId="77777777" w:rsidR="000A385F" w:rsidRPr="00A8746F" w:rsidRDefault="000A385F" w:rsidP="000A385F">
      <w:pPr>
        <w:pStyle w:val="Vahedeta"/>
        <w:jc w:val="both"/>
        <w:rPr>
          <w:rFonts w:ascii="Times New Roman" w:eastAsia="Times New Roman" w:hAnsi="Times New Roman" w:cs="Times New Roman"/>
          <w:sz w:val="24"/>
          <w:szCs w:val="24"/>
          <w:lang w:eastAsia="et-EE"/>
        </w:rPr>
      </w:pPr>
    </w:p>
    <w:p w14:paraId="353CEB83" w14:textId="77777777" w:rsidR="000A385F" w:rsidRPr="00AC5129" w:rsidRDefault="000A385F" w:rsidP="000A385F">
      <w:pPr>
        <w:pStyle w:val="Vahedeta"/>
        <w:jc w:val="both"/>
        <w:rPr>
          <w:rFonts w:ascii="Times New Roman" w:eastAsia="Times New Roman" w:hAnsi="Times New Roman" w:cs="Times New Roman"/>
          <w:sz w:val="24"/>
          <w:szCs w:val="24"/>
          <w:lang w:eastAsia="et-EE"/>
        </w:rPr>
      </w:pPr>
      <w:bookmarkStart w:id="228" w:name="_Hlk160441166"/>
      <w:r w:rsidRPr="00AC5129">
        <w:rPr>
          <w:rFonts w:ascii="Times New Roman" w:eastAsia="Times New Roman" w:hAnsi="Times New Roman" w:cs="Times New Roman"/>
          <w:sz w:val="24"/>
          <w:szCs w:val="24"/>
          <w:lang w:eastAsia="et-EE"/>
        </w:rPr>
        <w:t>„Õnnetusest põhjustatud kahjuks loetakse kahju, mille Päästeamet on tekitanud füüsilisele või juriidilisele isikule:</w:t>
      </w:r>
    </w:p>
    <w:p w14:paraId="03FC6545" w14:textId="77777777" w:rsidR="006B1D49" w:rsidRDefault="000A385F" w:rsidP="000A385F">
      <w:pPr>
        <w:pStyle w:val="Vahedeta"/>
        <w:jc w:val="both"/>
        <w:rPr>
          <w:rFonts w:ascii="Times New Roman" w:eastAsia="Times New Roman" w:hAnsi="Times New Roman" w:cs="Times New Roman"/>
          <w:sz w:val="24"/>
          <w:szCs w:val="24"/>
          <w:lang w:eastAsia="et-EE"/>
        </w:rPr>
      </w:pPr>
      <w:r w:rsidRPr="00AC5129">
        <w:rPr>
          <w:rFonts w:ascii="Times New Roman" w:eastAsia="Times New Roman" w:hAnsi="Times New Roman" w:cs="Times New Roman"/>
          <w:sz w:val="24"/>
          <w:szCs w:val="24"/>
          <w:lang w:eastAsia="et-EE"/>
        </w:rPr>
        <w:t xml:space="preserve">1) </w:t>
      </w:r>
      <w:r w:rsidR="006B1D49" w:rsidRPr="00AC5129">
        <w:rPr>
          <w:rFonts w:ascii="Times New Roman" w:eastAsia="Times New Roman" w:hAnsi="Times New Roman" w:cs="Times New Roman"/>
          <w:sz w:val="24"/>
          <w:szCs w:val="24"/>
          <w:lang w:eastAsia="et-EE"/>
        </w:rPr>
        <w:t>käesoleva seaduse § 13</w:t>
      </w:r>
      <w:r w:rsidR="006B1D49" w:rsidRPr="00AC5129">
        <w:rPr>
          <w:rFonts w:ascii="Times New Roman" w:eastAsia="Times New Roman" w:hAnsi="Times New Roman" w:cs="Times New Roman"/>
          <w:sz w:val="24"/>
          <w:szCs w:val="24"/>
          <w:vertAlign w:val="superscript"/>
          <w:lang w:eastAsia="et-EE"/>
        </w:rPr>
        <w:t>2</w:t>
      </w:r>
      <w:r w:rsidR="006B1D49" w:rsidRPr="00AC5129">
        <w:rPr>
          <w:rFonts w:ascii="Times New Roman" w:eastAsia="Times New Roman" w:hAnsi="Times New Roman" w:cs="Times New Roman"/>
          <w:sz w:val="24"/>
          <w:szCs w:val="24"/>
          <w:lang w:eastAsia="et-EE"/>
        </w:rPr>
        <w:t xml:space="preserve"> lõike </w:t>
      </w:r>
      <w:r w:rsidR="006B1D49">
        <w:rPr>
          <w:rFonts w:ascii="Times New Roman" w:eastAsia="Times New Roman" w:hAnsi="Times New Roman" w:cs="Times New Roman"/>
          <w:sz w:val="24"/>
          <w:szCs w:val="24"/>
          <w:lang w:eastAsia="et-EE"/>
        </w:rPr>
        <w:t>5</w:t>
      </w:r>
      <w:r w:rsidR="006B1D49" w:rsidRPr="00AC5129">
        <w:rPr>
          <w:rFonts w:ascii="Times New Roman" w:eastAsia="Times New Roman" w:hAnsi="Times New Roman" w:cs="Times New Roman"/>
          <w:sz w:val="24"/>
          <w:szCs w:val="24"/>
          <w:lang w:eastAsia="et-EE"/>
        </w:rPr>
        <w:t xml:space="preserve"> </w:t>
      </w:r>
      <w:r w:rsidR="006B1D49">
        <w:rPr>
          <w:rFonts w:ascii="Times New Roman" w:eastAsia="Times New Roman" w:hAnsi="Times New Roman" w:cs="Times New Roman"/>
          <w:sz w:val="24"/>
          <w:szCs w:val="24"/>
          <w:lang w:eastAsia="et-EE"/>
        </w:rPr>
        <w:t>alusel vahetu sunni kohaldamisel;</w:t>
      </w:r>
    </w:p>
    <w:p w14:paraId="7D23D4BB" w14:textId="5757EB5C" w:rsidR="000A385F" w:rsidRPr="00AC5129" w:rsidRDefault="006B1D49"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Pr="00AC5129">
        <w:rPr>
          <w:rFonts w:ascii="Times New Roman" w:eastAsia="Times New Roman" w:hAnsi="Times New Roman" w:cs="Times New Roman"/>
          <w:sz w:val="24"/>
          <w:szCs w:val="24"/>
          <w:lang w:eastAsia="et-EE"/>
        </w:rPr>
        <w:t xml:space="preserve"> </w:t>
      </w:r>
      <w:r w:rsidR="000A385F" w:rsidRPr="00AC5129">
        <w:rPr>
          <w:rFonts w:ascii="Times New Roman" w:eastAsia="Times New Roman" w:hAnsi="Times New Roman" w:cs="Times New Roman"/>
          <w:sz w:val="24"/>
          <w:szCs w:val="24"/>
          <w:lang w:eastAsia="et-EE"/>
        </w:rPr>
        <w:t>käesoleva seaduse §-s 21 nimetatud töö tegemisel</w:t>
      </w:r>
      <w:r>
        <w:rPr>
          <w:rFonts w:ascii="Times New Roman" w:eastAsia="Times New Roman" w:hAnsi="Times New Roman" w:cs="Times New Roman"/>
          <w:sz w:val="24"/>
          <w:szCs w:val="24"/>
          <w:lang w:eastAsia="et-EE"/>
        </w:rPr>
        <w:t xml:space="preserve"> või</w:t>
      </w:r>
    </w:p>
    <w:p w14:paraId="4CE2D6B4" w14:textId="72113A9B" w:rsidR="0076119F" w:rsidRDefault="006B1D49"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000A385F" w:rsidRPr="00AC5129">
        <w:rPr>
          <w:rFonts w:ascii="Times New Roman" w:eastAsia="Times New Roman" w:hAnsi="Times New Roman" w:cs="Times New Roman"/>
          <w:sz w:val="24"/>
          <w:szCs w:val="24"/>
          <w:lang w:eastAsia="et-EE"/>
        </w:rPr>
        <w:t>) korrakaitseseaduse §</w:t>
      </w:r>
      <w:r w:rsidR="000A385F" w:rsidRPr="00AC5129">
        <w:rPr>
          <w:rFonts w:ascii="Times New Roman" w:eastAsia="Times New Roman" w:hAnsi="Times New Roman" w:cs="Times New Roman"/>
          <w:sz w:val="24"/>
          <w:szCs w:val="24"/>
          <w:lang w:eastAsia="et-EE"/>
        </w:rPr>
        <w:noBreakHyphen/>
        <w:t xml:space="preserve">s 49, 50, 51 või 52 </w:t>
      </w:r>
      <w:r w:rsidR="000A385F">
        <w:rPr>
          <w:rFonts w:ascii="Times New Roman" w:eastAsia="Times New Roman" w:hAnsi="Times New Roman" w:cs="Times New Roman"/>
          <w:sz w:val="24"/>
          <w:szCs w:val="24"/>
          <w:lang w:eastAsia="et-EE"/>
        </w:rPr>
        <w:t>sätestatud</w:t>
      </w:r>
      <w:r w:rsidR="000A385F" w:rsidRPr="00AC5129">
        <w:rPr>
          <w:rFonts w:ascii="Times New Roman" w:eastAsia="Times New Roman" w:hAnsi="Times New Roman" w:cs="Times New Roman"/>
          <w:sz w:val="24"/>
          <w:szCs w:val="24"/>
          <w:lang w:eastAsia="et-EE"/>
        </w:rPr>
        <w:t xml:space="preserve"> erimeetme kohaldamisel, et lahendada päästesündmus</w:t>
      </w:r>
      <w:r>
        <w:rPr>
          <w:rFonts w:ascii="Times New Roman" w:eastAsia="Times New Roman" w:hAnsi="Times New Roman" w:cs="Times New Roman"/>
          <w:sz w:val="24"/>
          <w:szCs w:val="24"/>
          <w:lang w:eastAsia="et-EE"/>
        </w:rPr>
        <w:t>.“;</w:t>
      </w:r>
      <w:bookmarkEnd w:id="227"/>
    </w:p>
    <w:p w14:paraId="7068D3B3"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008E6015" w14:textId="08CF321C" w:rsidR="000A385F" w:rsidRPr="0041644B" w:rsidRDefault="000A385F" w:rsidP="000A385F">
      <w:pPr>
        <w:pStyle w:val="Vahedeta"/>
        <w:jc w:val="both"/>
        <w:rPr>
          <w:rFonts w:ascii="Times New Roman" w:eastAsia="Times New Roman" w:hAnsi="Times New Roman" w:cs="Times New Roman"/>
          <w:sz w:val="24"/>
          <w:szCs w:val="24"/>
          <w:lang w:eastAsia="et-EE"/>
        </w:rPr>
      </w:pPr>
      <w:r w:rsidRPr="0041644B">
        <w:rPr>
          <w:rFonts w:ascii="Times New Roman" w:eastAsia="Times New Roman" w:hAnsi="Times New Roman" w:cs="Times New Roman"/>
          <w:b/>
          <w:bCs/>
          <w:sz w:val="24"/>
          <w:szCs w:val="24"/>
          <w:lang w:eastAsia="et-EE"/>
        </w:rPr>
        <w:lastRenderedPageBreak/>
        <w:t>2</w:t>
      </w:r>
      <w:r w:rsidR="00B00583">
        <w:rPr>
          <w:rFonts w:ascii="Times New Roman" w:eastAsia="Times New Roman" w:hAnsi="Times New Roman" w:cs="Times New Roman"/>
          <w:b/>
          <w:bCs/>
          <w:sz w:val="24"/>
          <w:szCs w:val="24"/>
          <w:lang w:eastAsia="et-EE"/>
        </w:rPr>
        <w:t>5</w:t>
      </w:r>
      <w:r w:rsidRPr="0041644B">
        <w:rPr>
          <w:rFonts w:ascii="Times New Roman" w:eastAsia="Times New Roman" w:hAnsi="Times New Roman" w:cs="Times New Roman"/>
          <w:b/>
          <w:bCs/>
          <w:sz w:val="24"/>
          <w:szCs w:val="24"/>
          <w:lang w:eastAsia="et-EE"/>
        </w:rPr>
        <w:t xml:space="preserve">) </w:t>
      </w:r>
      <w:r w:rsidRPr="0041644B">
        <w:rPr>
          <w:rFonts w:ascii="Times New Roman" w:eastAsia="Times New Roman" w:hAnsi="Times New Roman" w:cs="Times New Roman"/>
          <w:sz w:val="24"/>
          <w:szCs w:val="24"/>
          <w:lang w:eastAsia="et-EE"/>
        </w:rPr>
        <w:t>seadust täiendatakse §-ga 49</w:t>
      </w:r>
      <w:r w:rsidRPr="0041644B">
        <w:rPr>
          <w:rFonts w:ascii="Times New Roman" w:eastAsia="Times New Roman" w:hAnsi="Times New Roman" w:cs="Times New Roman"/>
          <w:sz w:val="24"/>
          <w:szCs w:val="24"/>
          <w:vertAlign w:val="superscript"/>
          <w:lang w:eastAsia="et-EE"/>
        </w:rPr>
        <w:t>3</w:t>
      </w:r>
      <w:r w:rsidRPr="0041644B">
        <w:rPr>
          <w:rFonts w:ascii="Times New Roman" w:eastAsia="Times New Roman" w:hAnsi="Times New Roman" w:cs="Times New Roman"/>
          <w:sz w:val="24"/>
          <w:szCs w:val="24"/>
          <w:lang w:eastAsia="et-EE"/>
        </w:rPr>
        <w:t xml:space="preserve"> järgmises sõnastuses:</w:t>
      </w:r>
    </w:p>
    <w:p w14:paraId="7108C863" w14:textId="77777777" w:rsidR="000A385F" w:rsidRPr="0041644B" w:rsidRDefault="000A385F" w:rsidP="000A385F">
      <w:pPr>
        <w:pStyle w:val="Vahedeta"/>
        <w:jc w:val="both"/>
        <w:rPr>
          <w:rFonts w:ascii="Times New Roman" w:eastAsia="Times New Roman" w:hAnsi="Times New Roman" w:cs="Times New Roman"/>
          <w:sz w:val="24"/>
          <w:szCs w:val="24"/>
          <w:lang w:eastAsia="et-EE"/>
        </w:rPr>
      </w:pPr>
    </w:p>
    <w:p w14:paraId="78FC7819" w14:textId="77777777" w:rsidR="000A385F" w:rsidRPr="00C03FBA" w:rsidRDefault="000A385F" w:rsidP="000A385F">
      <w:pPr>
        <w:pStyle w:val="Vahedeta"/>
        <w:jc w:val="both"/>
        <w:rPr>
          <w:rFonts w:ascii="Times New Roman" w:hAnsi="Times New Roman" w:cs="Times New Roman"/>
          <w:sz w:val="24"/>
          <w:szCs w:val="24"/>
        </w:rPr>
      </w:pPr>
      <w:r w:rsidRPr="00C03FBA">
        <w:rPr>
          <w:rFonts w:ascii="Times New Roman" w:eastAsia="Times New Roman" w:hAnsi="Times New Roman" w:cs="Times New Roman"/>
          <w:sz w:val="24"/>
          <w:szCs w:val="24"/>
          <w:lang w:eastAsia="et-EE"/>
        </w:rPr>
        <w:t>„</w:t>
      </w:r>
      <w:r w:rsidRPr="00C03FBA">
        <w:rPr>
          <w:rFonts w:ascii="Times New Roman" w:eastAsia="Times New Roman" w:hAnsi="Times New Roman" w:cs="Times New Roman"/>
          <w:b/>
          <w:bCs/>
          <w:sz w:val="24"/>
          <w:szCs w:val="24"/>
          <w:lang w:eastAsia="et-EE"/>
        </w:rPr>
        <w:t>§ 49</w:t>
      </w:r>
      <w:r w:rsidRPr="00C03FBA">
        <w:rPr>
          <w:rFonts w:ascii="Times New Roman" w:eastAsia="Times New Roman" w:hAnsi="Times New Roman" w:cs="Times New Roman"/>
          <w:b/>
          <w:bCs/>
          <w:sz w:val="24"/>
          <w:szCs w:val="24"/>
          <w:vertAlign w:val="superscript"/>
          <w:lang w:eastAsia="et-EE"/>
        </w:rPr>
        <w:t>3</w:t>
      </w:r>
      <w:r w:rsidRPr="00C03FBA">
        <w:rPr>
          <w:rFonts w:ascii="Times New Roman" w:eastAsia="Times New Roman" w:hAnsi="Times New Roman" w:cs="Times New Roman"/>
          <w:b/>
          <w:bCs/>
          <w:sz w:val="24"/>
          <w:szCs w:val="24"/>
          <w:lang w:eastAsia="et-EE"/>
        </w:rPr>
        <w:t xml:space="preserve">. </w:t>
      </w:r>
      <w:r w:rsidRPr="00C03FBA">
        <w:rPr>
          <w:rFonts w:ascii="Times New Roman" w:hAnsi="Times New Roman" w:cs="Times New Roman"/>
          <w:b/>
          <w:bCs/>
          <w:sz w:val="24"/>
          <w:szCs w:val="24"/>
        </w:rPr>
        <w:t>Päästemeeskonna reservi liikme</w:t>
      </w:r>
      <w:r w:rsidRPr="00C03FBA">
        <w:rPr>
          <w:rFonts w:ascii="Times New Roman" w:eastAsia="Times New Roman" w:hAnsi="Times New Roman" w:cs="Times New Roman"/>
          <w:b/>
          <w:bCs/>
          <w:sz w:val="24"/>
          <w:szCs w:val="24"/>
          <w:lang w:eastAsia="et-EE"/>
        </w:rPr>
        <w:t xml:space="preserve"> nõuetele vastavuse kontroll</w:t>
      </w:r>
    </w:p>
    <w:p w14:paraId="08983F50" w14:textId="77777777" w:rsidR="000A385F" w:rsidRPr="00C03FBA" w:rsidRDefault="000A385F" w:rsidP="000A385F">
      <w:pPr>
        <w:pStyle w:val="Vahedeta"/>
        <w:jc w:val="both"/>
        <w:rPr>
          <w:rFonts w:ascii="Times New Roman" w:hAnsi="Times New Roman" w:cs="Times New Roman"/>
          <w:sz w:val="24"/>
          <w:szCs w:val="24"/>
        </w:rPr>
      </w:pPr>
    </w:p>
    <w:p w14:paraId="4C200490" w14:textId="5D9A59BE" w:rsidR="00CD3B43" w:rsidRDefault="00CD3B43" w:rsidP="000A385F">
      <w:pPr>
        <w:pStyle w:val="Vahedeta"/>
        <w:jc w:val="both"/>
        <w:rPr>
          <w:rFonts w:ascii="Times New Roman" w:hAnsi="Times New Roman" w:cs="Times New Roman"/>
          <w:sz w:val="24"/>
          <w:szCs w:val="24"/>
        </w:rPr>
      </w:pPr>
      <w:r>
        <w:rPr>
          <w:rFonts w:ascii="Times New Roman" w:hAnsi="Times New Roman" w:cs="Times New Roman"/>
          <w:sz w:val="24"/>
          <w:szCs w:val="24"/>
        </w:rPr>
        <w:t xml:space="preserve">(1) </w:t>
      </w:r>
      <w:r w:rsidR="000A385F" w:rsidRPr="00C03FBA">
        <w:rPr>
          <w:rFonts w:ascii="Times New Roman" w:hAnsi="Times New Roman" w:cs="Times New Roman"/>
          <w:sz w:val="24"/>
          <w:szCs w:val="24"/>
        </w:rPr>
        <w:t>Enne käesoleva paragrahvi jõustumist</w:t>
      </w:r>
      <w:r w:rsidR="000A385F" w:rsidRPr="00C03FBA">
        <w:rPr>
          <w:rFonts w:ascii="Times New Roman" w:eastAsia="Times New Roman" w:hAnsi="Times New Roman" w:cs="Times New Roman"/>
          <w:sz w:val="24"/>
          <w:szCs w:val="24"/>
          <w:lang w:eastAsia="et-EE"/>
        </w:rPr>
        <w:t xml:space="preserve"> päästemeeskonna reservi võetud liikme vastavust käesoleva seaduse § 31</w:t>
      </w:r>
      <w:r w:rsidR="000A385F" w:rsidRPr="00C03FBA">
        <w:rPr>
          <w:rFonts w:ascii="Times New Roman" w:eastAsia="Times New Roman" w:hAnsi="Times New Roman" w:cs="Times New Roman"/>
          <w:sz w:val="24"/>
          <w:szCs w:val="24"/>
          <w:vertAlign w:val="superscript"/>
          <w:lang w:eastAsia="et-EE"/>
        </w:rPr>
        <w:t>3</w:t>
      </w:r>
      <w:r w:rsidR="000A385F" w:rsidRPr="00C03FBA">
        <w:rPr>
          <w:rFonts w:ascii="Times New Roman" w:eastAsia="Times New Roman" w:hAnsi="Times New Roman" w:cs="Times New Roman"/>
          <w:sz w:val="24"/>
          <w:szCs w:val="24"/>
          <w:lang w:eastAsia="et-EE"/>
        </w:rPr>
        <w:t xml:space="preserve"> </w:t>
      </w:r>
      <w:commentRangeStart w:id="229"/>
      <w:r w:rsidR="000A385F" w:rsidRPr="00C03FBA">
        <w:rPr>
          <w:rFonts w:ascii="Times New Roman" w:eastAsia="Times New Roman" w:hAnsi="Times New Roman" w:cs="Times New Roman"/>
          <w:sz w:val="24"/>
          <w:szCs w:val="24"/>
          <w:lang w:eastAsia="et-EE"/>
        </w:rPr>
        <w:t>lõigete</w:t>
      </w:r>
      <w:ins w:id="230" w:author="Mari Koik - JUSTDIGI" w:date="2025-11-14T15:22:00Z" w16du:dateUtc="2025-11-14T13:22:00Z">
        <w:r w:rsidR="007A28B7">
          <w:rPr>
            <w:rFonts w:ascii="Times New Roman" w:eastAsia="Times New Roman" w:hAnsi="Times New Roman" w:cs="Times New Roman"/>
            <w:sz w:val="24"/>
            <w:szCs w:val="24"/>
            <w:lang w:eastAsia="et-EE"/>
          </w:rPr>
          <w:t>s</w:t>
        </w:r>
      </w:ins>
      <w:r w:rsidR="000A385F" w:rsidRPr="00C03FBA">
        <w:rPr>
          <w:rFonts w:ascii="Times New Roman" w:eastAsia="Times New Roman" w:hAnsi="Times New Roman" w:cs="Times New Roman"/>
          <w:sz w:val="24"/>
          <w:szCs w:val="24"/>
          <w:lang w:eastAsia="et-EE"/>
        </w:rPr>
        <w:t xml:space="preserve"> </w:t>
      </w:r>
      <w:r w:rsidR="000A385F" w:rsidRPr="00EE3CB4">
        <w:rPr>
          <w:rFonts w:ascii="Times New Roman" w:eastAsia="Times New Roman" w:hAnsi="Times New Roman" w:cs="Times New Roman"/>
          <w:sz w:val="24"/>
          <w:szCs w:val="24"/>
          <w:lang w:eastAsia="et-EE"/>
        </w:rPr>
        <w:t>1</w:t>
      </w:r>
      <w:r w:rsidR="002342EA" w:rsidRPr="001F4E6F">
        <w:rPr>
          <w:rStyle w:val="cf01"/>
          <w:rFonts w:ascii="Times New Roman" w:hAnsi="Times New Roman" w:cs="Times New Roman"/>
          <w:sz w:val="24"/>
          <w:szCs w:val="24"/>
        </w:rPr>
        <w:t xml:space="preserve"> ja </w:t>
      </w:r>
      <w:r w:rsidR="00EE3CB4">
        <w:rPr>
          <w:rFonts w:ascii="Times New Roman" w:eastAsia="Times New Roman" w:hAnsi="Times New Roman" w:cs="Times New Roman"/>
          <w:sz w:val="24"/>
          <w:szCs w:val="24"/>
          <w:lang w:eastAsia="et-EE"/>
        </w:rPr>
        <w:t>2</w:t>
      </w:r>
      <w:r w:rsidR="000A385F" w:rsidRPr="00C03FBA">
        <w:rPr>
          <w:rFonts w:ascii="Times New Roman" w:eastAsia="Times New Roman" w:hAnsi="Times New Roman" w:cs="Times New Roman"/>
          <w:sz w:val="24"/>
          <w:szCs w:val="24"/>
          <w:lang w:eastAsia="et-EE"/>
        </w:rPr>
        <w:t xml:space="preserve"> </w:t>
      </w:r>
      <w:ins w:id="231" w:author="Mari Koik - JUSTDIGI" w:date="2025-11-14T15:22:00Z" w16du:dateUtc="2025-11-14T13:22:00Z">
        <w:r w:rsidR="007A28B7">
          <w:rPr>
            <w:rFonts w:ascii="Times New Roman" w:eastAsia="Times New Roman" w:hAnsi="Times New Roman" w:cs="Times New Roman"/>
            <w:sz w:val="24"/>
            <w:szCs w:val="24"/>
            <w:lang w:eastAsia="et-EE"/>
          </w:rPr>
          <w:t xml:space="preserve">sätestatud </w:t>
        </w:r>
      </w:ins>
      <w:commentRangeEnd w:id="229"/>
      <w:ins w:id="232" w:author="Mari Koik - JUSTDIGI" w:date="2025-11-14T16:31:00Z" w16du:dateUtc="2025-11-14T14:31:00Z">
        <w:r w:rsidR="005E4FB6">
          <w:rPr>
            <w:rStyle w:val="Kommentaariviide"/>
          </w:rPr>
          <w:commentReference w:id="229"/>
        </w:r>
      </w:ins>
      <w:r w:rsidR="000A385F" w:rsidRPr="00C03FBA">
        <w:rPr>
          <w:rFonts w:ascii="Times New Roman" w:eastAsia="Times New Roman" w:hAnsi="Times New Roman" w:cs="Times New Roman"/>
          <w:color w:val="202020"/>
          <w:sz w:val="24"/>
          <w:szCs w:val="24"/>
          <w:lang w:eastAsia="et-EE"/>
        </w:rPr>
        <w:t>nõuetele</w:t>
      </w:r>
      <w:r w:rsidR="000A385F" w:rsidRPr="00C03FBA">
        <w:rPr>
          <w:rFonts w:ascii="Times New Roman" w:eastAsia="Times New Roman" w:hAnsi="Times New Roman" w:cs="Times New Roman"/>
          <w:sz w:val="24"/>
          <w:szCs w:val="24"/>
          <w:lang w:eastAsia="et-EE"/>
        </w:rPr>
        <w:t xml:space="preserve"> </w:t>
      </w:r>
      <w:r w:rsidR="000A385F" w:rsidRPr="00C03FBA">
        <w:rPr>
          <w:rFonts w:ascii="Times New Roman" w:eastAsia="Times New Roman" w:hAnsi="Times New Roman" w:cs="Times New Roman"/>
          <w:color w:val="202020"/>
          <w:sz w:val="24"/>
          <w:szCs w:val="24"/>
          <w:lang w:eastAsia="et-EE"/>
        </w:rPr>
        <w:t xml:space="preserve">kontrollivad Päästeamet ning Politsei- ja Piirivalveamet </w:t>
      </w:r>
      <w:commentRangeStart w:id="233"/>
      <w:ins w:id="234" w:author="Mari Koik - JUSTDIGI" w:date="2025-11-12T11:55:00Z" w16du:dateUtc="2025-11-12T09:55:00Z">
        <w:r w:rsidR="007C18BF">
          <w:rPr>
            <w:rFonts w:ascii="Times New Roman" w:eastAsia="Times New Roman" w:hAnsi="Times New Roman" w:cs="Times New Roman"/>
            <w:color w:val="202020"/>
            <w:sz w:val="24"/>
            <w:szCs w:val="24"/>
            <w:lang w:eastAsia="et-EE"/>
          </w:rPr>
          <w:t xml:space="preserve">enne </w:t>
        </w:r>
      </w:ins>
      <w:r w:rsidR="000A385F" w:rsidRPr="00C03FBA">
        <w:rPr>
          <w:rFonts w:ascii="Times New Roman" w:eastAsia="Times New Roman" w:hAnsi="Times New Roman" w:cs="Times New Roman"/>
          <w:color w:val="202020"/>
          <w:sz w:val="24"/>
          <w:szCs w:val="24"/>
          <w:lang w:eastAsia="et-EE"/>
        </w:rPr>
        <w:t>2028. aasta 1. jaanuari</w:t>
      </w:r>
      <w:commentRangeEnd w:id="233"/>
      <w:r w:rsidR="00F17186">
        <w:rPr>
          <w:rStyle w:val="Kommentaariviide"/>
        </w:rPr>
        <w:commentReference w:id="233"/>
      </w:r>
      <w:del w:id="235" w:author="Mari Koik - JUSTDIGI" w:date="2025-11-12T11:55:00Z" w16du:dateUtc="2025-11-12T09:55:00Z">
        <w:r w:rsidR="000A385F" w:rsidRPr="00C03FBA" w:rsidDel="007C18BF">
          <w:rPr>
            <w:rFonts w:ascii="Times New Roman" w:eastAsia="Times New Roman" w:hAnsi="Times New Roman" w:cs="Times New Roman"/>
            <w:color w:val="202020"/>
            <w:sz w:val="24"/>
            <w:szCs w:val="24"/>
            <w:lang w:eastAsia="et-EE"/>
          </w:rPr>
          <w:delText>ks</w:delText>
        </w:r>
      </w:del>
      <w:r w:rsidR="000A385F" w:rsidRPr="00C03FBA">
        <w:rPr>
          <w:rFonts w:ascii="Times New Roman" w:eastAsia="Times New Roman" w:hAnsi="Times New Roman" w:cs="Times New Roman"/>
          <w:color w:val="202020"/>
          <w:sz w:val="24"/>
          <w:szCs w:val="24"/>
          <w:lang w:eastAsia="et-EE"/>
        </w:rPr>
        <w:t>.</w:t>
      </w:r>
    </w:p>
    <w:p w14:paraId="6E4C74F6" w14:textId="77777777" w:rsidR="00CD3B43" w:rsidRDefault="00CD3B43" w:rsidP="000A385F">
      <w:pPr>
        <w:pStyle w:val="Vahedeta"/>
        <w:jc w:val="both"/>
        <w:rPr>
          <w:rFonts w:ascii="Times New Roman" w:hAnsi="Times New Roman" w:cs="Times New Roman"/>
          <w:sz w:val="24"/>
          <w:szCs w:val="24"/>
        </w:rPr>
      </w:pPr>
    </w:p>
    <w:p w14:paraId="53C186A6" w14:textId="711594E6" w:rsidR="000A385F" w:rsidRPr="00747F27" w:rsidRDefault="00CD3B43" w:rsidP="000A385F">
      <w:pPr>
        <w:pStyle w:val="Vahedeta"/>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(2) </w:t>
      </w:r>
      <w:r w:rsidR="004B4D9E" w:rsidRPr="004B4D9E">
        <w:rPr>
          <w:rFonts w:ascii="Times New Roman" w:hAnsi="Times New Roman" w:cs="Times New Roman"/>
          <w:sz w:val="24"/>
          <w:szCs w:val="24"/>
        </w:rPr>
        <w:t>Enne käesoleva paragrahvi jõustumist päästemeeskonna reservi võetud liikme vastavust käesoleva seaduse § 31</w:t>
      </w:r>
      <w:r w:rsidR="004B4D9E" w:rsidRPr="005F292E">
        <w:rPr>
          <w:rFonts w:ascii="Times New Roman" w:hAnsi="Times New Roman" w:cs="Times New Roman"/>
          <w:sz w:val="24"/>
          <w:szCs w:val="24"/>
          <w:vertAlign w:val="superscript"/>
        </w:rPr>
        <w:t>3</w:t>
      </w:r>
      <w:r w:rsidR="004B4D9E" w:rsidRPr="004B4D9E">
        <w:rPr>
          <w:rFonts w:ascii="Times New Roman" w:hAnsi="Times New Roman" w:cs="Times New Roman"/>
          <w:sz w:val="24"/>
          <w:szCs w:val="24"/>
        </w:rPr>
        <w:t xml:space="preserve"> </w:t>
      </w:r>
      <w:commentRangeStart w:id="236"/>
      <w:r w:rsidR="004B4D9E" w:rsidRPr="004B4D9E">
        <w:rPr>
          <w:rFonts w:ascii="Times New Roman" w:hAnsi="Times New Roman" w:cs="Times New Roman"/>
          <w:sz w:val="24"/>
          <w:szCs w:val="24"/>
        </w:rPr>
        <w:t>lõigete</w:t>
      </w:r>
      <w:ins w:id="237" w:author="Mari Koik - JUSTDIGI" w:date="2025-11-14T15:23:00Z" w16du:dateUtc="2025-11-14T13:23:00Z">
        <w:r w:rsidR="00274E0D">
          <w:rPr>
            <w:rFonts w:ascii="Times New Roman" w:hAnsi="Times New Roman" w:cs="Times New Roman"/>
            <w:sz w:val="24"/>
            <w:szCs w:val="24"/>
          </w:rPr>
          <w:t>s</w:t>
        </w:r>
      </w:ins>
      <w:r w:rsidR="004B4D9E" w:rsidRPr="004B4D9E">
        <w:rPr>
          <w:rFonts w:ascii="Times New Roman" w:hAnsi="Times New Roman" w:cs="Times New Roman"/>
          <w:sz w:val="24"/>
          <w:szCs w:val="24"/>
        </w:rPr>
        <w:t xml:space="preserve"> 1</w:t>
      </w:r>
      <w:r w:rsidR="002342EA">
        <w:rPr>
          <w:rFonts w:ascii="Times New Roman" w:hAnsi="Times New Roman" w:cs="Times New Roman"/>
          <w:sz w:val="24"/>
          <w:szCs w:val="24"/>
        </w:rPr>
        <w:t xml:space="preserve"> ja</w:t>
      </w:r>
      <w:r w:rsidR="001F4E6F">
        <w:rPr>
          <w:rFonts w:ascii="Times New Roman" w:hAnsi="Times New Roman" w:cs="Times New Roman"/>
          <w:sz w:val="24"/>
          <w:szCs w:val="24"/>
        </w:rPr>
        <w:t xml:space="preserve"> </w:t>
      </w:r>
      <w:r w:rsidR="00EE3CB4">
        <w:rPr>
          <w:rFonts w:ascii="Times New Roman" w:hAnsi="Times New Roman" w:cs="Times New Roman"/>
          <w:sz w:val="24"/>
          <w:szCs w:val="24"/>
        </w:rPr>
        <w:t>2</w:t>
      </w:r>
      <w:r w:rsidR="004B4D9E" w:rsidRPr="004B4D9E">
        <w:rPr>
          <w:rFonts w:ascii="Times New Roman" w:hAnsi="Times New Roman" w:cs="Times New Roman"/>
          <w:sz w:val="24"/>
          <w:szCs w:val="24"/>
        </w:rPr>
        <w:t xml:space="preserve"> </w:t>
      </w:r>
      <w:ins w:id="238" w:author="Mari Koik - JUSTDIGI" w:date="2025-11-14T15:23:00Z" w16du:dateUtc="2025-11-14T13:23:00Z">
        <w:r w:rsidR="00274E0D">
          <w:rPr>
            <w:rFonts w:ascii="Times New Roman" w:hAnsi="Times New Roman" w:cs="Times New Roman"/>
            <w:sz w:val="24"/>
            <w:szCs w:val="24"/>
          </w:rPr>
          <w:t xml:space="preserve">sätestatud </w:t>
        </w:r>
      </w:ins>
      <w:commentRangeEnd w:id="236"/>
      <w:ins w:id="239" w:author="Mari Koik - JUSTDIGI" w:date="2025-11-14T16:32:00Z" w16du:dateUtc="2025-11-14T14:32:00Z">
        <w:r w:rsidR="005E4FB6">
          <w:rPr>
            <w:rStyle w:val="Kommentaariviide"/>
          </w:rPr>
          <w:commentReference w:id="236"/>
        </w:r>
      </w:ins>
      <w:r w:rsidR="004B4D9E" w:rsidRPr="004B4D9E">
        <w:rPr>
          <w:rFonts w:ascii="Times New Roman" w:hAnsi="Times New Roman" w:cs="Times New Roman"/>
          <w:sz w:val="24"/>
          <w:szCs w:val="24"/>
        </w:rPr>
        <w:t xml:space="preserve">nõuetele </w:t>
      </w:r>
      <w:r>
        <w:rPr>
          <w:rFonts w:ascii="Times New Roman" w:hAnsi="Times New Roman" w:cs="Times New Roman"/>
          <w:sz w:val="24"/>
          <w:szCs w:val="24"/>
        </w:rPr>
        <w:t xml:space="preserve">ei </w:t>
      </w:r>
      <w:r w:rsidR="004B4D9E">
        <w:rPr>
          <w:rFonts w:ascii="Times New Roman" w:hAnsi="Times New Roman" w:cs="Times New Roman"/>
          <w:sz w:val="24"/>
          <w:szCs w:val="24"/>
        </w:rPr>
        <w:t>kontrollita, kui</w:t>
      </w:r>
      <w:r>
        <w:rPr>
          <w:rFonts w:ascii="Times New Roman" w:hAnsi="Times New Roman" w:cs="Times New Roman"/>
          <w:sz w:val="24"/>
          <w:szCs w:val="24"/>
        </w:rPr>
        <w:t xml:space="preserve"> </w:t>
      </w:r>
      <w:r w:rsidR="00DE40CC">
        <w:rPr>
          <w:rStyle w:val="cf01"/>
          <w:rFonts w:ascii="Times New Roman" w:hAnsi="Times New Roman" w:cs="Times New Roman"/>
          <w:sz w:val="24"/>
          <w:szCs w:val="24"/>
        </w:rPr>
        <w:t>talle</w:t>
      </w:r>
      <w:r w:rsidR="007C38BC" w:rsidRPr="00C4320D">
        <w:rPr>
          <w:rStyle w:val="cf01"/>
          <w:rFonts w:ascii="Times New Roman" w:hAnsi="Times New Roman" w:cs="Times New Roman"/>
          <w:sz w:val="24"/>
          <w:szCs w:val="24"/>
        </w:rPr>
        <w:t xml:space="preserve"> </w:t>
      </w:r>
      <w:r w:rsidR="00C647DC" w:rsidRPr="00C4320D">
        <w:rPr>
          <w:rStyle w:val="cf01"/>
          <w:rFonts w:ascii="Times New Roman" w:hAnsi="Times New Roman" w:cs="Times New Roman"/>
          <w:sz w:val="24"/>
          <w:szCs w:val="24"/>
        </w:rPr>
        <w:t xml:space="preserve">on </w:t>
      </w:r>
      <w:r w:rsidRPr="00C4320D">
        <w:rPr>
          <w:rStyle w:val="cf01"/>
          <w:rFonts w:ascii="Times New Roman" w:hAnsi="Times New Roman" w:cs="Times New Roman"/>
          <w:sz w:val="24"/>
          <w:szCs w:val="24"/>
        </w:rPr>
        <w:t>tehtud</w:t>
      </w:r>
      <w:r w:rsidRPr="00C4320D" w:rsidDel="00CD3B43">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enne käesoleva paragrahvi jõustumist </w:t>
      </w:r>
      <w:r w:rsidR="00C647DC" w:rsidRPr="00C4320D">
        <w:rPr>
          <w:rStyle w:val="cf01"/>
          <w:rFonts w:ascii="Times New Roman" w:hAnsi="Times New Roman" w:cs="Times New Roman"/>
          <w:sz w:val="24"/>
          <w:szCs w:val="24"/>
        </w:rPr>
        <w:t>päästeteenistuse seaduse §-s 7</w:t>
      </w:r>
      <w:r w:rsidR="00C647DC" w:rsidRPr="00C4320D">
        <w:rPr>
          <w:rStyle w:val="cf01"/>
          <w:rFonts w:ascii="Times New Roman" w:hAnsi="Times New Roman" w:cs="Times New Roman"/>
          <w:sz w:val="24"/>
          <w:szCs w:val="24"/>
          <w:vertAlign w:val="superscript"/>
        </w:rPr>
        <w:t>2</w:t>
      </w:r>
      <w:r w:rsidR="00C647DC" w:rsidRPr="005F292E">
        <w:rPr>
          <w:rStyle w:val="cf01"/>
          <w:rFonts w:ascii="Times New Roman" w:hAnsi="Times New Roman" w:cs="Times New Roman"/>
          <w:sz w:val="24"/>
          <w:szCs w:val="24"/>
        </w:rPr>
        <w:t xml:space="preserve"> </w:t>
      </w:r>
      <w:r>
        <w:rPr>
          <w:rStyle w:val="cf01"/>
          <w:rFonts w:ascii="Times New Roman" w:hAnsi="Times New Roman" w:cs="Times New Roman"/>
          <w:sz w:val="24"/>
          <w:szCs w:val="24"/>
        </w:rPr>
        <w:t>sätestatud</w:t>
      </w:r>
      <w:r w:rsidRPr="00C4320D">
        <w:rPr>
          <w:rStyle w:val="cf01"/>
          <w:rFonts w:ascii="Times New Roman" w:hAnsi="Times New Roman" w:cs="Times New Roman"/>
          <w:sz w:val="24"/>
          <w:szCs w:val="24"/>
        </w:rPr>
        <w:t xml:space="preserve"> </w:t>
      </w:r>
      <w:r w:rsidR="00C647DC" w:rsidRPr="00C4320D">
        <w:rPr>
          <w:rStyle w:val="cf01"/>
          <w:rFonts w:ascii="Times New Roman" w:hAnsi="Times New Roman" w:cs="Times New Roman"/>
          <w:sz w:val="24"/>
          <w:szCs w:val="24"/>
        </w:rPr>
        <w:t>taustakontroll</w:t>
      </w:r>
      <w:r w:rsidR="007C38BC" w:rsidRPr="00C4320D">
        <w:rPr>
          <w:rStyle w:val="cf01"/>
          <w:rFonts w:ascii="Times New Roman" w:hAnsi="Times New Roman" w:cs="Times New Roman"/>
          <w:sz w:val="24"/>
          <w:szCs w:val="24"/>
        </w:rPr>
        <w:t>.</w:t>
      </w:r>
      <w:r w:rsidR="000A385F" w:rsidRPr="00C4320D">
        <w:rPr>
          <w:rFonts w:ascii="Times New Roman" w:eastAsia="Times New Roman" w:hAnsi="Times New Roman" w:cs="Times New Roman"/>
          <w:color w:val="202020"/>
          <w:sz w:val="24"/>
          <w:szCs w:val="24"/>
          <w:lang w:eastAsia="et-EE"/>
        </w:rPr>
        <w:t>“.</w:t>
      </w:r>
    </w:p>
    <w:bookmarkEnd w:id="228"/>
    <w:p w14:paraId="42577D0D" w14:textId="77777777" w:rsidR="000A385F" w:rsidRDefault="000A385F" w:rsidP="000A385F">
      <w:pPr>
        <w:pStyle w:val="Vahedeta"/>
        <w:jc w:val="both"/>
        <w:rPr>
          <w:rFonts w:ascii="Times New Roman" w:eastAsia="Times New Roman" w:hAnsi="Times New Roman" w:cs="Times New Roman"/>
          <w:b/>
          <w:sz w:val="24"/>
          <w:szCs w:val="24"/>
          <w:lang w:eastAsia="et-EE"/>
        </w:rPr>
      </w:pPr>
    </w:p>
    <w:p w14:paraId="31652108" w14:textId="77777777" w:rsidR="000A385F" w:rsidRPr="0041644B" w:rsidRDefault="000A385F" w:rsidP="000A385F">
      <w:pPr>
        <w:pStyle w:val="Vahedeta"/>
        <w:jc w:val="both"/>
        <w:rPr>
          <w:rFonts w:ascii="Times New Roman" w:eastAsia="Times New Roman" w:hAnsi="Times New Roman" w:cs="Times New Roman"/>
          <w:b/>
          <w:sz w:val="24"/>
          <w:szCs w:val="24"/>
          <w:lang w:eastAsia="et-EE"/>
        </w:rPr>
      </w:pPr>
      <w:r w:rsidRPr="0041644B">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2</w:t>
      </w:r>
      <w:r w:rsidRPr="0041644B">
        <w:rPr>
          <w:rFonts w:ascii="Times New Roman" w:eastAsia="Times New Roman" w:hAnsi="Times New Roman" w:cs="Times New Roman"/>
          <w:b/>
          <w:sz w:val="24"/>
          <w:szCs w:val="24"/>
          <w:lang w:eastAsia="et-EE"/>
        </w:rPr>
        <w:t>. Karistusregistri seaduse</w:t>
      </w:r>
      <w:r>
        <w:rPr>
          <w:rFonts w:ascii="Times New Roman" w:eastAsia="Times New Roman" w:hAnsi="Times New Roman" w:cs="Times New Roman"/>
          <w:b/>
          <w:sz w:val="24"/>
          <w:szCs w:val="24"/>
          <w:lang w:eastAsia="et-EE"/>
        </w:rPr>
        <w:t xml:space="preserve"> § 20</w:t>
      </w:r>
      <w:r w:rsidRPr="0041644B">
        <w:rPr>
          <w:rFonts w:ascii="Times New Roman" w:eastAsia="Times New Roman" w:hAnsi="Times New Roman" w:cs="Times New Roman"/>
          <w:b/>
          <w:sz w:val="24"/>
          <w:szCs w:val="24"/>
          <w:lang w:eastAsia="et-EE"/>
        </w:rPr>
        <w:t xml:space="preserve"> täiendamine</w:t>
      </w:r>
    </w:p>
    <w:p w14:paraId="0FB10A6C" w14:textId="77777777" w:rsidR="000A385F" w:rsidRPr="0041644B" w:rsidRDefault="000A385F" w:rsidP="000A385F">
      <w:pPr>
        <w:pStyle w:val="Vahedeta"/>
        <w:jc w:val="both"/>
        <w:rPr>
          <w:rFonts w:ascii="Times New Roman" w:eastAsia="Times New Roman" w:hAnsi="Times New Roman" w:cs="Times New Roman"/>
          <w:b/>
          <w:sz w:val="24"/>
          <w:szCs w:val="24"/>
          <w:lang w:eastAsia="et-EE"/>
        </w:rPr>
      </w:pPr>
    </w:p>
    <w:p w14:paraId="15E994E6" w14:textId="54A79038" w:rsidR="000A385F" w:rsidRPr="0041644B" w:rsidRDefault="000A385F" w:rsidP="5BEFE41D">
      <w:pPr>
        <w:pStyle w:val="Vahedeta"/>
        <w:jc w:val="both"/>
        <w:rPr>
          <w:rFonts w:ascii="Times New Roman" w:eastAsia="Times New Roman" w:hAnsi="Times New Roman" w:cs="Times New Roman"/>
          <w:sz w:val="24"/>
          <w:szCs w:val="24"/>
          <w:lang w:eastAsia="et-EE"/>
        </w:rPr>
      </w:pPr>
      <w:r w:rsidRPr="5BEFE41D">
        <w:rPr>
          <w:rFonts w:ascii="Times New Roman" w:eastAsia="Times New Roman" w:hAnsi="Times New Roman" w:cs="Times New Roman"/>
          <w:sz w:val="24"/>
          <w:szCs w:val="24"/>
          <w:lang w:eastAsia="et-EE"/>
        </w:rPr>
        <w:t>Karistusregistri seaduse § 20 lõike 1 punkti 17 täiendatakse pärast tekstiosa „päästeseaduse §</w:t>
      </w:r>
      <w:r>
        <w:rPr>
          <w:rFonts w:ascii="Times New Roman" w:eastAsia="Times New Roman" w:hAnsi="Times New Roman" w:cs="Times New Roman"/>
          <w:bCs/>
          <w:sz w:val="24"/>
          <w:szCs w:val="24"/>
          <w:lang w:eastAsia="et-EE"/>
        </w:rPr>
        <w:noBreakHyphen/>
      </w:r>
      <w:r w:rsidRPr="5BEFE41D">
        <w:rPr>
          <w:rFonts w:ascii="Times New Roman" w:eastAsia="Times New Roman" w:hAnsi="Times New Roman" w:cs="Times New Roman"/>
          <w:sz w:val="24"/>
          <w:szCs w:val="24"/>
          <w:lang w:eastAsia="et-EE"/>
        </w:rPr>
        <w:t xml:space="preserve">des“ </w:t>
      </w:r>
      <w:r w:rsidR="00037ADC" w:rsidRPr="5BEFE41D">
        <w:rPr>
          <w:rFonts w:ascii="Times New Roman" w:eastAsia="Times New Roman" w:hAnsi="Times New Roman" w:cs="Times New Roman"/>
          <w:sz w:val="24"/>
          <w:szCs w:val="24"/>
          <w:lang w:eastAsia="et-EE"/>
        </w:rPr>
        <w:t xml:space="preserve">tekstiosaga </w:t>
      </w:r>
      <w:r w:rsidRPr="5BEFE41D">
        <w:rPr>
          <w:rFonts w:ascii="Times New Roman" w:eastAsia="Times New Roman" w:hAnsi="Times New Roman" w:cs="Times New Roman"/>
          <w:sz w:val="24"/>
          <w:szCs w:val="24"/>
          <w:lang w:eastAsia="et-EE"/>
        </w:rPr>
        <w:t>„31</w:t>
      </w:r>
      <w:r w:rsidRPr="5BEFE41D">
        <w:rPr>
          <w:rFonts w:ascii="Times New Roman" w:eastAsia="Times New Roman" w:hAnsi="Times New Roman" w:cs="Times New Roman"/>
          <w:sz w:val="24"/>
          <w:szCs w:val="24"/>
          <w:vertAlign w:val="superscript"/>
          <w:lang w:eastAsia="et-EE"/>
        </w:rPr>
        <w:t>6</w:t>
      </w:r>
      <w:r w:rsidRPr="5BEFE41D">
        <w:rPr>
          <w:rFonts w:ascii="Times New Roman" w:eastAsia="Times New Roman" w:hAnsi="Times New Roman" w:cs="Times New Roman"/>
          <w:sz w:val="24"/>
          <w:szCs w:val="24"/>
          <w:lang w:eastAsia="et-EE"/>
        </w:rPr>
        <w:t>,“.</w:t>
      </w:r>
    </w:p>
    <w:p w14:paraId="3D01EFDB" w14:textId="77777777" w:rsidR="000A385F" w:rsidRDefault="000A385F" w:rsidP="000A385F">
      <w:pPr>
        <w:pStyle w:val="Vahedeta"/>
        <w:jc w:val="both"/>
        <w:rPr>
          <w:rFonts w:ascii="Times New Roman" w:eastAsia="Times New Roman" w:hAnsi="Times New Roman" w:cs="Times New Roman"/>
          <w:b/>
          <w:sz w:val="24"/>
          <w:szCs w:val="24"/>
          <w:lang w:eastAsia="et-EE"/>
        </w:rPr>
      </w:pPr>
    </w:p>
    <w:p w14:paraId="0E5B7629" w14:textId="77777777" w:rsidR="000A385F" w:rsidRPr="00E80C43" w:rsidRDefault="000A385F" w:rsidP="00C83ADB">
      <w:pPr>
        <w:pStyle w:val="Vahedeta"/>
        <w:keepNext/>
        <w:jc w:val="both"/>
        <w:rPr>
          <w:rFonts w:ascii="Times New Roman" w:eastAsia="Times New Roman" w:hAnsi="Times New Roman" w:cs="Times New Roman"/>
          <w:b/>
          <w:sz w:val="24"/>
          <w:szCs w:val="24"/>
          <w:lang w:eastAsia="et-EE"/>
        </w:rPr>
      </w:pPr>
      <w:r w:rsidRPr="00E80C43">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3</w:t>
      </w:r>
      <w:r w:rsidRPr="00E80C43">
        <w:rPr>
          <w:rFonts w:ascii="Times New Roman" w:eastAsia="Times New Roman" w:hAnsi="Times New Roman" w:cs="Times New Roman"/>
          <w:b/>
          <w:sz w:val="24"/>
          <w:szCs w:val="24"/>
          <w:lang w:eastAsia="et-EE"/>
        </w:rPr>
        <w:t xml:space="preserve">. Karistusseadustiku </w:t>
      </w:r>
      <w:r>
        <w:rPr>
          <w:rFonts w:ascii="Times New Roman" w:eastAsia="Times New Roman" w:hAnsi="Times New Roman" w:cs="Times New Roman"/>
          <w:b/>
          <w:sz w:val="24"/>
          <w:szCs w:val="24"/>
          <w:lang w:eastAsia="et-EE"/>
        </w:rPr>
        <w:t>täiendamine</w:t>
      </w:r>
    </w:p>
    <w:p w14:paraId="65D0AEF3" w14:textId="77777777" w:rsidR="000A385F" w:rsidRDefault="000A385F" w:rsidP="00C83ADB">
      <w:pPr>
        <w:pStyle w:val="Vahedeta"/>
        <w:keepNext/>
        <w:jc w:val="both"/>
        <w:rPr>
          <w:rFonts w:ascii="Times New Roman" w:eastAsia="Times New Roman" w:hAnsi="Times New Roman" w:cs="Times New Roman"/>
          <w:sz w:val="24"/>
          <w:szCs w:val="24"/>
          <w:lang w:eastAsia="et-EE"/>
        </w:rPr>
      </w:pPr>
    </w:p>
    <w:p w14:paraId="11D498FD" w14:textId="77777777" w:rsidR="000A385F" w:rsidRDefault="000A385F" w:rsidP="000A385F">
      <w:pPr>
        <w:pStyle w:val="Vahedeta"/>
        <w:jc w:val="both"/>
        <w:rPr>
          <w:rFonts w:ascii="Times New Roman" w:hAnsi="Times New Roman" w:cs="Times New Roman"/>
          <w:sz w:val="24"/>
          <w:szCs w:val="24"/>
        </w:rPr>
      </w:pPr>
      <w:r>
        <w:rPr>
          <w:rFonts w:ascii="Times New Roman" w:hAnsi="Times New Roman" w:cs="Times New Roman"/>
          <w:sz w:val="24"/>
          <w:szCs w:val="24"/>
        </w:rPr>
        <w:t>Karistusseadustikku täiendatakse §-ga 278</w:t>
      </w:r>
      <w:r w:rsidRPr="00174EA8">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23FDED4A" w14:textId="77777777" w:rsidR="000A385F" w:rsidRDefault="000A385F" w:rsidP="000A385F">
      <w:pPr>
        <w:pStyle w:val="Vahedeta"/>
        <w:jc w:val="both"/>
        <w:rPr>
          <w:rFonts w:ascii="Times New Roman" w:hAnsi="Times New Roman" w:cs="Times New Roman"/>
          <w:sz w:val="24"/>
          <w:szCs w:val="24"/>
        </w:rPr>
      </w:pPr>
    </w:p>
    <w:p w14:paraId="5F84FF61" w14:textId="77777777" w:rsidR="000A385F" w:rsidRPr="00174EA8" w:rsidRDefault="000A385F" w:rsidP="000A385F">
      <w:pPr>
        <w:pStyle w:val="Vahedeta"/>
        <w:keepNext/>
        <w:jc w:val="both"/>
        <w:rPr>
          <w:rFonts w:ascii="Times New Roman" w:hAnsi="Times New Roman" w:cs="Times New Roman"/>
          <w:b/>
          <w:sz w:val="24"/>
          <w:szCs w:val="24"/>
        </w:rPr>
      </w:pPr>
      <w:r>
        <w:rPr>
          <w:rFonts w:ascii="Times New Roman" w:hAnsi="Times New Roman" w:cs="Times New Roman"/>
          <w:sz w:val="24"/>
          <w:szCs w:val="24"/>
        </w:rPr>
        <w:t>„</w:t>
      </w:r>
      <w:r w:rsidRPr="00174EA8">
        <w:rPr>
          <w:rFonts w:ascii="Times New Roman" w:hAnsi="Times New Roman" w:cs="Times New Roman"/>
          <w:b/>
          <w:sz w:val="24"/>
          <w:szCs w:val="24"/>
        </w:rPr>
        <w:t>§ 278</w:t>
      </w:r>
      <w:r w:rsidRPr="00174EA8">
        <w:rPr>
          <w:rFonts w:ascii="Times New Roman" w:hAnsi="Times New Roman" w:cs="Times New Roman"/>
          <w:b/>
          <w:sz w:val="24"/>
          <w:szCs w:val="24"/>
          <w:vertAlign w:val="superscript"/>
        </w:rPr>
        <w:t>1</w:t>
      </w:r>
      <w:r w:rsidRPr="00174EA8">
        <w:rPr>
          <w:rFonts w:ascii="Times New Roman" w:hAnsi="Times New Roman" w:cs="Times New Roman"/>
          <w:b/>
          <w:sz w:val="24"/>
          <w:szCs w:val="24"/>
        </w:rPr>
        <w:t xml:space="preserve">. </w:t>
      </w:r>
      <w:r w:rsidRPr="007D0133">
        <w:rPr>
          <w:rFonts w:ascii="Times New Roman" w:eastAsia="Times New Roman" w:hAnsi="Times New Roman" w:cs="Times New Roman"/>
          <w:b/>
          <w:sz w:val="24"/>
          <w:szCs w:val="24"/>
          <w:lang w:eastAsia="et-EE"/>
        </w:rPr>
        <w:t xml:space="preserve">Häirekeskuse töö </w:t>
      </w:r>
      <w:r>
        <w:rPr>
          <w:rFonts w:ascii="Times New Roman" w:eastAsia="Times New Roman" w:hAnsi="Times New Roman" w:cs="Times New Roman"/>
          <w:b/>
          <w:sz w:val="24"/>
          <w:szCs w:val="24"/>
          <w:lang w:eastAsia="et-EE"/>
        </w:rPr>
        <w:t>häirimine</w:t>
      </w:r>
    </w:p>
    <w:p w14:paraId="0C4621BB" w14:textId="77777777" w:rsidR="000A385F" w:rsidRDefault="000A385F" w:rsidP="000A385F">
      <w:pPr>
        <w:pStyle w:val="Vahedeta"/>
        <w:keepNext/>
        <w:jc w:val="both"/>
        <w:rPr>
          <w:rFonts w:ascii="Times New Roman" w:hAnsi="Times New Roman" w:cs="Times New Roman"/>
          <w:sz w:val="24"/>
          <w:szCs w:val="24"/>
        </w:rPr>
      </w:pPr>
    </w:p>
    <w:p w14:paraId="7988AF37" w14:textId="7BD6A132" w:rsidR="000A385F" w:rsidRPr="007D0133"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7D0133">
        <w:rPr>
          <w:rFonts w:ascii="Times New Roman" w:eastAsia="Times New Roman" w:hAnsi="Times New Roman" w:cs="Times New Roman"/>
          <w:sz w:val="24"/>
          <w:szCs w:val="24"/>
          <w:lang w:eastAsia="et-EE"/>
        </w:rPr>
        <w:t xml:space="preserve"> </w:t>
      </w:r>
      <w:ins w:id="240" w:author="Mari Koik - JUSTDIGI" w:date="2025-11-14T13:55:00Z" w16du:dateUtc="2025-11-14T11:55:00Z">
        <w:r w:rsidR="00D20AA5">
          <w:rPr>
            <w:rFonts w:ascii="Times New Roman" w:eastAsia="Times New Roman" w:hAnsi="Times New Roman" w:cs="Times New Roman"/>
            <w:sz w:val="24"/>
            <w:szCs w:val="24"/>
            <w:lang w:eastAsia="et-EE"/>
          </w:rPr>
          <w:t>Teadvalt v</w:t>
        </w:r>
      </w:ins>
      <w:del w:id="241" w:author="Mari Koik - JUSTDIGI" w:date="2025-11-14T13:55:00Z" w16du:dateUtc="2025-11-14T11:55:00Z">
        <w:r w:rsidDel="00D20AA5">
          <w:rPr>
            <w:rFonts w:ascii="Times New Roman" w:eastAsia="Times New Roman" w:hAnsi="Times New Roman" w:cs="Times New Roman"/>
            <w:sz w:val="24"/>
            <w:szCs w:val="24"/>
            <w:lang w:eastAsia="et-EE"/>
          </w:rPr>
          <w:delText>V</w:delText>
        </w:r>
      </w:del>
      <w:r>
        <w:rPr>
          <w:rFonts w:ascii="Times New Roman" w:eastAsia="Times New Roman" w:hAnsi="Times New Roman" w:cs="Times New Roman"/>
          <w:sz w:val="24"/>
          <w:szCs w:val="24"/>
          <w:lang w:eastAsia="et-EE"/>
        </w:rPr>
        <w:t xml:space="preserve">ale hädaabiteate </w:t>
      </w:r>
      <w:del w:id="242" w:author="Mari Koik - JUSTDIGI" w:date="2025-11-14T13:55:00Z" w16du:dateUtc="2025-11-14T11:55:00Z">
        <w:r w:rsidDel="00D20AA5">
          <w:rPr>
            <w:rFonts w:ascii="Times New Roman" w:eastAsia="Times New Roman" w:hAnsi="Times New Roman" w:cs="Times New Roman"/>
            <w:sz w:val="24"/>
            <w:szCs w:val="24"/>
            <w:lang w:eastAsia="et-EE"/>
          </w:rPr>
          <w:delText xml:space="preserve">teadvalt </w:delText>
        </w:r>
      </w:del>
      <w:r>
        <w:rPr>
          <w:rFonts w:ascii="Times New Roman" w:eastAsia="Times New Roman" w:hAnsi="Times New Roman" w:cs="Times New Roman"/>
          <w:sz w:val="24"/>
          <w:szCs w:val="24"/>
          <w:lang w:eastAsia="et-EE"/>
        </w:rPr>
        <w:t xml:space="preserve">edastamisega Häirekeskuse töö häirimise eest </w:t>
      </w:r>
      <w:r w:rsidRPr="00174EA8">
        <w:rPr>
          <w:rFonts w:ascii="Times New Roman" w:eastAsia="Times New Roman" w:hAnsi="Times New Roman" w:cs="Times New Roman"/>
          <w:sz w:val="24"/>
          <w:szCs w:val="24"/>
          <w:lang w:eastAsia="et-EE"/>
        </w:rPr>
        <w:t>–</w:t>
      </w:r>
    </w:p>
    <w:p w14:paraId="0BB6B83C" w14:textId="77777777" w:rsidR="000A385F" w:rsidRDefault="000A385F" w:rsidP="000A385F">
      <w:pPr>
        <w:pStyle w:val="Vahedeta"/>
        <w:jc w:val="both"/>
        <w:rPr>
          <w:rFonts w:ascii="Times New Roman" w:eastAsia="Times New Roman" w:hAnsi="Times New Roman" w:cs="Times New Roman"/>
          <w:sz w:val="24"/>
          <w:szCs w:val="24"/>
          <w:lang w:eastAsia="et-EE"/>
        </w:rPr>
      </w:pPr>
      <w:r w:rsidRPr="007D0133">
        <w:rPr>
          <w:rFonts w:ascii="Times New Roman" w:eastAsia="Times New Roman" w:hAnsi="Times New Roman" w:cs="Times New Roman"/>
          <w:sz w:val="24"/>
          <w:szCs w:val="24"/>
          <w:lang w:eastAsia="et-EE"/>
        </w:rPr>
        <w:t>karistatakse rahatrahviga kuni 200 trahviühikut või arestiga.</w:t>
      </w:r>
    </w:p>
    <w:p w14:paraId="4B853957"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50F59C31" w14:textId="10C59877" w:rsidR="000A385F" w:rsidRPr="00174EA8" w:rsidRDefault="000A385F" w:rsidP="000A385F">
      <w:pPr>
        <w:pStyle w:val="Vahedeta"/>
        <w:jc w:val="both"/>
        <w:rPr>
          <w:rFonts w:ascii="Times New Roman" w:eastAsia="Times New Roman" w:hAnsi="Times New Roman" w:cs="Times New Roman"/>
          <w:sz w:val="24"/>
          <w:szCs w:val="24"/>
          <w:lang w:eastAsia="et-EE"/>
        </w:rPr>
      </w:pPr>
      <w:r w:rsidRPr="00174EA8">
        <w:rPr>
          <w:rFonts w:ascii="Times New Roman" w:eastAsia="Times New Roman" w:hAnsi="Times New Roman" w:cs="Times New Roman"/>
          <w:sz w:val="24"/>
          <w:szCs w:val="24"/>
          <w:lang w:eastAsia="et-EE"/>
        </w:rPr>
        <w:t>(</w:t>
      </w:r>
      <w:r w:rsidR="002D5209">
        <w:rPr>
          <w:rFonts w:ascii="Times New Roman" w:eastAsia="Times New Roman" w:hAnsi="Times New Roman" w:cs="Times New Roman"/>
          <w:sz w:val="24"/>
          <w:szCs w:val="24"/>
          <w:lang w:eastAsia="et-EE"/>
        </w:rPr>
        <w:t>2</w:t>
      </w:r>
      <w:r w:rsidRPr="00174EA8">
        <w:rPr>
          <w:rFonts w:ascii="Times New Roman" w:eastAsia="Times New Roman" w:hAnsi="Times New Roman" w:cs="Times New Roman"/>
          <w:sz w:val="24"/>
          <w:szCs w:val="24"/>
          <w:lang w:eastAsia="et-EE"/>
        </w:rPr>
        <w:t>) Sama teo eest, kui selle on toime pannud juriidiline isik, –</w:t>
      </w:r>
    </w:p>
    <w:p w14:paraId="7975D89E" w14:textId="77777777" w:rsidR="000A385F" w:rsidRDefault="000A385F" w:rsidP="000A385F">
      <w:pPr>
        <w:pStyle w:val="Vahedeta"/>
        <w:jc w:val="both"/>
        <w:rPr>
          <w:rFonts w:ascii="Times New Roman" w:eastAsia="Times New Roman" w:hAnsi="Times New Roman" w:cs="Times New Roman"/>
          <w:sz w:val="24"/>
          <w:szCs w:val="24"/>
          <w:lang w:eastAsia="et-EE"/>
        </w:rPr>
      </w:pPr>
      <w:r w:rsidRPr="00174EA8">
        <w:rPr>
          <w:rFonts w:ascii="Times New Roman" w:eastAsia="Times New Roman" w:hAnsi="Times New Roman" w:cs="Times New Roman"/>
          <w:sz w:val="24"/>
          <w:szCs w:val="24"/>
          <w:lang w:eastAsia="et-EE"/>
        </w:rPr>
        <w:t xml:space="preserve">karistatakse rahatrahviga kuni </w:t>
      </w:r>
      <w:r>
        <w:rPr>
          <w:rFonts w:ascii="Times New Roman" w:eastAsia="Times New Roman" w:hAnsi="Times New Roman" w:cs="Times New Roman"/>
          <w:sz w:val="24"/>
          <w:szCs w:val="24"/>
          <w:lang w:eastAsia="et-EE"/>
        </w:rPr>
        <w:t>10 0</w:t>
      </w:r>
      <w:r w:rsidRPr="00174EA8">
        <w:rPr>
          <w:rFonts w:ascii="Times New Roman" w:eastAsia="Times New Roman" w:hAnsi="Times New Roman" w:cs="Times New Roman"/>
          <w:sz w:val="24"/>
          <w:szCs w:val="24"/>
          <w:lang w:eastAsia="et-EE"/>
        </w:rPr>
        <w:t>00 eurot.</w:t>
      </w:r>
      <w:r>
        <w:rPr>
          <w:rFonts w:ascii="Times New Roman" w:eastAsia="Times New Roman" w:hAnsi="Times New Roman" w:cs="Times New Roman"/>
          <w:sz w:val="24"/>
          <w:szCs w:val="24"/>
          <w:lang w:eastAsia="et-EE"/>
        </w:rPr>
        <w:t>“.</w:t>
      </w:r>
    </w:p>
    <w:p w14:paraId="390416EA" w14:textId="77777777" w:rsidR="000A385F" w:rsidRDefault="000A385F" w:rsidP="000A385F">
      <w:pPr>
        <w:pStyle w:val="Vahedeta"/>
        <w:jc w:val="both"/>
        <w:rPr>
          <w:rFonts w:ascii="Times New Roman" w:eastAsia="Times New Roman" w:hAnsi="Times New Roman" w:cs="Times New Roman"/>
          <w:b/>
          <w:sz w:val="24"/>
          <w:szCs w:val="24"/>
          <w:lang w:eastAsia="et-EE"/>
        </w:rPr>
      </w:pPr>
    </w:p>
    <w:p w14:paraId="6CEFF00A" w14:textId="77777777" w:rsidR="000A385F" w:rsidRPr="00E80C43" w:rsidRDefault="000A385F" w:rsidP="000A385F">
      <w:pPr>
        <w:pStyle w:val="Vahedeta"/>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 xml:space="preserve">§ 4. </w:t>
      </w:r>
      <w:r w:rsidRPr="00E80C43">
        <w:rPr>
          <w:rFonts w:ascii="Times New Roman" w:eastAsia="Times New Roman" w:hAnsi="Times New Roman" w:cs="Times New Roman"/>
          <w:b/>
          <w:sz w:val="24"/>
          <w:szCs w:val="24"/>
          <w:lang w:eastAsia="et-EE"/>
        </w:rPr>
        <w:t xml:space="preserve">Korrakaitseseaduse </w:t>
      </w:r>
      <w:r>
        <w:rPr>
          <w:rFonts w:ascii="Times New Roman" w:eastAsia="Times New Roman" w:hAnsi="Times New Roman" w:cs="Times New Roman"/>
          <w:b/>
          <w:sz w:val="24"/>
          <w:szCs w:val="24"/>
          <w:lang w:eastAsia="et-EE"/>
        </w:rPr>
        <w:t>§ 35</w:t>
      </w:r>
      <w:r w:rsidRPr="00B2377B">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lang w:eastAsia="et-EE"/>
        </w:rPr>
        <w:t xml:space="preserve"> </w:t>
      </w:r>
      <w:r w:rsidRPr="00E80C43">
        <w:rPr>
          <w:rFonts w:ascii="Times New Roman" w:eastAsia="Times New Roman" w:hAnsi="Times New Roman" w:cs="Times New Roman"/>
          <w:b/>
          <w:sz w:val="24"/>
          <w:szCs w:val="24"/>
          <w:lang w:eastAsia="et-EE"/>
        </w:rPr>
        <w:t>muutmine</w:t>
      </w:r>
    </w:p>
    <w:p w14:paraId="4BD89217"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4E6949E8" w14:textId="77777777" w:rsidR="000A385F" w:rsidRDefault="000A385F" w:rsidP="000A385F">
      <w:pPr>
        <w:pStyle w:val="Vahedeta"/>
        <w:rPr>
          <w:rFonts w:ascii="Times New Roman" w:eastAsia="Times New Roman" w:hAnsi="Times New Roman" w:cs="Times New Roman"/>
          <w:sz w:val="24"/>
          <w:szCs w:val="24"/>
          <w:lang w:eastAsia="et-EE"/>
        </w:rPr>
      </w:pPr>
      <w:r>
        <w:rPr>
          <w:rFonts w:ascii="Times New Roman" w:hAnsi="Times New Roman" w:cs="Times New Roman"/>
          <w:sz w:val="24"/>
          <w:szCs w:val="24"/>
        </w:rPr>
        <w:t>Korrakaitse</w:t>
      </w:r>
      <w:r w:rsidRPr="00534D73">
        <w:rPr>
          <w:rFonts w:ascii="Times New Roman" w:hAnsi="Times New Roman" w:cs="Times New Roman"/>
          <w:sz w:val="24"/>
          <w:szCs w:val="24"/>
        </w:rPr>
        <w:t>seaduse</w:t>
      </w:r>
      <w:r>
        <w:rPr>
          <w:rFonts w:ascii="Times New Roman" w:eastAsia="Times New Roman" w:hAnsi="Times New Roman" w:cs="Times New Roman"/>
          <w:sz w:val="24"/>
          <w:szCs w:val="24"/>
          <w:lang w:eastAsia="et-EE"/>
        </w:rPr>
        <w:t xml:space="preserve"> § 35</w:t>
      </w:r>
      <w:r w:rsidRPr="00B308D5">
        <w:rPr>
          <w:rFonts w:ascii="Times New Roman" w:eastAsia="Times New Roman" w:hAnsi="Times New Roman" w:cs="Times New Roman"/>
          <w:sz w:val="24"/>
          <w:szCs w:val="24"/>
          <w:vertAlign w:val="superscript"/>
          <w:lang w:eastAsia="et-EE"/>
        </w:rPr>
        <w:t>1</w:t>
      </w:r>
      <w:r w:rsidRPr="00B2377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muudetakse ja sõnastatakse järgmiselt:</w:t>
      </w:r>
    </w:p>
    <w:p w14:paraId="3845230C" w14:textId="77777777" w:rsidR="000A385F" w:rsidRPr="00B308D5" w:rsidRDefault="000A385F" w:rsidP="000A385F">
      <w:pPr>
        <w:pStyle w:val="Vahedeta"/>
        <w:jc w:val="both"/>
        <w:rPr>
          <w:rFonts w:ascii="Times New Roman" w:eastAsia="Times New Roman" w:hAnsi="Times New Roman" w:cs="Times New Roman"/>
          <w:sz w:val="24"/>
          <w:szCs w:val="24"/>
          <w:lang w:eastAsia="et-EE"/>
        </w:rPr>
      </w:pPr>
    </w:p>
    <w:p w14:paraId="4F5E4E10" w14:textId="263A9E48" w:rsidR="000A385F" w:rsidRPr="00B308D5" w:rsidRDefault="000A385F" w:rsidP="000A385F">
      <w:pPr>
        <w:pStyle w:val="Vahedeta"/>
        <w:jc w:val="both"/>
        <w:rPr>
          <w:rFonts w:ascii="Times New Roman" w:eastAsia="Times New Roman" w:hAnsi="Times New Roman" w:cs="Times New Roman"/>
          <w:b/>
          <w:sz w:val="24"/>
          <w:szCs w:val="24"/>
          <w:lang w:eastAsia="et-EE"/>
        </w:rPr>
      </w:pPr>
      <w:bookmarkStart w:id="243" w:name="_Hlk169772612"/>
      <w:r>
        <w:rPr>
          <w:rFonts w:ascii="Times New Roman" w:eastAsia="Times New Roman" w:hAnsi="Times New Roman" w:cs="Times New Roman"/>
          <w:sz w:val="24"/>
          <w:szCs w:val="24"/>
          <w:lang w:eastAsia="et-EE"/>
        </w:rPr>
        <w:t>„</w:t>
      </w:r>
      <w:r w:rsidRPr="00B308D5">
        <w:rPr>
          <w:rFonts w:ascii="Times New Roman" w:eastAsia="Times New Roman" w:hAnsi="Times New Roman" w:cs="Times New Roman"/>
          <w:b/>
          <w:sz w:val="24"/>
          <w:szCs w:val="24"/>
          <w:lang w:eastAsia="et-EE"/>
        </w:rPr>
        <w:t>§ 35</w:t>
      </w:r>
      <w:r w:rsidRPr="00B308D5">
        <w:rPr>
          <w:rFonts w:ascii="Times New Roman" w:eastAsia="Times New Roman" w:hAnsi="Times New Roman" w:cs="Times New Roman"/>
          <w:b/>
          <w:sz w:val="24"/>
          <w:szCs w:val="24"/>
          <w:vertAlign w:val="superscript"/>
          <w:lang w:eastAsia="et-EE"/>
        </w:rPr>
        <w:t>1</w:t>
      </w:r>
      <w:r w:rsidRPr="00B308D5">
        <w:rPr>
          <w:rFonts w:ascii="Times New Roman" w:eastAsia="Times New Roman" w:hAnsi="Times New Roman" w:cs="Times New Roman"/>
          <w:b/>
          <w:sz w:val="24"/>
          <w:szCs w:val="24"/>
          <w:lang w:eastAsia="et-EE"/>
        </w:rPr>
        <w:t xml:space="preserve">. Hädaabinumbril </w:t>
      </w:r>
      <w:r w:rsidR="000A5BF4">
        <w:rPr>
          <w:rFonts w:ascii="Times New Roman" w:eastAsia="Times New Roman" w:hAnsi="Times New Roman" w:cs="Times New Roman"/>
          <w:b/>
          <w:sz w:val="24"/>
          <w:szCs w:val="24"/>
          <w:lang w:eastAsia="et-EE"/>
        </w:rPr>
        <w:t xml:space="preserve">ja </w:t>
      </w:r>
      <w:r w:rsidR="004922A4">
        <w:rPr>
          <w:rFonts w:ascii="Times New Roman" w:eastAsia="Times New Roman" w:hAnsi="Times New Roman" w:cs="Times New Roman"/>
          <w:b/>
          <w:sz w:val="24"/>
          <w:szCs w:val="24"/>
          <w:lang w:eastAsia="et-EE"/>
        </w:rPr>
        <w:t>riigiinfonumbril</w:t>
      </w:r>
      <w:r w:rsidRPr="00BD7B63">
        <w:rPr>
          <w:rFonts w:ascii="Times New Roman" w:eastAsia="Times New Roman" w:hAnsi="Times New Roman" w:cs="Times New Roman"/>
          <w:b/>
          <w:sz w:val="24"/>
          <w:szCs w:val="24"/>
          <w:lang w:eastAsia="et-EE"/>
        </w:rPr>
        <w:t xml:space="preserve"> </w:t>
      </w:r>
      <w:r w:rsidRPr="00B308D5">
        <w:rPr>
          <w:rFonts w:ascii="Times New Roman" w:eastAsia="Times New Roman" w:hAnsi="Times New Roman" w:cs="Times New Roman"/>
          <w:b/>
          <w:sz w:val="24"/>
          <w:szCs w:val="24"/>
          <w:lang w:eastAsia="et-EE"/>
        </w:rPr>
        <w:t xml:space="preserve">edastatud </w:t>
      </w:r>
      <w:r w:rsidRPr="00782C83">
        <w:rPr>
          <w:rFonts w:ascii="Times New Roman" w:eastAsia="Times New Roman" w:hAnsi="Times New Roman" w:cs="Times New Roman"/>
          <w:b/>
          <w:sz w:val="24"/>
          <w:szCs w:val="24"/>
          <w:lang w:eastAsia="et-EE"/>
        </w:rPr>
        <w:t>teabe</w:t>
      </w:r>
      <w:r w:rsidRPr="00B308D5">
        <w:rPr>
          <w:rFonts w:ascii="Times New Roman" w:eastAsia="Times New Roman" w:hAnsi="Times New Roman" w:cs="Times New Roman"/>
          <w:b/>
          <w:sz w:val="24"/>
          <w:szCs w:val="24"/>
          <w:lang w:eastAsia="et-EE"/>
        </w:rPr>
        <w:t xml:space="preserve"> töötlemine</w:t>
      </w:r>
    </w:p>
    <w:p w14:paraId="6FE59952"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5637D300" w14:textId="25037583" w:rsidR="000A385F" w:rsidRDefault="000A385F" w:rsidP="000A385F">
      <w:pPr>
        <w:pStyle w:val="Vahedeta"/>
        <w:jc w:val="both"/>
        <w:rPr>
          <w:rFonts w:ascii="Times New Roman" w:eastAsia="Times New Roman" w:hAnsi="Times New Roman" w:cs="Times New Roman"/>
          <w:sz w:val="24"/>
          <w:szCs w:val="24"/>
          <w:lang w:eastAsia="et-EE"/>
        </w:rPr>
      </w:pPr>
      <w:bookmarkStart w:id="244" w:name="_Hlk160693869"/>
      <w:r>
        <w:rPr>
          <w:rFonts w:ascii="Times New Roman" w:eastAsia="Times New Roman" w:hAnsi="Times New Roman" w:cs="Times New Roman"/>
          <w:sz w:val="24"/>
          <w:szCs w:val="24"/>
          <w:lang w:eastAsia="et-EE"/>
        </w:rPr>
        <w:t xml:space="preserve">(1) </w:t>
      </w:r>
      <w:r w:rsidRPr="00B308D5">
        <w:rPr>
          <w:rFonts w:ascii="Times New Roman" w:eastAsia="Times New Roman" w:hAnsi="Times New Roman" w:cs="Times New Roman"/>
          <w:sz w:val="24"/>
          <w:szCs w:val="24"/>
          <w:lang w:eastAsia="et-EE"/>
        </w:rPr>
        <w:t xml:space="preserve">Häirekeskus salvestab </w:t>
      </w:r>
      <w:r>
        <w:rPr>
          <w:rFonts w:ascii="Times New Roman" w:eastAsia="Times New Roman" w:hAnsi="Times New Roman" w:cs="Times New Roman"/>
          <w:sz w:val="24"/>
          <w:szCs w:val="24"/>
          <w:lang w:eastAsia="et-EE"/>
        </w:rPr>
        <w:t xml:space="preserve">hädaabinumbril 112 või </w:t>
      </w:r>
      <w:r w:rsidR="004922A4">
        <w:rPr>
          <w:rFonts w:ascii="Times New Roman" w:eastAsia="Times New Roman" w:hAnsi="Times New Roman" w:cs="Times New Roman"/>
          <w:sz w:val="24"/>
          <w:szCs w:val="24"/>
          <w:lang w:eastAsia="et-EE"/>
        </w:rPr>
        <w:t>riigiinfonumbril</w:t>
      </w:r>
      <w:r w:rsidRPr="00B308D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1247 edastatud</w:t>
      </w:r>
      <w:r w:rsidRPr="00B308D5">
        <w:rPr>
          <w:rFonts w:ascii="Times New Roman" w:eastAsia="Times New Roman" w:hAnsi="Times New Roman" w:cs="Times New Roman"/>
          <w:sz w:val="24"/>
          <w:szCs w:val="24"/>
          <w:lang w:eastAsia="et-EE"/>
        </w:rPr>
        <w:t xml:space="preserve"> </w:t>
      </w:r>
      <w:r w:rsidRPr="00782C83">
        <w:rPr>
          <w:rFonts w:ascii="Times New Roman" w:eastAsia="Times New Roman" w:hAnsi="Times New Roman" w:cs="Times New Roman"/>
          <w:sz w:val="24"/>
          <w:szCs w:val="24"/>
          <w:lang w:eastAsia="et-EE"/>
        </w:rPr>
        <w:t>tea</w:t>
      </w:r>
      <w:r>
        <w:rPr>
          <w:rFonts w:ascii="Times New Roman" w:eastAsia="Times New Roman" w:hAnsi="Times New Roman" w:cs="Times New Roman"/>
          <w:sz w:val="24"/>
          <w:szCs w:val="24"/>
          <w:lang w:eastAsia="et-EE"/>
        </w:rPr>
        <w:t>b</w:t>
      </w:r>
      <w:r w:rsidRPr="00782C83">
        <w:rPr>
          <w:rFonts w:ascii="Times New Roman" w:eastAsia="Times New Roman" w:hAnsi="Times New Roman" w:cs="Times New Roman"/>
          <w:sz w:val="24"/>
          <w:szCs w:val="24"/>
          <w:lang w:eastAsia="et-EE"/>
        </w:rPr>
        <w:t>e</w:t>
      </w:r>
      <w:r w:rsidRPr="00B308D5">
        <w:rPr>
          <w:rFonts w:ascii="Times New Roman" w:eastAsia="Times New Roman" w:hAnsi="Times New Roman" w:cs="Times New Roman"/>
          <w:sz w:val="24"/>
          <w:szCs w:val="24"/>
          <w:lang w:eastAsia="et-EE"/>
        </w:rPr>
        <w:t>.</w:t>
      </w:r>
    </w:p>
    <w:p w14:paraId="36A69CB7"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30D6D9AB" w14:textId="10BFF803"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Hädaabinumbril 112 või </w:t>
      </w:r>
      <w:r w:rsidR="004922A4">
        <w:rPr>
          <w:rFonts w:ascii="Times New Roman" w:eastAsia="Times New Roman" w:hAnsi="Times New Roman" w:cs="Times New Roman"/>
          <w:sz w:val="24"/>
          <w:szCs w:val="24"/>
          <w:lang w:eastAsia="et-EE"/>
        </w:rPr>
        <w:t>riigiinfonumbril</w:t>
      </w:r>
      <w:r>
        <w:rPr>
          <w:rFonts w:ascii="Times New Roman" w:eastAsia="Times New Roman" w:hAnsi="Times New Roman" w:cs="Times New Roman"/>
          <w:sz w:val="24"/>
          <w:szCs w:val="24"/>
          <w:lang w:eastAsia="et-EE"/>
        </w:rPr>
        <w:t xml:space="preserve"> 1247 e</w:t>
      </w:r>
      <w:r w:rsidRPr="002E580A">
        <w:rPr>
          <w:rFonts w:ascii="Times New Roman" w:eastAsia="Times New Roman" w:hAnsi="Times New Roman" w:cs="Times New Roman"/>
          <w:sz w:val="24"/>
          <w:szCs w:val="24"/>
          <w:lang w:eastAsia="et-EE"/>
        </w:rPr>
        <w:t xml:space="preserve">dastatud </w:t>
      </w:r>
      <w:r w:rsidRPr="00782C83">
        <w:rPr>
          <w:rFonts w:ascii="Times New Roman" w:eastAsia="Times New Roman" w:hAnsi="Times New Roman" w:cs="Times New Roman"/>
          <w:sz w:val="24"/>
          <w:szCs w:val="24"/>
          <w:lang w:eastAsia="et-EE"/>
        </w:rPr>
        <w:t>teavet</w:t>
      </w:r>
      <w:r w:rsidRPr="002E580A">
        <w:rPr>
          <w:rFonts w:ascii="Times New Roman" w:eastAsia="Times New Roman" w:hAnsi="Times New Roman" w:cs="Times New Roman"/>
          <w:sz w:val="24"/>
          <w:szCs w:val="24"/>
          <w:lang w:eastAsia="et-EE"/>
        </w:rPr>
        <w:t xml:space="preserve"> töötlevad </w:t>
      </w:r>
      <w:r>
        <w:rPr>
          <w:rFonts w:ascii="Times New Roman" w:eastAsia="Times New Roman" w:hAnsi="Times New Roman" w:cs="Times New Roman"/>
          <w:sz w:val="24"/>
          <w:szCs w:val="24"/>
          <w:lang w:eastAsia="et-EE"/>
        </w:rPr>
        <w:t>õigusaktis</w:t>
      </w:r>
      <w:r w:rsidRPr="002E580A">
        <w:rPr>
          <w:rFonts w:ascii="Times New Roman" w:eastAsia="Times New Roman" w:hAnsi="Times New Roman" w:cs="Times New Roman"/>
          <w:sz w:val="24"/>
          <w:szCs w:val="24"/>
          <w:lang w:eastAsia="et-EE"/>
        </w:rPr>
        <w:t xml:space="preserve"> sätestatud alusel ja korras</w:t>
      </w:r>
      <w:r>
        <w:rPr>
          <w:rFonts w:ascii="Times New Roman" w:eastAsia="Times New Roman" w:hAnsi="Times New Roman" w:cs="Times New Roman"/>
          <w:sz w:val="24"/>
          <w:szCs w:val="24"/>
          <w:lang w:eastAsia="et-EE"/>
        </w:rPr>
        <w:t>:</w:t>
      </w:r>
    </w:p>
    <w:p w14:paraId="3D695002"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2E580A">
        <w:rPr>
          <w:rFonts w:ascii="Times New Roman" w:eastAsia="Times New Roman" w:hAnsi="Times New Roman" w:cs="Times New Roman"/>
          <w:sz w:val="24"/>
          <w:szCs w:val="24"/>
          <w:lang w:eastAsia="et-EE"/>
        </w:rPr>
        <w:t xml:space="preserve"> Häirekeskus</w:t>
      </w:r>
      <w:r>
        <w:rPr>
          <w:rFonts w:ascii="Times New Roman" w:eastAsia="Times New Roman" w:hAnsi="Times New Roman" w:cs="Times New Roman"/>
          <w:sz w:val="24"/>
          <w:szCs w:val="24"/>
          <w:lang w:eastAsia="et-EE"/>
        </w:rPr>
        <w:t>;</w:t>
      </w:r>
    </w:p>
    <w:p w14:paraId="0C2F433B"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asutus, kelle pädevusse edastatud </w:t>
      </w:r>
      <w:r w:rsidRPr="00782C83">
        <w:rPr>
          <w:rFonts w:ascii="Times New Roman" w:eastAsia="Times New Roman" w:hAnsi="Times New Roman" w:cs="Times New Roman"/>
          <w:sz w:val="24"/>
          <w:szCs w:val="24"/>
          <w:lang w:eastAsia="et-EE"/>
        </w:rPr>
        <w:t>teave</w:t>
      </w:r>
      <w:r>
        <w:rPr>
          <w:rFonts w:ascii="Times New Roman" w:eastAsia="Times New Roman" w:hAnsi="Times New Roman" w:cs="Times New Roman"/>
          <w:sz w:val="24"/>
          <w:szCs w:val="24"/>
          <w:lang w:eastAsia="et-EE"/>
        </w:rPr>
        <w:t xml:space="preserve"> kuulub.</w:t>
      </w:r>
    </w:p>
    <w:p w14:paraId="0C32F47F"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19DA593F" w14:textId="42D861F6" w:rsidR="000A385F" w:rsidRPr="00B308D5" w:rsidRDefault="000A385F" w:rsidP="000A385F">
      <w:pPr>
        <w:pStyle w:val="Vahedeta"/>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 xml:space="preserve">(3) Häirekeskus säilitab hädaabinumbril 112 või </w:t>
      </w:r>
      <w:r w:rsidR="004922A4" w:rsidRPr="00EE3CB4">
        <w:rPr>
          <w:rFonts w:ascii="Times New Roman" w:eastAsia="Times New Roman" w:hAnsi="Times New Roman" w:cs="Times New Roman"/>
          <w:sz w:val="24"/>
          <w:szCs w:val="24"/>
          <w:lang w:eastAsia="et-EE"/>
        </w:rPr>
        <w:t>riigiinfonumbril</w:t>
      </w:r>
      <w:r w:rsidRPr="00EE3CB4">
        <w:rPr>
          <w:rFonts w:ascii="Times New Roman" w:eastAsia="Times New Roman" w:hAnsi="Times New Roman" w:cs="Times New Roman"/>
          <w:sz w:val="24"/>
          <w:szCs w:val="24"/>
          <w:lang w:eastAsia="et-EE"/>
        </w:rPr>
        <w:t xml:space="preserve"> 1247 edastatud teabe salvestist üks aasta</w:t>
      </w:r>
      <w:r w:rsidR="0099154B" w:rsidRPr="00EE3CB4">
        <w:rPr>
          <w:rFonts w:ascii="Times New Roman" w:eastAsia="Times New Roman" w:hAnsi="Times New Roman" w:cs="Times New Roman"/>
          <w:sz w:val="24"/>
          <w:szCs w:val="24"/>
          <w:lang w:eastAsia="et-EE"/>
        </w:rPr>
        <w:t xml:space="preserve"> teabe salvestamisest arvates</w:t>
      </w:r>
      <w:r w:rsidRPr="00EE3CB4">
        <w:rPr>
          <w:rFonts w:ascii="Times New Roman" w:eastAsia="Times New Roman" w:hAnsi="Times New Roman" w:cs="Times New Roman"/>
          <w:sz w:val="24"/>
          <w:szCs w:val="24"/>
          <w:lang w:eastAsia="et-EE"/>
        </w:rPr>
        <w:t>.</w:t>
      </w:r>
      <w:r w:rsidR="0099154B" w:rsidRPr="00EE3CB4">
        <w:rPr>
          <w:rFonts w:ascii="Times New Roman" w:eastAsia="Times New Roman" w:hAnsi="Times New Roman" w:cs="Times New Roman"/>
          <w:sz w:val="24"/>
          <w:szCs w:val="24"/>
          <w:lang w:eastAsia="et-EE"/>
        </w:rPr>
        <w:t>“.</w:t>
      </w:r>
    </w:p>
    <w:bookmarkEnd w:id="243"/>
    <w:bookmarkEnd w:id="244"/>
    <w:p w14:paraId="689E86B3"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24A25F70" w14:textId="77777777" w:rsidR="000A385F" w:rsidRPr="00D163E2" w:rsidRDefault="000A385F" w:rsidP="000A385F">
      <w:pPr>
        <w:pStyle w:val="Vahedeta"/>
        <w:jc w:val="both"/>
        <w:rPr>
          <w:rFonts w:ascii="Times New Roman" w:eastAsia="Times New Roman" w:hAnsi="Times New Roman" w:cs="Times New Roman"/>
          <w:b/>
          <w:sz w:val="24"/>
          <w:szCs w:val="24"/>
          <w:lang w:eastAsia="et-EE"/>
        </w:rPr>
      </w:pPr>
      <w:r w:rsidRPr="00F20806">
        <w:rPr>
          <w:rFonts w:ascii="Times New Roman" w:eastAsia="Times New Roman" w:hAnsi="Times New Roman" w:cs="Times New Roman"/>
          <w:b/>
          <w:sz w:val="24"/>
          <w:szCs w:val="24"/>
          <w:lang w:eastAsia="et-EE"/>
        </w:rPr>
        <w:t>§ 5. Rahvusvahelisel tsiviilmissioonil osalemise seaduse muutmine</w:t>
      </w:r>
    </w:p>
    <w:p w14:paraId="0434206F" w14:textId="77777777" w:rsidR="000A385F" w:rsidRPr="00D163E2" w:rsidRDefault="000A385F" w:rsidP="000A385F">
      <w:pPr>
        <w:pStyle w:val="Vahedeta"/>
        <w:jc w:val="both"/>
        <w:rPr>
          <w:rFonts w:ascii="Times New Roman" w:eastAsia="Times New Roman" w:hAnsi="Times New Roman" w:cs="Times New Roman"/>
          <w:b/>
          <w:sz w:val="24"/>
          <w:szCs w:val="24"/>
          <w:lang w:eastAsia="et-EE"/>
        </w:rPr>
      </w:pPr>
    </w:p>
    <w:p w14:paraId="5ECD0682" w14:textId="77777777" w:rsidR="000A385F" w:rsidRPr="00D163E2" w:rsidRDefault="000A385F" w:rsidP="000A385F">
      <w:pPr>
        <w:pStyle w:val="Vahedeta"/>
        <w:rPr>
          <w:rFonts w:ascii="Times New Roman" w:hAnsi="Times New Roman" w:cs="Times New Roman"/>
          <w:sz w:val="24"/>
          <w:szCs w:val="24"/>
        </w:rPr>
      </w:pPr>
      <w:r w:rsidRPr="00D163E2">
        <w:rPr>
          <w:rFonts w:ascii="Times New Roman" w:hAnsi="Times New Roman" w:cs="Times New Roman"/>
          <w:sz w:val="24"/>
          <w:szCs w:val="24"/>
        </w:rPr>
        <w:t>Rahvusvahelisel tsiviilmissioonil osalemise seaduses tehakse järgmised muudatused:</w:t>
      </w:r>
    </w:p>
    <w:p w14:paraId="7A7F8E4D"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p>
    <w:p w14:paraId="0A832174" w14:textId="77777777" w:rsidR="000A385F" w:rsidRDefault="000A385F" w:rsidP="000A385F">
      <w:pPr>
        <w:pStyle w:val="Vahedeta"/>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
          <w:sz w:val="24"/>
          <w:szCs w:val="24"/>
          <w:lang w:eastAsia="et-EE"/>
        </w:rPr>
        <w:t>1)</w:t>
      </w:r>
      <w:r w:rsidRPr="00D163E2">
        <w:rPr>
          <w:rFonts w:ascii="Times New Roman" w:eastAsia="Times New Roman" w:hAnsi="Times New Roman" w:cs="Times New Roman"/>
          <w:bCs/>
          <w:sz w:val="24"/>
          <w:szCs w:val="24"/>
          <w:lang w:eastAsia="et-EE"/>
        </w:rPr>
        <w:t xml:space="preserve"> paragrahvi 1 lõike 2 esimene lause muudetakse ja sõnastatakse järgmiselt:</w:t>
      </w:r>
    </w:p>
    <w:p w14:paraId="63A70DD2"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p>
    <w:p w14:paraId="1ACA115A" w14:textId="64020C3E" w:rsidR="000A385F" w:rsidRPr="00D163E2" w:rsidRDefault="000A385F" w:rsidP="000A385F">
      <w:pPr>
        <w:pStyle w:val="Vahedeta"/>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Cs/>
          <w:sz w:val="24"/>
          <w:szCs w:val="24"/>
          <w:lang w:eastAsia="et-EE"/>
        </w:rPr>
        <w:lastRenderedPageBreak/>
        <w:t>„Käesolevat seadust ei kohaldata rahvusvahelisel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päästetööl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ja</w:t>
      </w:r>
      <w:r w:rsidRPr="00D163E2">
        <w:rPr>
          <w:rFonts w:ascii="Times New Roman" w:eastAsia="Times New Roman" w:hAnsi="Times New Roman" w:cs="Times New Roman"/>
          <w:bCs/>
          <w:sz w:val="24"/>
          <w:szCs w:val="24"/>
          <w:lang w:eastAsia="et-EE"/>
        </w:rPr>
        <w:t xml:space="preserve"> demineerimistööl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mida</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tehakse</w:t>
      </w:r>
      <w:r w:rsidRPr="00D163E2">
        <w:rPr>
          <w:rFonts w:ascii="Times New Roman" w:eastAsia="Times New Roman" w:hAnsi="Times New Roman" w:cs="Times New Roman"/>
          <w:bCs/>
          <w:sz w:val="24"/>
          <w:szCs w:val="24"/>
          <w:lang w:eastAsia="et-EE"/>
        </w:rPr>
        <w:t xml:space="preserve"> rahvusvahelise kokkuleppe</w:t>
      </w:r>
      <w:r w:rsidR="007368A0">
        <w:rPr>
          <w:rFonts w:ascii="Times New Roman" w:eastAsia="Times New Roman" w:hAnsi="Times New Roman" w:cs="Times New Roman"/>
          <w:bCs/>
          <w:sz w:val="24"/>
          <w:szCs w:val="24"/>
          <w:lang w:eastAsia="et-EE"/>
        </w:rPr>
        <w:t>, rahvusvahelise kokkuleppe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kohase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abipalve </w:t>
      </w:r>
      <w:r w:rsidRPr="00D163E2">
        <w:rPr>
          <w:rFonts w:ascii="Times New Roman" w:eastAsia="Times New Roman" w:hAnsi="Times New Roman" w:cs="Times New Roman"/>
          <w:bCs/>
          <w:sz w:val="24"/>
          <w:szCs w:val="24"/>
          <w:lang w:eastAsia="et-EE"/>
        </w:rPr>
        <w:t xml:space="preserve">või </w:t>
      </w:r>
      <w:commentRangeStart w:id="245"/>
      <w:r w:rsidRPr="00D163E2">
        <w:rPr>
          <w:rFonts w:ascii="Times New Roman" w:eastAsia="Times New Roman" w:hAnsi="Times New Roman" w:cs="Times New Roman"/>
          <w:bCs/>
          <w:sz w:val="24"/>
          <w:szCs w:val="24"/>
          <w:lang w:eastAsia="et-EE"/>
        </w:rPr>
        <w:t>abi</w:t>
      </w:r>
      <w:ins w:id="246" w:author="Mari Koik - JUSTDIGI" w:date="2025-11-12T13:35:00Z" w16du:dateUtc="2025-11-12T11:35:00Z">
        <w:r w:rsidR="003E36AC">
          <w:rPr>
            <w:rFonts w:ascii="Times New Roman" w:eastAsia="Times New Roman" w:hAnsi="Times New Roman" w:cs="Times New Roman"/>
            <w:bCs/>
            <w:sz w:val="24"/>
            <w:szCs w:val="24"/>
            <w:lang w:eastAsia="et-EE"/>
          </w:rPr>
          <w:t xml:space="preserve"> </w:t>
        </w:r>
      </w:ins>
      <w:r w:rsidRPr="00D163E2">
        <w:rPr>
          <w:rFonts w:ascii="Times New Roman" w:eastAsia="Times New Roman" w:hAnsi="Times New Roman" w:cs="Times New Roman"/>
          <w:bCs/>
          <w:sz w:val="24"/>
          <w:szCs w:val="24"/>
          <w:lang w:eastAsia="et-EE"/>
        </w:rPr>
        <w:t xml:space="preserve">vajava </w:t>
      </w:r>
      <w:commentRangeEnd w:id="245"/>
      <w:r w:rsidR="001334E0">
        <w:rPr>
          <w:rStyle w:val="Kommentaariviide"/>
        </w:rPr>
        <w:commentReference w:id="245"/>
      </w:r>
      <w:r w:rsidRPr="00D163E2">
        <w:rPr>
          <w:rFonts w:ascii="Times New Roman" w:eastAsia="Times New Roman" w:hAnsi="Times New Roman" w:cs="Times New Roman"/>
          <w:bCs/>
          <w:sz w:val="24"/>
          <w:szCs w:val="24"/>
          <w:lang w:eastAsia="et-EE"/>
        </w:rPr>
        <w:t>riigi abipalve alusel.“;</w:t>
      </w:r>
    </w:p>
    <w:p w14:paraId="550857ED"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p>
    <w:p w14:paraId="3C21FBB6"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
          <w:sz w:val="24"/>
          <w:szCs w:val="24"/>
          <w:lang w:eastAsia="et-EE"/>
        </w:rPr>
        <w:t>2)</w:t>
      </w:r>
      <w:r w:rsidRPr="00D163E2">
        <w:rPr>
          <w:rFonts w:ascii="Times New Roman" w:eastAsia="Times New Roman" w:hAnsi="Times New Roman" w:cs="Times New Roman"/>
          <w:bCs/>
          <w:sz w:val="24"/>
          <w:szCs w:val="24"/>
          <w:lang w:eastAsia="et-EE"/>
        </w:rPr>
        <w:t xml:space="preserve"> paragrahvi 2 punktid 4 ja 11, § 4 lõige 2, lõike 5 punkt 3 ja lõige 6, § 6 lõige 2, § 7 lõige 4, § 8 lõige 4, </w:t>
      </w:r>
      <w:r>
        <w:rPr>
          <w:rFonts w:ascii="Times New Roman" w:eastAsia="Times New Roman" w:hAnsi="Times New Roman" w:cs="Times New Roman"/>
          <w:bCs/>
          <w:sz w:val="24"/>
          <w:szCs w:val="24"/>
          <w:lang w:eastAsia="et-EE"/>
        </w:rPr>
        <w:t xml:space="preserve">§ 9 lõike 3 kolmas lause, </w:t>
      </w:r>
      <w:r w:rsidRPr="00D163E2">
        <w:rPr>
          <w:rFonts w:ascii="Times New Roman" w:eastAsia="Times New Roman" w:hAnsi="Times New Roman" w:cs="Times New Roman"/>
          <w:bCs/>
          <w:sz w:val="24"/>
          <w:szCs w:val="24"/>
          <w:lang w:eastAsia="et-EE"/>
        </w:rPr>
        <w:t xml:space="preserve">§ 12, </w:t>
      </w:r>
      <w:r>
        <w:rPr>
          <w:rFonts w:ascii="Times New Roman" w:eastAsia="Times New Roman" w:hAnsi="Times New Roman" w:cs="Times New Roman"/>
          <w:bCs/>
          <w:sz w:val="24"/>
          <w:szCs w:val="24"/>
          <w:lang w:eastAsia="et-EE"/>
        </w:rPr>
        <w:t xml:space="preserve">§ 13 lõike 1 teine lause, </w:t>
      </w:r>
      <w:r w:rsidRPr="00D163E2">
        <w:rPr>
          <w:rFonts w:ascii="Times New Roman" w:eastAsia="Times New Roman" w:hAnsi="Times New Roman" w:cs="Times New Roman"/>
          <w:bCs/>
          <w:sz w:val="24"/>
          <w:szCs w:val="24"/>
          <w:lang w:eastAsia="et-EE"/>
        </w:rPr>
        <w:t xml:space="preserve">§ 17 </w:t>
      </w:r>
      <w:r>
        <w:rPr>
          <w:rFonts w:ascii="Times New Roman" w:eastAsia="Times New Roman" w:hAnsi="Times New Roman" w:cs="Times New Roman"/>
          <w:bCs/>
          <w:sz w:val="24"/>
          <w:szCs w:val="24"/>
          <w:lang w:eastAsia="et-EE"/>
        </w:rPr>
        <w:t xml:space="preserve">lõike 1 teine lause ja </w:t>
      </w:r>
      <w:r w:rsidRPr="00D163E2">
        <w:rPr>
          <w:rFonts w:ascii="Times New Roman" w:eastAsia="Times New Roman" w:hAnsi="Times New Roman" w:cs="Times New Roman"/>
          <w:bCs/>
          <w:sz w:val="24"/>
          <w:szCs w:val="24"/>
          <w:lang w:eastAsia="et-EE"/>
        </w:rPr>
        <w:t>lõige 5, § 18 lõige 6</w:t>
      </w:r>
      <w:r>
        <w:rPr>
          <w:rFonts w:ascii="Times New Roman" w:eastAsia="Times New Roman" w:hAnsi="Times New Roman" w:cs="Times New Roman"/>
          <w:bCs/>
          <w:sz w:val="24"/>
          <w:szCs w:val="24"/>
          <w:lang w:eastAsia="et-EE"/>
        </w:rPr>
        <w:t xml:space="preserve"> ning § 22 lõike 7 teine lause</w:t>
      </w:r>
      <w:r w:rsidRPr="00D163E2">
        <w:rPr>
          <w:rFonts w:ascii="Times New Roman" w:eastAsia="Times New Roman" w:hAnsi="Times New Roman" w:cs="Times New Roman"/>
          <w:bCs/>
          <w:sz w:val="24"/>
          <w:szCs w:val="24"/>
          <w:lang w:eastAsia="et-EE"/>
        </w:rPr>
        <w:t xml:space="preserve"> tunnistatakse kehtetuks;</w:t>
      </w:r>
    </w:p>
    <w:p w14:paraId="7EC23C12"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p>
    <w:p w14:paraId="7C877F43"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3</w:t>
      </w:r>
      <w:r w:rsidRPr="00D163E2">
        <w:rPr>
          <w:rFonts w:ascii="Times New Roman" w:eastAsia="Times New Roman" w:hAnsi="Times New Roman" w:cs="Times New Roman"/>
          <w:b/>
          <w:sz w:val="24"/>
          <w:szCs w:val="24"/>
          <w:lang w:eastAsia="et-EE"/>
        </w:rPr>
        <w:t>)</w:t>
      </w:r>
      <w:r w:rsidRPr="00D163E2">
        <w:rPr>
          <w:rFonts w:ascii="Times New Roman" w:eastAsia="Times New Roman" w:hAnsi="Times New Roman" w:cs="Times New Roman"/>
          <w:bCs/>
          <w:sz w:val="24"/>
          <w:szCs w:val="24"/>
          <w:lang w:eastAsia="et-EE"/>
        </w:rPr>
        <w:t xml:space="preserve"> </w:t>
      </w:r>
      <w:bookmarkStart w:id="247" w:name="_Hlk163207265"/>
      <w:r w:rsidRPr="00D163E2">
        <w:rPr>
          <w:rFonts w:ascii="Times New Roman" w:eastAsia="Times New Roman" w:hAnsi="Times New Roman" w:cs="Times New Roman"/>
          <w:bCs/>
          <w:sz w:val="24"/>
          <w:szCs w:val="24"/>
          <w:lang w:eastAsia="et-EE"/>
        </w:rPr>
        <w:t xml:space="preserve">paragrahvi 23 lõigetest 8 ja 9 jäetakse välja </w:t>
      </w:r>
      <w:bookmarkEnd w:id="247"/>
      <w:r>
        <w:rPr>
          <w:rFonts w:ascii="Times New Roman" w:eastAsia="Times New Roman" w:hAnsi="Times New Roman" w:cs="Times New Roman"/>
          <w:bCs/>
          <w:sz w:val="24"/>
          <w:szCs w:val="24"/>
          <w:lang w:eastAsia="et-EE"/>
        </w:rPr>
        <w:t>sõnad</w:t>
      </w:r>
      <w:r w:rsidRPr="00D163E2">
        <w:rPr>
          <w:rFonts w:ascii="Times New Roman" w:eastAsia="Times New Roman" w:hAnsi="Times New Roman" w:cs="Times New Roman"/>
          <w:bCs/>
          <w:sz w:val="24"/>
          <w:szCs w:val="24"/>
          <w:lang w:eastAsia="et-EE"/>
        </w:rPr>
        <w:t xml:space="preserve"> „, päästesündmuse lahendamise“;</w:t>
      </w:r>
    </w:p>
    <w:p w14:paraId="752A2FF0"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p>
    <w:p w14:paraId="6E7DFB1A" w14:textId="77777777" w:rsidR="000A385F" w:rsidRPr="00D163E2" w:rsidRDefault="000A385F" w:rsidP="000A385F">
      <w:pPr>
        <w:pStyle w:val="Vahedeta"/>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4</w:t>
      </w:r>
      <w:r w:rsidRPr="00D163E2">
        <w:rPr>
          <w:rFonts w:ascii="Times New Roman" w:eastAsia="Times New Roman" w:hAnsi="Times New Roman" w:cs="Times New Roman"/>
          <w:b/>
          <w:sz w:val="24"/>
          <w:szCs w:val="24"/>
          <w:lang w:eastAsia="et-EE"/>
        </w:rPr>
        <w:t>)</w:t>
      </w:r>
      <w:r w:rsidRPr="00D163E2">
        <w:rPr>
          <w:rFonts w:ascii="Times New Roman" w:eastAsia="Times New Roman" w:hAnsi="Times New Roman" w:cs="Times New Roman"/>
          <w:bCs/>
          <w:sz w:val="24"/>
          <w:szCs w:val="24"/>
          <w:lang w:eastAsia="et-EE"/>
        </w:rPr>
        <w:t xml:space="preserve"> paragrahvi 23 lõike 10 teine lause</w:t>
      </w:r>
      <w:r>
        <w:rPr>
          <w:rFonts w:ascii="Times New Roman" w:eastAsia="Times New Roman" w:hAnsi="Times New Roman" w:cs="Times New Roman"/>
          <w:bCs/>
          <w:sz w:val="24"/>
          <w:szCs w:val="24"/>
          <w:lang w:eastAsia="et-EE"/>
        </w:rPr>
        <w:t xml:space="preserve"> ja </w:t>
      </w:r>
      <w:r w:rsidRPr="00D163E2">
        <w:rPr>
          <w:rFonts w:ascii="Times New Roman" w:eastAsia="Times New Roman" w:hAnsi="Times New Roman" w:cs="Times New Roman"/>
          <w:bCs/>
          <w:sz w:val="24"/>
          <w:szCs w:val="24"/>
          <w:lang w:eastAsia="et-EE"/>
        </w:rPr>
        <w:t>§ 25 lõige 4 tunnistatakse kehtetuks.</w:t>
      </w:r>
    </w:p>
    <w:p w14:paraId="72170A74" w14:textId="77777777" w:rsidR="000A385F" w:rsidRPr="00D163E2" w:rsidRDefault="000A385F" w:rsidP="000A385F">
      <w:pPr>
        <w:pStyle w:val="Vahedeta"/>
        <w:jc w:val="both"/>
        <w:rPr>
          <w:rFonts w:ascii="Times New Roman" w:eastAsia="Times New Roman" w:hAnsi="Times New Roman" w:cs="Times New Roman"/>
          <w:sz w:val="24"/>
          <w:szCs w:val="24"/>
          <w:lang w:eastAsia="et-EE"/>
        </w:rPr>
      </w:pPr>
    </w:p>
    <w:p w14:paraId="78F907A3" w14:textId="77777777" w:rsidR="000A385F" w:rsidRPr="00D163E2" w:rsidRDefault="000A385F" w:rsidP="00C83ADB">
      <w:pPr>
        <w:pStyle w:val="Vahedeta"/>
        <w:keepNext/>
        <w:jc w:val="both"/>
        <w:rPr>
          <w:rFonts w:ascii="Times New Roman" w:eastAsia="Times New Roman" w:hAnsi="Times New Roman" w:cs="Times New Roman"/>
          <w:b/>
          <w:sz w:val="24"/>
          <w:szCs w:val="24"/>
          <w:lang w:eastAsia="et-EE"/>
        </w:rPr>
      </w:pPr>
      <w:r w:rsidRPr="00DC0C0A">
        <w:rPr>
          <w:rFonts w:ascii="Times New Roman" w:eastAsia="Times New Roman" w:hAnsi="Times New Roman" w:cs="Times New Roman"/>
          <w:b/>
          <w:sz w:val="24"/>
          <w:szCs w:val="24"/>
          <w:lang w:eastAsia="et-EE"/>
        </w:rPr>
        <w:t xml:space="preserve">§ 6. Riigihangete seaduse </w:t>
      </w:r>
      <w:r>
        <w:rPr>
          <w:rFonts w:ascii="Times New Roman" w:eastAsia="Times New Roman" w:hAnsi="Times New Roman" w:cs="Times New Roman"/>
          <w:b/>
          <w:sz w:val="24"/>
          <w:szCs w:val="24"/>
          <w:lang w:eastAsia="et-EE"/>
        </w:rPr>
        <w:t xml:space="preserve">§ 50 </w:t>
      </w:r>
      <w:r w:rsidRPr="00DC0C0A">
        <w:rPr>
          <w:rFonts w:ascii="Times New Roman" w:eastAsia="Times New Roman" w:hAnsi="Times New Roman" w:cs="Times New Roman"/>
          <w:b/>
          <w:sz w:val="24"/>
          <w:szCs w:val="24"/>
          <w:lang w:eastAsia="et-EE"/>
        </w:rPr>
        <w:t>täiendamine</w:t>
      </w:r>
    </w:p>
    <w:p w14:paraId="04A6F007" w14:textId="77777777" w:rsidR="000A385F" w:rsidRPr="00CA1E91" w:rsidRDefault="000A385F" w:rsidP="00C83ADB">
      <w:pPr>
        <w:pStyle w:val="Vahedeta"/>
        <w:keepNext/>
        <w:jc w:val="both"/>
        <w:rPr>
          <w:rFonts w:ascii="Times New Roman" w:eastAsia="Times New Roman" w:hAnsi="Times New Roman" w:cs="Times New Roman"/>
          <w:bCs/>
          <w:sz w:val="24"/>
          <w:szCs w:val="24"/>
          <w:lang w:eastAsia="et-EE"/>
        </w:rPr>
      </w:pPr>
    </w:p>
    <w:p w14:paraId="1353011B" w14:textId="77777777" w:rsidR="000A385F" w:rsidRPr="00D163E2" w:rsidRDefault="000A385F" w:rsidP="000A385F">
      <w:pPr>
        <w:pStyle w:val="Vahedeta"/>
        <w:jc w:val="both"/>
        <w:rPr>
          <w:rFonts w:ascii="Times New Roman" w:eastAsia="Times New Roman" w:hAnsi="Times New Roman" w:cs="Times New Roman"/>
          <w:sz w:val="24"/>
          <w:szCs w:val="24"/>
          <w:lang w:eastAsia="et-EE"/>
        </w:rPr>
      </w:pPr>
      <w:bookmarkStart w:id="248" w:name="_Hlk163207547"/>
      <w:r w:rsidRPr="00D163E2">
        <w:rPr>
          <w:rFonts w:ascii="Times New Roman" w:eastAsia="Times New Roman" w:hAnsi="Times New Roman" w:cs="Times New Roman"/>
          <w:sz w:val="24"/>
          <w:szCs w:val="24"/>
          <w:lang w:eastAsia="et-EE"/>
        </w:rPr>
        <w:t xml:space="preserve">Riigihangete seaduse </w:t>
      </w:r>
      <w:r>
        <w:rPr>
          <w:rFonts w:ascii="Times New Roman" w:eastAsia="Times New Roman" w:hAnsi="Times New Roman" w:cs="Times New Roman"/>
          <w:sz w:val="24"/>
          <w:szCs w:val="24"/>
          <w:lang w:eastAsia="et-EE"/>
        </w:rPr>
        <w:t>§</w:t>
      </w:r>
      <w:r w:rsidRPr="00D163E2">
        <w:rPr>
          <w:rFonts w:ascii="Times New Roman" w:eastAsia="Times New Roman" w:hAnsi="Times New Roman" w:cs="Times New Roman"/>
          <w:sz w:val="24"/>
          <w:szCs w:val="24"/>
          <w:lang w:eastAsia="et-EE"/>
        </w:rPr>
        <w:t xml:space="preserve"> 50 täiendatakse </w:t>
      </w:r>
      <w:bookmarkEnd w:id="248"/>
      <w:r w:rsidRPr="00D163E2">
        <w:rPr>
          <w:rFonts w:ascii="Times New Roman" w:eastAsia="Times New Roman" w:hAnsi="Times New Roman" w:cs="Times New Roman"/>
          <w:sz w:val="24"/>
          <w:szCs w:val="24"/>
          <w:lang w:eastAsia="et-EE"/>
        </w:rPr>
        <w:t>punktiga 1</w:t>
      </w:r>
      <w:r>
        <w:rPr>
          <w:rFonts w:ascii="Times New Roman" w:eastAsia="Times New Roman" w:hAnsi="Times New Roman" w:cs="Times New Roman"/>
          <w:sz w:val="24"/>
          <w:szCs w:val="24"/>
          <w:lang w:eastAsia="et-EE"/>
        </w:rPr>
        <w:t>2</w:t>
      </w:r>
      <w:r w:rsidRPr="00D163E2">
        <w:rPr>
          <w:rFonts w:ascii="Times New Roman" w:eastAsia="Times New Roman" w:hAnsi="Times New Roman" w:cs="Times New Roman"/>
          <w:sz w:val="24"/>
          <w:szCs w:val="24"/>
          <w:lang w:eastAsia="et-EE"/>
        </w:rPr>
        <w:t xml:space="preserve"> järgmises sõnastuses:</w:t>
      </w:r>
    </w:p>
    <w:p w14:paraId="725E2400" w14:textId="77777777" w:rsidR="000A385F" w:rsidRPr="00D163E2" w:rsidRDefault="000A385F" w:rsidP="000A385F">
      <w:pPr>
        <w:pStyle w:val="Vahedeta"/>
        <w:jc w:val="both"/>
        <w:rPr>
          <w:rFonts w:ascii="Times New Roman" w:eastAsia="Times New Roman" w:hAnsi="Times New Roman" w:cs="Times New Roman"/>
          <w:sz w:val="24"/>
          <w:szCs w:val="24"/>
          <w:lang w:eastAsia="et-EE"/>
        </w:rPr>
      </w:pPr>
    </w:p>
    <w:p w14:paraId="209800E0" w14:textId="176F6F0A" w:rsidR="000A385F" w:rsidRDefault="000A385F" w:rsidP="000A385F">
      <w:pPr>
        <w:pStyle w:val="Vahedeta"/>
        <w:jc w:val="both"/>
        <w:rPr>
          <w:rFonts w:ascii="Times New Roman" w:eastAsia="Times New Roman" w:hAnsi="Times New Roman" w:cs="Times New Roman"/>
          <w:sz w:val="24"/>
          <w:szCs w:val="24"/>
          <w:lang w:eastAsia="et-EE"/>
        </w:rPr>
      </w:pPr>
      <w:r w:rsidRPr="00D163E2">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2</w:t>
      </w:r>
      <w:r w:rsidRPr="00D163E2">
        <w:rPr>
          <w:rFonts w:ascii="Times New Roman" w:eastAsia="Times New Roman" w:hAnsi="Times New Roman" w:cs="Times New Roman"/>
          <w:sz w:val="24"/>
          <w:szCs w:val="24"/>
          <w:lang w:eastAsia="et-EE"/>
        </w:rPr>
        <w:t xml:space="preserve">) </w:t>
      </w:r>
      <w:bookmarkStart w:id="249" w:name="_Hlk163207634"/>
      <w:r w:rsidRPr="00D163E2">
        <w:rPr>
          <w:rFonts w:ascii="Times New Roman" w:eastAsia="Times New Roman" w:hAnsi="Times New Roman" w:cs="Times New Roman"/>
          <w:sz w:val="24"/>
          <w:szCs w:val="24"/>
          <w:lang w:eastAsia="et-EE"/>
        </w:rPr>
        <w:t xml:space="preserve">hankelepingu ese on </w:t>
      </w:r>
      <w:r>
        <w:rPr>
          <w:rFonts w:ascii="Times New Roman" w:eastAsia="Times New Roman" w:hAnsi="Times New Roman" w:cs="Times New Roman"/>
          <w:sz w:val="24"/>
          <w:szCs w:val="24"/>
          <w:lang w:eastAsia="et-EE"/>
        </w:rPr>
        <w:t xml:space="preserve">päästeseaduse </w:t>
      </w:r>
      <w:r w:rsidR="001D2613">
        <w:rPr>
          <w:rFonts w:ascii="Times New Roman" w:eastAsia="Times New Roman" w:hAnsi="Times New Roman" w:cs="Times New Roman"/>
          <w:sz w:val="24"/>
          <w:szCs w:val="24"/>
          <w:lang w:eastAsia="et-EE"/>
        </w:rPr>
        <w:t xml:space="preserve">§ 31 lõike 3 </w:t>
      </w:r>
      <w:r>
        <w:rPr>
          <w:rFonts w:ascii="Times New Roman" w:eastAsia="Times New Roman" w:hAnsi="Times New Roman" w:cs="Times New Roman"/>
          <w:sz w:val="24"/>
          <w:szCs w:val="24"/>
          <w:lang w:eastAsia="et-EE"/>
        </w:rPr>
        <w:t>tähenduses</w:t>
      </w:r>
      <w:r w:rsidRPr="00D163E2">
        <w:rPr>
          <w:rFonts w:ascii="Times New Roman" w:eastAsia="Times New Roman" w:hAnsi="Times New Roman" w:cs="Times New Roman"/>
          <w:sz w:val="24"/>
          <w:szCs w:val="24"/>
          <w:lang w:eastAsia="et-EE"/>
        </w:rPr>
        <w:t xml:space="preserve"> kiireloomulise</w:t>
      </w:r>
      <w:r>
        <w:rPr>
          <w:rFonts w:ascii="Times New Roman" w:eastAsia="Times New Roman" w:hAnsi="Times New Roman" w:cs="Times New Roman"/>
          <w:sz w:val="24"/>
          <w:szCs w:val="24"/>
          <w:lang w:eastAsia="et-EE"/>
        </w:rPr>
        <w:t>ks</w:t>
      </w:r>
      <w:r w:rsidRPr="00D163E2">
        <w:rPr>
          <w:rFonts w:ascii="Times New Roman" w:eastAsia="Times New Roman" w:hAnsi="Times New Roman" w:cs="Times New Roman"/>
          <w:sz w:val="24"/>
          <w:szCs w:val="24"/>
          <w:lang w:eastAsia="et-EE"/>
        </w:rPr>
        <w:t xml:space="preserve"> missiooni</w:t>
      </w:r>
      <w:r>
        <w:rPr>
          <w:rFonts w:ascii="Times New Roman" w:eastAsia="Times New Roman" w:hAnsi="Times New Roman" w:cs="Times New Roman"/>
          <w:sz w:val="24"/>
          <w:szCs w:val="24"/>
          <w:lang w:eastAsia="et-EE"/>
        </w:rPr>
        <w:t>ks</w:t>
      </w:r>
      <w:r w:rsidRPr="00D163E2">
        <w:rPr>
          <w:rFonts w:ascii="Times New Roman" w:eastAsia="Times New Roman" w:hAnsi="Times New Roman" w:cs="Times New Roman"/>
          <w:sz w:val="24"/>
          <w:szCs w:val="24"/>
          <w:lang w:eastAsia="et-EE"/>
        </w:rPr>
        <w:t xml:space="preserve"> vajalik asi või teenus</w:t>
      </w:r>
      <w:bookmarkEnd w:id="249"/>
      <w:r w:rsidRPr="00D163E2">
        <w:rPr>
          <w:rFonts w:ascii="Times New Roman" w:eastAsia="Times New Roman" w:hAnsi="Times New Roman" w:cs="Times New Roman"/>
          <w:sz w:val="24"/>
          <w:szCs w:val="24"/>
          <w:lang w:eastAsia="et-EE"/>
        </w:rPr>
        <w:t>.“.</w:t>
      </w:r>
    </w:p>
    <w:p w14:paraId="286AE897" w14:textId="77777777" w:rsidR="005C0991" w:rsidRDefault="005C0991" w:rsidP="000A385F">
      <w:pPr>
        <w:pStyle w:val="Vahedeta"/>
        <w:jc w:val="both"/>
        <w:rPr>
          <w:rFonts w:ascii="Times New Roman" w:eastAsia="Times New Roman" w:hAnsi="Times New Roman" w:cs="Times New Roman"/>
          <w:sz w:val="24"/>
          <w:szCs w:val="24"/>
          <w:lang w:eastAsia="et-EE"/>
        </w:rPr>
      </w:pPr>
    </w:p>
    <w:p w14:paraId="63DD21AC" w14:textId="77777777" w:rsidR="005C0991" w:rsidRPr="00EE3CB4" w:rsidRDefault="005C0991" w:rsidP="005C0991">
      <w:pPr>
        <w:spacing w:after="0" w:line="240" w:lineRule="auto"/>
        <w:jc w:val="both"/>
        <w:rPr>
          <w:rFonts w:ascii="Times New Roman" w:eastAsia="Times New Roman" w:hAnsi="Times New Roman" w:cs="Times New Roman"/>
          <w:b/>
          <w:bCs/>
          <w:sz w:val="24"/>
          <w:szCs w:val="24"/>
          <w:lang w:eastAsia="et-EE"/>
        </w:rPr>
      </w:pPr>
      <w:r w:rsidRPr="00EE3CB4">
        <w:rPr>
          <w:rFonts w:ascii="Times New Roman" w:eastAsia="Times New Roman" w:hAnsi="Times New Roman" w:cs="Times New Roman"/>
          <w:b/>
          <w:bCs/>
          <w:sz w:val="24"/>
          <w:szCs w:val="24"/>
          <w:lang w:eastAsia="et-EE"/>
        </w:rPr>
        <w:t>§ 7. Tervishoiuteenuste korraldamise seaduse muutmine</w:t>
      </w:r>
    </w:p>
    <w:p w14:paraId="35619C5A"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7CB7EC81"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 xml:space="preserve">Tervishoiuteenuste korraldamise seaduses </w:t>
      </w:r>
      <w:r w:rsidRPr="00EE3CB4">
        <w:rPr>
          <w:rFonts w:ascii="Times New Roman" w:eastAsia="Aptos" w:hAnsi="Times New Roman" w:cs="Times New Roman"/>
          <w:sz w:val="24"/>
          <w:szCs w:val="24"/>
        </w:rPr>
        <w:t>tehakse järgmised muudatused:</w:t>
      </w:r>
    </w:p>
    <w:p w14:paraId="36F8F97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0887139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1)</w:t>
      </w:r>
      <w:r w:rsidRPr="00EE3CB4">
        <w:rPr>
          <w:rFonts w:ascii="Times New Roman" w:eastAsia="Times New Roman" w:hAnsi="Times New Roman" w:cs="Times New Roman"/>
          <w:sz w:val="24"/>
          <w:szCs w:val="24"/>
          <w:lang w:eastAsia="et-EE"/>
        </w:rPr>
        <w:t xml:space="preserve"> paragrahvi 17 täiendatakse lõigetega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8</w:t>
      </w:r>
      <w:r w:rsidRPr="00EE3CB4">
        <w:rPr>
          <w:rFonts w:ascii="Times New Roman" w:eastAsia="Times New Roman" w:hAnsi="Times New Roman" w:cs="Times New Roman"/>
          <w:sz w:val="24"/>
          <w:szCs w:val="24"/>
          <w:lang w:eastAsia="et-EE"/>
        </w:rPr>
        <w:t xml:space="preserve"> järgmises sõnastuses:</w:t>
      </w:r>
    </w:p>
    <w:p w14:paraId="410734AA"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4C7C290F"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Kiirabibrigaad võib abivajajale kiirabi osutamiseks abivajaja või kolmanda isiku nõusolekuta:</w:t>
      </w:r>
    </w:p>
    <w:p w14:paraId="52401358"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1) siseneda kinnisasjale, ehitisse või ruumi, sealhulgas avades uksi või kõrvaldades muid takistusi;</w:t>
      </w:r>
    </w:p>
    <w:p w14:paraId="7F32EA36" w14:textId="754C0445"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 xml:space="preserve">2) läbi vaadata abivajaja või kolmanda isiku kinnisasja, ehitise või ruumi </w:t>
      </w:r>
      <w:del w:id="250" w:author="Mari Koik - JUSTDIGI" w:date="2025-11-14T12:42:00Z" w16du:dateUtc="2025-11-14T10:42:00Z">
        <w:r w:rsidRPr="00EE3CB4" w:rsidDel="000B54EC">
          <w:rPr>
            <w:rFonts w:ascii="Times New Roman" w:eastAsia="Times New Roman" w:hAnsi="Times New Roman" w:cs="Times New Roman"/>
            <w:sz w:val="24"/>
            <w:szCs w:val="24"/>
            <w:lang w:eastAsia="et-EE"/>
          </w:rPr>
          <w:delText xml:space="preserve">ning </w:delText>
        </w:r>
      </w:del>
      <w:ins w:id="251" w:author="Mari Koik - JUSTDIGI" w:date="2025-11-14T12:42:00Z" w16du:dateUtc="2025-11-14T10:42:00Z">
        <w:r w:rsidR="000B54EC">
          <w:rPr>
            <w:rFonts w:ascii="Times New Roman" w:eastAsia="Times New Roman" w:hAnsi="Times New Roman" w:cs="Times New Roman"/>
            <w:sz w:val="24"/>
            <w:szCs w:val="24"/>
            <w:lang w:eastAsia="et-EE"/>
          </w:rPr>
          <w:t>ja</w:t>
        </w:r>
        <w:r w:rsidR="000B54EC" w:rsidRPr="00EE3CB4">
          <w:rPr>
            <w:rFonts w:ascii="Times New Roman" w:eastAsia="Times New Roman" w:hAnsi="Times New Roman" w:cs="Times New Roman"/>
            <w:sz w:val="24"/>
            <w:szCs w:val="24"/>
            <w:lang w:eastAsia="et-EE"/>
          </w:rPr>
          <w:t xml:space="preserve"> </w:t>
        </w:r>
      </w:ins>
      <w:r w:rsidRPr="00EE3CB4">
        <w:rPr>
          <w:rFonts w:ascii="Times New Roman" w:eastAsia="Times New Roman" w:hAnsi="Times New Roman" w:cs="Times New Roman"/>
          <w:sz w:val="24"/>
          <w:szCs w:val="24"/>
          <w:lang w:eastAsia="et-EE"/>
        </w:rPr>
        <w:t>vallasasja.</w:t>
      </w:r>
    </w:p>
    <w:p w14:paraId="5F501240"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1BFD6022" w14:textId="016C2149" w:rsidR="0076119F"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7</w:t>
      </w:r>
      <w:r w:rsidRPr="00EE3CB4">
        <w:rPr>
          <w:rFonts w:ascii="Times New Roman" w:eastAsia="Times New Roman" w:hAnsi="Times New Roman" w:cs="Times New Roman"/>
          <w:sz w:val="24"/>
          <w:szCs w:val="24"/>
          <w:lang w:eastAsia="et-EE"/>
        </w:rPr>
        <w:t>) Kui kiirabibrigaad ei saa ise või ei saa õigel ajal käesoleva paragrahvi lõike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xml:space="preserve"> punktis 1 nimetatud tegevust teha, võib </w:t>
      </w:r>
      <w:del w:id="252" w:author="Mari Koik - JUSTDIGI" w:date="2025-11-12T11:59:00Z" w16du:dateUtc="2025-11-12T09:59:00Z">
        <w:r w:rsidRPr="0052335F" w:rsidDel="00C17230">
          <w:rPr>
            <w:rFonts w:ascii="Times New Roman" w:eastAsia="Times New Roman" w:hAnsi="Times New Roman" w:cs="Times New Roman"/>
            <w:sz w:val="24"/>
            <w:szCs w:val="24"/>
            <w:lang w:eastAsia="et-EE"/>
          </w:rPr>
          <w:delText xml:space="preserve">kiirabibrigaad </w:delText>
        </w:r>
      </w:del>
      <w:ins w:id="253" w:author="Mari Koik - JUSTDIGI" w:date="2025-11-12T11:59:00Z" w16du:dateUtc="2025-11-12T09:59:00Z">
        <w:r w:rsidR="00C17230" w:rsidRPr="0052335F">
          <w:rPr>
            <w:rFonts w:ascii="Times New Roman" w:eastAsia="Times New Roman" w:hAnsi="Times New Roman" w:cs="Times New Roman"/>
            <w:sz w:val="24"/>
            <w:szCs w:val="24"/>
            <w:lang w:eastAsia="et-EE"/>
          </w:rPr>
          <w:t>ta</w:t>
        </w:r>
        <w:r w:rsidR="00C17230" w:rsidRPr="00EE3CB4">
          <w:rPr>
            <w:rFonts w:ascii="Times New Roman" w:eastAsia="Times New Roman" w:hAnsi="Times New Roman" w:cs="Times New Roman"/>
            <w:sz w:val="24"/>
            <w:szCs w:val="24"/>
            <w:lang w:eastAsia="et-EE"/>
          </w:rPr>
          <w:t xml:space="preserve"> </w:t>
        </w:r>
      </w:ins>
      <w:r w:rsidRPr="00EE3CB4">
        <w:rPr>
          <w:rFonts w:ascii="Times New Roman" w:eastAsia="Times New Roman" w:hAnsi="Times New Roman" w:cs="Times New Roman"/>
          <w:sz w:val="24"/>
          <w:szCs w:val="24"/>
          <w:lang w:eastAsia="et-EE"/>
        </w:rPr>
        <w:t>kaasata päästeseaduse § 13</w:t>
      </w:r>
      <w:r w:rsidRPr="00EE3CB4">
        <w:rPr>
          <w:rFonts w:ascii="Times New Roman" w:eastAsia="Times New Roman" w:hAnsi="Times New Roman" w:cs="Times New Roman"/>
          <w:sz w:val="24"/>
          <w:szCs w:val="24"/>
          <w:vertAlign w:val="superscript"/>
          <w:lang w:eastAsia="et-EE"/>
        </w:rPr>
        <w:t xml:space="preserve">2 </w:t>
      </w:r>
      <w:r w:rsidRPr="00EE3CB4">
        <w:rPr>
          <w:rFonts w:ascii="Times New Roman" w:eastAsia="Times New Roman" w:hAnsi="Times New Roman" w:cs="Times New Roman"/>
          <w:sz w:val="24"/>
          <w:szCs w:val="24"/>
          <w:lang w:eastAsia="et-EE"/>
        </w:rPr>
        <w:t>lõike 5 kohaselt Päästeameti.</w:t>
      </w:r>
    </w:p>
    <w:p w14:paraId="2AB4D58B"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7670FC00" w14:textId="52BE91AD"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8</w:t>
      </w:r>
      <w:r w:rsidRPr="00EE3CB4">
        <w:rPr>
          <w:rFonts w:ascii="Times New Roman" w:eastAsia="Times New Roman" w:hAnsi="Times New Roman" w:cs="Times New Roman"/>
          <w:sz w:val="24"/>
          <w:szCs w:val="24"/>
          <w:lang w:eastAsia="et-EE"/>
        </w:rPr>
        <w:t>) Käesoleva paragrahvi lõikes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xml:space="preserve"> nimetatud tegevuse käigus tekitatud kahju loetakse </w:t>
      </w:r>
      <w:commentRangeStart w:id="254"/>
      <w:r w:rsidRPr="00EE3CB4">
        <w:rPr>
          <w:rFonts w:ascii="Times New Roman" w:eastAsia="Times New Roman" w:hAnsi="Times New Roman" w:cs="Times New Roman"/>
          <w:sz w:val="24"/>
          <w:szCs w:val="24"/>
          <w:lang w:eastAsia="et-EE"/>
        </w:rPr>
        <w:t>vääramatu</w:t>
      </w:r>
      <w:del w:id="255" w:author="Mari Koik - JUSTDIGI" w:date="2025-11-14T12:46:00Z" w16du:dateUtc="2025-11-14T10:46:00Z">
        <w:r w:rsidRPr="00EE3CB4" w:rsidDel="005D6FB3">
          <w:rPr>
            <w:rFonts w:ascii="Times New Roman" w:eastAsia="Times New Roman" w:hAnsi="Times New Roman" w:cs="Times New Roman"/>
            <w:sz w:val="24"/>
            <w:szCs w:val="24"/>
            <w:lang w:eastAsia="et-EE"/>
          </w:rPr>
          <w:delText>st</w:delText>
        </w:r>
      </w:del>
      <w:r w:rsidRPr="00EE3CB4">
        <w:rPr>
          <w:rFonts w:ascii="Times New Roman" w:eastAsia="Times New Roman" w:hAnsi="Times New Roman" w:cs="Times New Roman"/>
          <w:sz w:val="24"/>
          <w:szCs w:val="24"/>
          <w:lang w:eastAsia="et-EE"/>
        </w:rPr>
        <w:t xml:space="preserve"> jõu</w:t>
      </w:r>
      <w:del w:id="256" w:author="Mari Koik - JUSTDIGI" w:date="2025-11-14T12:46:00Z" w16du:dateUtc="2025-11-14T10:46:00Z">
        <w:r w:rsidRPr="00EE3CB4" w:rsidDel="00AE4378">
          <w:rPr>
            <w:rFonts w:ascii="Times New Roman" w:eastAsia="Times New Roman" w:hAnsi="Times New Roman" w:cs="Times New Roman"/>
            <w:sz w:val="24"/>
            <w:szCs w:val="24"/>
            <w:lang w:eastAsia="et-EE"/>
          </w:rPr>
          <w:delText>st</w:delText>
        </w:r>
      </w:del>
      <w:ins w:id="257" w:author="Mari Koik - JUSTDIGI" w:date="2025-11-14T12:46:00Z" w16du:dateUtc="2025-11-14T10:46:00Z">
        <w:r w:rsidR="00AE4378">
          <w:rPr>
            <w:rFonts w:ascii="Times New Roman" w:eastAsia="Times New Roman" w:hAnsi="Times New Roman" w:cs="Times New Roman"/>
            <w:sz w:val="24"/>
            <w:szCs w:val="24"/>
            <w:lang w:eastAsia="et-EE"/>
          </w:rPr>
          <w:t xml:space="preserve"> tõttu</w:t>
        </w:r>
      </w:ins>
      <w:r w:rsidRPr="00EE3CB4">
        <w:rPr>
          <w:rFonts w:ascii="Times New Roman" w:eastAsia="Times New Roman" w:hAnsi="Times New Roman" w:cs="Times New Roman"/>
          <w:sz w:val="24"/>
          <w:szCs w:val="24"/>
          <w:lang w:eastAsia="et-EE"/>
        </w:rPr>
        <w:t xml:space="preserve"> </w:t>
      </w:r>
      <w:del w:id="258" w:author="Mari Koik - JUSTDIGI" w:date="2025-11-14T12:46:00Z" w16du:dateUtc="2025-11-14T10:46:00Z">
        <w:r w:rsidRPr="00EE3CB4" w:rsidDel="00AE4378">
          <w:rPr>
            <w:rFonts w:ascii="Times New Roman" w:eastAsia="Times New Roman" w:hAnsi="Times New Roman" w:cs="Times New Roman"/>
            <w:sz w:val="24"/>
            <w:szCs w:val="24"/>
            <w:lang w:eastAsia="et-EE"/>
          </w:rPr>
          <w:delText xml:space="preserve">tekitatud </w:delText>
        </w:r>
      </w:del>
      <w:ins w:id="259" w:author="Mari Koik - JUSTDIGI" w:date="2025-11-14T12:46:00Z" w16du:dateUtc="2025-11-14T10:46:00Z">
        <w:r w:rsidR="00AE4378" w:rsidRPr="00EE3CB4">
          <w:rPr>
            <w:rFonts w:ascii="Times New Roman" w:eastAsia="Times New Roman" w:hAnsi="Times New Roman" w:cs="Times New Roman"/>
            <w:sz w:val="24"/>
            <w:szCs w:val="24"/>
            <w:lang w:eastAsia="et-EE"/>
          </w:rPr>
          <w:t>tek</w:t>
        </w:r>
        <w:r w:rsidR="00AE4378">
          <w:rPr>
            <w:rFonts w:ascii="Times New Roman" w:eastAsia="Times New Roman" w:hAnsi="Times New Roman" w:cs="Times New Roman"/>
            <w:sz w:val="24"/>
            <w:szCs w:val="24"/>
            <w:lang w:eastAsia="et-EE"/>
          </w:rPr>
          <w:t>kin</w:t>
        </w:r>
        <w:r w:rsidR="00AE4378" w:rsidRPr="00EE3CB4">
          <w:rPr>
            <w:rFonts w:ascii="Times New Roman" w:eastAsia="Times New Roman" w:hAnsi="Times New Roman" w:cs="Times New Roman"/>
            <w:sz w:val="24"/>
            <w:szCs w:val="24"/>
            <w:lang w:eastAsia="et-EE"/>
          </w:rPr>
          <w:t xml:space="preserve">ud </w:t>
        </w:r>
      </w:ins>
      <w:commentRangeEnd w:id="254"/>
      <w:ins w:id="260" w:author="Mari Koik - JUSTDIGI" w:date="2025-11-14T12:49:00Z" w16du:dateUtc="2025-11-14T10:49:00Z">
        <w:r w:rsidR="00FD1B06">
          <w:rPr>
            <w:rStyle w:val="Kommentaariviide"/>
          </w:rPr>
          <w:commentReference w:id="254"/>
        </w:r>
      </w:ins>
      <w:r w:rsidRPr="00EE3CB4">
        <w:rPr>
          <w:rFonts w:ascii="Times New Roman" w:eastAsia="Times New Roman" w:hAnsi="Times New Roman" w:cs="Times New Roman"/>
          <w:sz w:val="24"/>
          <w:szCs w:val="24"/>
          <w:lang w:eastAsia="et-EE"/>
        </w:rPr>
        <w:t>kahjuks.“;</w:t>
      </w:r>
    </w:p>
    <w:p w14:paraId="6780894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491F5D9B" w14:textId="77777777" w:rsidR="005C0991" w:rsidRPr="005C0991"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2)</w:t>
      </w:r>
      <w:r w:rsidRPr="00EE3CB4">
        <w:rPr>
          <w:rFonts w:ascii="Times New Roman" w:eastAsia="Times New Roman" w:hAnsi="Times New Roman" w:cs="Times New Roman"/>
          <w:sz w:val="24"/>
          <w:szCs w:val="24"/>
          <w:lang w:eastAsia="et-EE"/>
        </w:rPr>
        <w:t xml:space="preserve"> paragrahvi 61 lõige 2 tunnistatakse kehtetuks.</w:t>
      </w:r>
    </w:p>
    <w:p w14:paraId="793A1C8B" w14:textId="77777777" w:rsidR="005C0991" w:rsidRPr="003A0927" w:rsidRDefault="005C0991" w:rsidP="000A385F">
      <w:pPr>
        <w:pStyle w:val="Vahedeta"/>
        <w:jc w:val="both"/>
        <w:rPr>
          <w:rFonts w:ascii="Times New Roman" w:eastAsia="Times New Roman" w:hAnsi="Times New Roman" w:cs="Times New Roman"/>
          <w:sz w:val="24"/>
          <w:szCs w:val="24"/>
          <w:lang w:eastAsia="et-EE"/>
        </w:rPr>
      </w:pPr>
    </w:p>
    <w:p w14:paraId="27FEF5C9" w14:textId="3AB2E393" w:rsidR="000A385F" w:rsidRPr="004B784B" w:rsidRDefault="000A385F" w:rsidP="00FD4E82">
      <w:pPr>
        <w:pStyle w:val="Vahedeta"/>
        <w:keepNext/>
        <w:jc w:val="both"/>
        <w:rPr>
          <w:rFonts w:ascii="Times New Roman" w:eastAsia="Times New Roman" w:hAnsi="Times New Roman" w:cs="Times New Roman"/>
          <w:sz w:val="24"/>
          <w:szCs w:val="24"/>
          <w:lang w:eastAsia="et-EE"/>
        </w:rPr>
      </w:pPr>
      <w:r>
        <w:rPr>
          <w:rFonts w:ascii="Times New Roman" w:hAnsi="Times New Roman" w:cs="Times New Roman"/>
          <w:b/>
          <w:bCs/>
          <w:sz w:val="24"/>
          <w:szCs w:val="24"/>
        </w:rPr>
        <w:t xml:space="preserve">§ </w:t>
      </w:r>
      <w:r w:rsidR="005C0991">
        <w:rPr>
          <w:rFonts w:ascii="Times New Roman" w:hAnsi="Times New Roman" w:cs="Times New Roman"/>
          <w:b/>
          <w:bCs/>
          <w:sz w:val="24"/>
          <w:szCs w:val="24"/>
        </w:rPr>
        <w:t>8</w:t>
      </w:r>
      <w:r>
        <w:rPr>
          <w:rFonts w:ascii="Times New Roman" w:hAnsi="Times New Roman" w:cs="Times New Roman"/>
          <w:b/>
          <w:bCs/>
          <w:sz w:val="24"/>
          <w:szCs w:val="24"/>
        </w:rPr>
        <w:t>. Tuleohutuse seaduse § 23 täiendamine</w:t>
      </w:r>
    </w:p>
    <w:p w14:paraId="7B27D631" w14:textId="77777777" w:rsidR="000A385F" w:rsidRPr="00324F46" w:rsidRDefault="000A385F" w:rsidP="00FD4E82">
      <w:pPr>
        <w:pStyle w:val="Vahedeta"/>
        <w:keepNext/>
        <w:rPr>
          <w:rFonts w:ascii="Times New Roman" w:hAnsi="Times New Roman" w:cs="Times New Roman"/>
          <w:sz w:val="24"/>
          <w:szCs w:val="24"/>
        </w:rPr>
      </w:pPr>
    </w:p>
    <w:p w14:paraId="42511328" w14:textId="77777777" w:rsidR="000A385F" w:rsidRDefault="000A385F" w:rsidP="000A385F">
      <w:pPr>
        <w:pStyle w:val="Vahedeta"/>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Tuleohutuse </w:t>
      </w:r>
      <w:r w:rsidRPr="00534D73">
        <w:rPr>
          <w:rFonts w:ascii="Times New Roman" w:hAnsi="Times New Roman" w:cs="Times New Roman"/>
          <w:sz w:val="24"/>
          <w:szCs w:val="24"/>
        </w:rPr>
        <w:t>seaduse</w:t>
      </w:r>
      <w:r>
        <w:rPr>
          <w:rFonts w:ascii="Times New Roman" w:eastAsia="Times New Roman" w:hAnsi="Times New Roman" w:cs="Times New Roman"/>
          <w:sz w:val="24"/>
          <w:szCs w:val="24"/>
          <w:lang w:eastAsia="et-EE"/>
        </w:rPr>
        <w:t xml:space="preserve"> § 23 lõiget 4 täiendatakse pärast sõna „loata“ sõnadega „ja tasu maksmata“.</w:t>
      </w:r>
    </w:p>
    <w:p w14:paraId="3B58BB06" w14:textId="77777777" w:rsidR="000A385F" w:rsidRDefault="000A385F" w:rsidP="000A385F">
      <w:pPr>
        <w:pStyle w:val="Vahedeta"/>
        <w:jc w:val="both"/>
        <w:rPr>
          <w:rFonts w:ascii="Times New Roman" w:eastAsia="Times New Roman" w:hAnsi="Times New Roman" w:cs="Times New Roman"/>
          <w:sz w:val="24"/>
          <w:szCs w:val="24"/>
          <w:lang w:eastAsia="et-EE"/>
        </w:rPr>
      </w:pPr>
    </w:p>
    <w:p w14:paraId="560BB8AF" w14:textId="2A3008D1" w:rsidR="000A385F" w:rsidRPr="00634A5C" w:rsidRDefault="000A385F" w:rsidP="000A385F">
      <w:pPr>
        <w:pStyle w:val="Vahedeta"/>
        <w:jc w:val="both"/>
        <w:rPr>
          <w:rFonts w:ascii="Times New Roman" w:eastAsia="Times New Roman" w:hAnsi="Times New Roman" w:cs="Times New Roman"/>
          <w:b/>
          <w:sz w:val="24"/>
          <w:szCs w:val="24"/>
          <w:lang w:eastAsia="et-EE"/>
        </w:rPr>
      </w:pPr>
      <w:r w:rsidRPr="00634A5C">
        <w:rPr>
          <w:rFonts w:ascii="Times New Roman" w:eastAsia="Times New Roman" w:hAnsi="Times New Roman" w:cs="Times New Roman"/>
          <w:b/>
          <w:sz w:val="24"/>
          <w:szCs w:val="24"/>
          <w:lang w:eastAsia="et-EE"/>
        </w:rPr>
        <w:t xml:space="preserve">§ </w:t>
      </w:r>
      <w:r w:rsidR="005C0991">
        <w:rPr>
          <w:rFonts w:ascii="Times New Roman" w:eastAsia="Times New Roman" w:hAnsi="Times New Roman" w:cs="Times New Roman"/>
          <w:b/>
          <w:sz w:val="24"/>
          <w:szCs w:val="24"/>
          <w:lang w:eastAsia="et-EE"/>
        </w:rPr>
        <w:t>9</w:t>
      </w:r>
      <w:r w:rsidRPr="00634A5C">
        <w:rPr>
          <w:rFonts w:ascii="Times New Roman" w:eastAsia="Times New Roman" w:hAnsi="Times New Roman" w:cs="Times New Roman"/>
          <w:b/>
          <w:sz w:val="24"/>
          <w:szCs w:val="24"/>
          <w:lang w:eastAsia="et-EE"/>
        </w:rPr>
        <w:t xml:space="preserve">. Väärteomenetluse seadustiku </w:t>
      </w:r>
      <w:r>
        <w:rPr>
          <w:rFonts w:ascii="Times New Roman" w:eastAsia="Times New Roman" w:hAnsi="Times New Roman" w:cs="Times New Roman"/>
          <w:b/>
          <w:sz w:val="24"/>
          <w:szCs w:val="24"/>
          <w:lang w:eastAsia="et-EE"/>
        </w:rPr>
        <w:t>§ 52 täiendamine</w:t>
      </w:r>
    </w:p>
    <w:p w14:paraId="1AB8F3CF" w14:textId="77777777" w:rsidR="000A385F" w:rsidRPr="00324F46" w:rsidRDefault="000A385F" w:rsidP="000A385F">
      <w:pPr>
        <w:pStyle w:val="Vahedeta"/>
        <w:jc w:val="both"/>
        <w:rPr>
          <w:rFonts w:ascii="Times New Roman" w:eastAsia="Times New Roman" w:hAnsi="Times New Roman" w:cs="Times New Roman"/>
          <w:bCs/>
          <w:sz w:val="24"/>
          <w:szCs w:val="24"/>
          <w:lang w:eastAsia="et-EE"/>
        </w:rPr>
      </w:pPr>
    </w:p>
    <w:p w14:paraId="446E04B2" w14:textId="77777777" w:rsidR="000A385F" w:rsidRPr="00634A5C" w:rsidRDefault="000A385F" w:rsidP="000A385F">
      <w:pPr>
        <w:pStyle w:val="Vahedeta"/>
        <w:jc w:val="both"/>
        <w:rPr>
          <w:rFonts w:ascii="Times New Roman" w:eastAsia="Times New Roman" w:hAnsi="Times New Roman" w:cs="Times New Roman"/>
          <w:sz w:val="24"/>
          <w:szCs w:val="24"/>
          <w:lang w:eastAsia="et-EE"/>
        </w:rPr>
      </w:pPr>
      <w:r w:rsidRPr="00634A5C">
        <w:rPr>
          <w:rFonts w:ascii="Times New Roman" w:eastAsia="Times New Roman" w:hAnsi="Times New Roman" w:cs="Times New Roman"/>
          <w:sz w:val="24"/>
          <w:szCs w:val="24"/>
          <w:lang w:eastAsia="et-EE"/>
        </w:rPr>
        <w:t xml:space="preserve">Väärteomenetluse seadustiku </w:t>
      </w:r>
      <w:r>
        <w:rPr>
          <w:rFonts w:ascii="Times New Roman" w:eastAsia="Times New Roman" w:hAnsi="Times New Roman" w:cs="Times New Roman"/>
          <w:sz w:val="24"/>
          <w:szCs w:val="24"/>
          <w:lang w:eastAsia="et-EE"/>
        </w:rPr>
        <w:t>§</w:t>
      </w:r>
      <w:r w:rsidRPr="00634A5C">
        <w:rPr>
          <w:rFonts w:ascii="Times New Roman" w:eastAsia="Times New Roman" w:hAnsi="Times New Roman" w:cs="Times New Roman"/>
          <w:sz w:val="24"/>
          <w:szCs w:val="24"/>
          <w:lang w:eastAsia="et-EE"/>
        </w:rPr>
        <w:t xml:space="preserve"> 52 täiendatakse lõikega 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xml:space="preserve"> järgmises sõnastuses:</w:t>
      </w:r>
    </w:p>
    <w:p w14:paraId="4BB6F8DB" w14:textId="77777777" w:rsidR="000A385F" w:rsidRPr="00634A5C" w:rsidRDefault="000A385F" w:rsidP="000A385F">
      <w:pPr>
        <w:pStyle w:val="Vahedeta"/>
        <w:jc w:val="both"/>
        <w:rPr>
          <w:rFonts w:ascii="Times New Roman" w:eastAsia="Times New Roman" w:hAnsi="Times New Roman" w:cs="Times New Roman"/>
          <w:sz w:val="24"/>
          <w:szCs w:val="24"/>
          <w:lang w:eastAsia="et-EE"/>
        </w:rPr>
      </w:pPr>
    </w:p>
    <w:p w14:paraId="4575BB61" w14:textId="70446396" w:rsidR="000A385F" w:rsidRPr="003D7F20" w:rsidRDefault="000A385F" w:rsidP="000A385F">
      <w:pPr>
        <w:pStyle w:val="Vahedeta"/>
        <w:jc w:val="both"/>
        <w:rPr>
          <w:rFonts w:ascii="Times New Roman" w:hAnsi="Times New Roman" w:cs="Times New Roman"/>
          <w:bCs/>
          <w:sz w:val="24"/>
          <w:szCs w:val="24"/>
        </w:rPr>
      </w:pPr>
      <w:r w:rsidRPr="00634A5C">
        <w:rPr>
          <w:rFonts w:ascii="Times New Roman" w:eastAsia="Times New Roman" w:hAnsi="Times New Roman" w:cs="Times New Roman"/>
          <w:sz w:val="24"/>
          <w:szCs w:val="24"/>
          <w:lang w:eastAsia="et-EE"/>
        </w:rPr>
        <w:t>„(8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Karistusseadustiku §-s 278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xml:space="preserve"> </w:t>
      </w:r>
      <w:commentRangeStart w:id="261"/>
      <w:del w:id="262" w:author="Mari Koik - JUSTDIGI" w:date="2025-11-14T14:15:00Z" w16du:dateUtc="2025-11-14T12:15:00Z">
        <w:r w:rsidRPr="00634A5C" w:rsidDel="00363C46">
          <w:rPr>
            <w:rFonts w:ascii="Times New Roman" w:eastAsia="Times New Roman" w:hAnsi="Times New Roman" w:cs="Times New Roman"/>
            <w:sz w:val="24"/>
            <w:szCs w:val="24"/>
            <w:lang w:eastAsia="et-EE"/>
          </w:rPr>
          <w:delText xml:space="preserve">ettenähtud </w:delText>
        </w:r>
      </w:del>
      <w:ins w:id="263" w:author="Mari Koik - JUSTDIGI" w:date="2025-11-14T14:15:00Z" w16du:dateUtc="2025-11-14T12:15:00Z">
        <w:r w:rsidR="00363C46">
          <w:rPr>
            <w:rFonts w:ascii="Times New Roman" w:eastAsia="Times New Roman" w:hAnsi="Times New Roman" w:cs="Times New Roman"/>
            <w:sz w:val="24"/>
            <w:szCs w:val="24"/>
            <w:lang w:eastAsia="et-EE"/>
          </w:rPr>
          <w:t>sätesta</w:t>
        </w:r>
        <w:r w:rsidR="00363C46" w:rsidRPr="00634A5C">
          <w:rPr>
            <w:rFonts w:ascii="Times New Roman" w:eastAsia="Times New Roman" w:hAnsi="Times New Roman" w:cs="Times New Roman"/>
            <w:sz w:val="24"/>
            <w:szCs w:val="24"/>
            <w:lang w:eastAsia="et-EE"/>
          </w:rPr>
          <w:t>tud</w:t>
        </w:r>
        <w:commentRangeEnd w:id="261"/>
        <w:r w:rsidR="00E04B79">
          <w:rPr>
            <w:rStyle w:val="Kommentaariviide"/>
          </w:rPr>
          <w:commentReference w:id="261"/>
        </w:r>
        <w:r w:rsidR="00363C46" w:rsidRPr="00634A5C">
          <w:rPr>
            <w:rFonts w:ascii="Times New Roman" w:eastAsia="Times New Roman" w:hAnsi="Times New Roman" w:cs="Times New Roman"/>
            <w:sz w:val="24"/>
            <w:szCs w:val="24"/>
            <w:lang w:eastAsia="et-EE"/>
          </w:rPr>
          <w:t xml:space="preserve"> </w:t>
        </w:r>
      </w:ins>
      <w:r w:rsidRPr="00406BEB">
        <w:rPr>
          <w:rFonts w:ascii="Times New Roman" w:eastAsia="Times New Roman" w:hAnsi="Times New Roman" w:cs="Times New Roman"/>
          <w:sz w:val="24"/>
          <w:szCs w:val="24"/>
          <w:lang w:eastAsia="et-EE"/>
        </w:rPr>
        <w:t>väärtegude</w:t>
      </w:r>
      <w:r w:rsidRPr="00634A5C">
        <w:rPr>
          <w:rFonts w:ascii="Times New Roman" w:eastAsia="Times New Roman" w:hAnsi="Times New Roman" w:cs="Times New Roman"/>
          <w:sz w:val="24"/>
          <w:szCs w:val="24"/>
          <w:lang w:eastAsia="et-EE"/>
        </w:rPr>
        <w:t xml:space="preserve"> kohtuväline menetleja on Politsei- ja Piirivalveamet.“.</w:t>
      </w:r>
    </w:p>
    <w:p w14:paraId="50A25F90" w14:textId="77777777" w:rsidR="000A385F" w:rsidRPr="00324F46" w:rsidRDefault="000A385F" w:rsidP="000A385F">
      <w:pPr>
        <w:pStyle w:val="Vahedeta"/>
        <w:rPr>
          <w:rFonts w:ascii="Times New Roman" w:hAnsi="Times New Roman" w:cs="Times New Roman"/>
          <w:sz w:val="24"/>
          <w:szCs w:val="24"/>
        </w:rPr>
      </w:pPr>
    </w:p>
    <w:p w14:paraId="003903AA" w14:textId="0B552792" w:rsidR="000A385F" w:rsidRPr="00E80C43" w:rsidRDefault="000A385F" w:rsidP="000A385F">
      <w:pPr>
        <w:pStyle w:val="Vahedeta"/>
        <w:rPr>
          <w:rFonts w:ascii="Times New Roman" w:hAnsi="Times New Roman" w:cs="Times New Roman"/>
          <w:b/>
          <w:bCs/>
          <w:sz w:val="24"/>
          <w:szCs w:val="24"/>
        </w:rPr>
      </w:pPr>
      <w:r w:rsidRPr="00E80C43">
        <w:rPr>
          <w:rFonts w:ascii="Times New Roman" w:hAnsi="Times New Roman" w:cs="Times New Roman"/>
          <w:b/>
          <w:bCs/>
          <w:sz w:val="24"/>
          <w:szCs w:val="24"/>
        </w:rPr>
        <w:lastRenderedPageBreak/>
        <w:t xml:space="preserve">§ </w:t>
      </w:r>
      <w:r w:rsidR="005C0991">
        <w:rPr>
          <w:rFonts w:ascii="Times New Roman" w:hAnsi="Times New Roman" w:cs="Times New Roman"/>
          <w:b/>
          <w:bCs/>
          <w:sz w:val="24"/>
          <w:szCs w:val="24"/>
        </w:rPr>
        <w:t>10</w:t>
      </w:r>
      <w:r w:rsidRPr="00E80C43">
        <w:rPr>
          <w:rFonts w:ascii="Times New Roman" w:hAnsi="Times New Roman" w:cs="Times New Roman"/>
          <w:b/>
          <w:bCs/>
          <w:sz w:val="24"/>
          <w:szCs w:val="24"/>
        </w:rPr>
        <w:t>. Seaduse jõustumine</w:t>
      </w:r>
    </w:p>
    <w:p w14:paraId="264E36E6" w14:textId="77777777" w:rsidR="000A385F" w:rsidRPr="00E80C43" w:rsidRDefault="000A385F" w:rsidP="000A385F">
      <w:pPr>
        <w:pStyle w:val="Vahedeta"/>
        <w:rPr>
          <w:rFonts w:ascii="Times New Roman" w:hAnsi="Times New Roman" w:cs="Times New Roman"/>
          <w:sz w:val="24"/>
          <w:szCs w:val="24"/>
        </w:rPr>
      </w:pPr>
    </w:p>
    <w:p w14:paraId="219CDA7E" w14:textId="411A674F" w:rsidR="000A385F" w:rsidRPr="00E80C43" w:rsidRDefault="000A385F" w:rsidP="000A385F">
      <w:pPr>
        <w:pStyle w:val="Vahedeta"/>
        <w:rPr>
          <w:rFonts w:ascii="Times New Roman" w:hAnsi="Times New Roman" w:cs="Times New Roman"/>
          <w:sz w:val="24"/>
          <w:szCs w:val="24"/>
        </w:rPr>
      </w:pPr>
      <w:r w:rsidRPr="00E80C43">
        <w:rPr>
          <w:rFonts w:ascii="Times New Roman" w:hAnsi="Times New Roman" w:cs="Times New Roman"/>
          <w:sz w:val="24"/>
          <w:szCs w:val="24"/>
        </w:rPr>
        <w:t xml:space="preserve">Käesolev seadus </w:t>
      </w:r>
      <w:r w:rsidRPr="00E22F75">
        <w:rPr>
          <w:rFonts w:ascii="Times New Roman" w:hAnsi="Times New Roman" w:cs="Times New Roman"/>
          <w:sz w:val="24"/>
          <w:szCs w:val="24"/>
        </w:rPr>
        <w:t>jõustub 202</w:t>
      </w:r>
      <w:r w:rsidR="001B37C7">
        <w:rPr>
          <w:rFonts w:ascii="Times New Roman" w:hAnsi="Times New Roman" w:cs="Times New Roman"/>
          <w:sz w:val="24"/>
          <w:szCs w:val="24"/>
        </w:rPr>
        <w:t>6</w:t>
      </w:r>
      <w:r w:rsidRPr="00E22F75">
        <w:rPr>
          <w:rFonts w:ascii="Times New Roman" w:hAnsi="Times New Roman" w:cs="Times New Roman"/>
          <w:sz w:val="24"/>
          <w:szCs w:val="24"/>
        </w:rPr>
        <w:t xml:space="preserve">. aasta 1. </w:t>
      </w:r>
      <w:r w:rsidR="001B37C7">
        <w:rPr>
          <w:rFonts w:ascii="Times New Roman" w:hAnsi="Times New Roman" w:cs="Times New Roman"/>
          <w:sz w:val="24"/>
          <w:szCs w:val="24"/>
        </w:rPr>
        <w:t>märtsil</w:t>
      </w:r>
      <w:r w:rsidRPr="00E22F75">
        <w:rPr>
          <w:rFonts w:ascii="Times New Roman" w:hAnsi="Times New Roman" w:cs="Times New Roman"/>
          <w:sz w:val="24"/>
          <w:szCs w:val="24"/>
        </w:rPr>
        <w:t>.</w:t>
      </w:r>
    </w:p>
    <w:p w14:paraId="1976D9D6" w14:textId="77777777" w:rsidR="000A385F" w:rsidRDefault="000A385F" w:rsidP="000A385F">
      <w:pPr>
        <w:pStyle w:val="Default"/>
      </w:pPr>
    </w:p>
    <w:p w14:paraId="7F8F93D8" w14:textId="77777777" w:rsidR="000A385F" w:rsidRDefault="000A385F" w:rsidP="000A385F">
      <w:pPr>
        <w:pStyle w:val="Default"/>
      </w:pPr>
    </w:p>
    <w:p w14:paraId="4227D302" w14:textId="77777777" w:rsidR="000A385F" w:rsidRPr="00960A31" w:rsidRDefault="000A385F" w:rsidP="000A385F">
      <w:pPr>
        <w:pStyle w:val="Default"/>
      </w:pPr>
    </w:p>
    <w:p w14:paraId="0CD6D237" w14:textId="77777777" w:rsidR="000A385F" w:rsidRPr="00960A31" w:rsidRDefault="000A385F" w:rsidP="000A385F">
      <w:pPr>
        <w:pStyle w:val="Vahedeta"/>
        <w:jc w:val="both"/>
        <w:rPr>
          <w:rFonts w:ascii="Times New Roman" w:hAnsi="Times New Roman" w:cs="Times New Roman"/>
          <w:sz w:val="24"/>
          <w:szCs w:val="24"/>
        </w:rPr>
      </w:pPr>
      <w:r>
        <w:rPr>
          <w:rFonts w:ascii="Times New Roman" w:hAnsi="Times New Roman" w:cs="Times New Roman"/>
          <w:sz w:val="24"/>
          <w:szCs w:val="24"/>
        </w:rPr>
        <w:t xml:space="preserve">Lauri </w:t>
      </w:r>
      <w:proofErr w:type="spellStart"/>
      <w:r>
        <w:rPr>
          <w:rFonts w:ascii="Times New Roman" w:hAnsi="Times New Roman" w:cs="Times New Roman"/>
          <w:sz w:val="24"/>
          <w:szCs w:val="24"/>
        </w:rPr>
        <w:t>Hussar</w:t>
      </w:r>
      <w:proofErr w:type="spellEnd"/>
    </w:p>
    <w:p w14:paraId="284B3D55" w14:textId="77777777" w:rsidR="000A385F" w:rsidRPr="00960A31" w:rsidRDefault="000A385F" w:rsidP="000A385F">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Riigikogu esimees</w:t>
      </w:r>
    </w:p>
    <w:p w14:paraId="697CA5F1" w14:textId="77777777" w:rsidR="000A385F" w:rsidRPr="00960A31" w:rsidRDefault="000A385F" w:rsidP="000A385F">
      <w:pPr>
        <w:spacing w:after="0" w:line="240" w:lineRule="auto"/>
        <w:jc w:val="both"/>
        <w:rPr>
          <w:rFonts w:ascii="Times New Roman" w:eastAsia="Times New Roman" w:hAnsi="Times New Roman" w:cs="Times New Roman"/>
          <w:sz w:val="24"/>
          <w:szCs w:val="24"/>
        </w:rPr>
      </w:pPr>
    </w:p>
    <w:p w14:paraId="6DF6F400" w14:textId="4F7C6EC9" w:rsidR="000A385F" w:rsidRPr="00960A31" w:rsidRDefault="000A385F" w:rsidP="000A385F">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 xml:space="preserve">Tallinn, </w:t>
      </w:r>
      <w:r>
        <w:rPr>
          <w:rFonts w:ascii="Times New Roman" w:eastAsia="Times New Roman" w:hAnsi="Times New Roman" w:cs="Times New Roman"/>
          <w:sz w:val="24"/>
          <w:szCs w:val="24"/>
        </w:rPr>
        <w:t>…</w:t>
      </w:r>
      <w:r w:rsidRPr="00960A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960A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60A31">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A408B7">
        <w:rPr>
          <w:rFonts w:ascii="Times New Roman" w:eastAsia="Times New Roman" w:hAnsi="Times New Roman" w:cs="Times New Roman"/>
          <w:sz w:val="24"/>
          <w:szCs w:val="24"/>
        </w:rPr>
        <w:t>6</w:t>
      </w:r>
    </w:p>
    <w:p w14:paraId="35FBA1F5" w14:textId="77777777" w:rsidR="000A385F" w:rsidRPr="00960A31" w:rsidRDefault="000A385F" w:rsidP="000A385F">
      <w:pPr>
        <w:spacing w:after="0" w:line="240" w:lineRule="auto"/>
        <w:jc w:val="both"/>
        <w:rPr>
          <w:rFonts w:ascii="Times New Roman" w:hAnsi="Times New Roman" w:cs="Times New Roman"/>
        </w:rPr>
      </w:pPr>
      <w:r w:rsidRPr="00960A31">
        <w:rPr>
          <w:rFonts w:ascii="Times New Roman" w:hAnsi="Times New Roman" w:cs="Times New Roman"/>
        </w:rPr>
        <w:t>_________________________________________________________________________________</w:t>
      </w:r>
    </w:p>
    <w:p w14:paraId="5E6DE798" w14:textId="4FD9A8DD" w:rsidR="00E80C43" w:rsidRPr="000A385F" w:rsidRDefault="000A385F" w:rsidP="00C83ADB">
      <w:pPr>
        <w:pStyle w:val="Standard"/>
        <w:jc w:val="both"/>
      </w:pPr>
      <w:r w:rsidRPr="00960A31">
        <w:rPr>
          <w:rFonts w:cs="Times New Roman"/>
        </w:rPr>
        <w:t>Algatab Vabariigi Valitsus</w:t>
      </w:r>
      <w:r>
        <w:rPr>
          <w:rFonts w:cs="Times New Roman"/>
        </w:rPr>
        <w:t xml:space="preserve"> …</w:t>
      </w:r>
      <w:r w:rsidRPr="00960A31">
        <w:rPr>
          <w:rFonts w:cs="Times New Roman"/>
        </w:rPr>
        <w:t>…</w:t>
      </w:r>
      <w:r>
        <w:rPr>
          <w:rFonts w:cs="Times New Roman"/>
        </w:rPr>
        <w:t>…</w:t>
      </w:r>
      <w:r w:rsidRPr="00960A31">
        <w:rPr>
          <w:rFonts w:cs="Times New Roman"/>
        </w:rPr>
        <w:t>……………</w:t>
      </w:r>
      <w:r>
        <w:rPr>
          <w:rFonts w:cs="Times New Roman"/>
        </w:rPr>
        <w:t xml:space="preserve"> </w:t>
      </w:r>
      <w:r w:rsidRPr="00960A31">
        <w:rPr>
          <w:rFonts w:cs="Times New Roman"/>
        </w:rPr>
        <w:t>20</w:t>
      </w:r>
      <w:r>
        <w:rPr>
          <w:rFonts w:cs="Times New Roman"/>
        </w:rPr>
        <w:t>2</w:t>
      </w:r>
      <w:r w:rsidR="00927B25">
        <w:rPr>
          <w:rFonts w:cs="Times New Roman"/>
        </w:rPr>
        <w:t>5</w:t>
      </w:r>
    </w:p>
    <w:sectPr w:rsidR="00E80C43" w:rsidRPr="000A385F" w:rsidSect="00987334">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i Koik - JUSTDIGI" w:date="2025-11-14T14:22:00Z" w:initials="MK">
    <w:p w14:paraId="3CA407E9" w14:textId="77777777" w:rsidR="00AD5FFA" w:rsidRDefault="00AD5FFA" w:rsidP="00AD5FFA">
      <w:pPr>
        <w:pStyle w:val="Kommentaaritekst"/>
      </w:pPr>
      <w:r>
        <w:rPr>
          <w:rStyle w:val="Kommentaariviide"/>
        </w:rPr>
        <w:annotationRef/>
      </w:r>
      <w:r>
        <w:t>Täname viimistletud eelnõu eest. Mõni üksik keelemärkus siiski on. Loodetavasti saate need arvesse võtta.</w:t>
      </w:r>
    </w:p>
  </w:comment>
  <w:comment w:id="4" w:author="Mari Koik - JUSTDIGI" w:date="2025-11-14T13:20:00Z" w:initials="MK">
    <w:p w14:paraId="1FCF040E" w14:textId="3C81D6B7" w:rsidR="00971A89" w:rsidRDefault="00971A89" w:rsidP="00971A89">
      <w:pPr>
        <w:pStyle w:val="Kommentaaritekst"/>
      </w:pPr>
      <w:r>
        <w:rPr>
          <w:rStyle w:val="Kommentaariviide"/>
        </w:rPr>
        <w:annotationRef/>
      </w:r>
      <w:r>
        <w:t>kokku</w:t>
      </w:r>
    </w:p>
  </w:comment>
  <w:comment w:id="7" w:author="Mari Koik - JUSTDIGI" w:date="2025-11-14T12:08:00Z" w:initials="MK">
    <w:p w14:paraId="415358C9" w14:textId="77777777" w:rsidR="006264E8" w:rsidRDefault="00787A0C" w:rsidP="006264E8">
      <w:pPr>
        <w:pStyle w:val="Kommentaaritekst"/>
      </w:pPr>
      <w:r>
        <w:rPr>
          <w:rStyle w:val="Kommentaariviide"/>
        </w:rPr>
        <w:annotationRef/>
      </w:r>
      <w:r w:rsidR="006264E8">
        <w:t xml:space="preserve">Lisasin selle sõna, sest algvariandist võis aru saada nii, et uputi päästetööl ehk uppunu on päästja. Võib lahendada ka kuidagi kolmandat moodi, aga midagi tuleb muuta, et sellist valeseost ei oleks. </w:t>
      </w:r>
    </w:p>
  </w:comment>
  <w:comment w:id="9" w:author="Mari Koik - JUSTDIGI" w:date="2025-11-13T11:21:00Z" w:initials="MK">
    <w:p w14:paraId="7732F4F1" w14:textId="3660BF5C" w:rsidR="001730B5" w:rsidRDefault="00D53640" w:rsidP="001730B5">
      <w:pPr>
        <w:pStyle w:val="Kommentaaritekst"/>
      </w:pPr>
      <w:r>
        <w:rPr>
          <w:rStyle w:val="Kommentaariviide"/>
        </w:rPr>
        <w:annotationRef/>
      </w:r>
      <w:r w:rsidR="001730B5">
        <w:t xml:space="preserve">Kas selle sõna võiks välja jätta, kuna </w:t>
      </w:r>
      <w:r w:rsidR="001730B5">
        <w:rPr>
          <w:i/>
          <w:iCs/>
        </w:rPr>
        <w:t>uppuma</w:t>
      </w:r>
      <w:r w:rsidR="001730B5">
        <w:t xml:space="preserve"> tähendabki '</w:t>
      </w:r>
      <w:r w:rsidR="001730B5">
        <w:rPr>
          <w:color w:val="000000"/>
          <w:highlight w:val="white"/>
        </w:rPr>
        <w:t>vee alla vajudes hukkuma</w:t>
      </w:r>
      <w:r w:rsidR="001730B5">
        <w:t>' (eesti keele seletava sõnaraamatu järgi)? Sama edaspidi.</w:t>
      </w:r>
    </w:p>
  </w:comment>
  <w:comment w:id="13" w:author="Mari Koik - JUSTDIGI" w:date="2025-11-14T16:33:00Z" w:initials="MK">
    <w:p w14:paraId="5619CDB0" w14:textId="77777777" w:rsidR="009E5FEE" w:rsidRDefault="009E5FEE" w:rsidP="009E5FEE">
      <w:pPr>
        <w:pStyle w:val="Kommentaaritekst"/>
      </w:pPr>
      <w:r>
        <w:rPr>
          <w:rStyle w:val="Kommentaariviide"/>
        </w:rPr>
        <w:annotationRef/>
      </w:r>
      <w:r>
        <w:t>Seal on justnimelt määratlus.</w:t>
      </w:r>
    </w:p>
  </w:comment>
  <w:comment w:id="23" w:author="Mari Koik - JUSTDIGI" w:date="2025-11-14T13:03:00Z" w:initials="MK">
    <w:p w14:paraId="0811FCB0" w14:textId="1EF7FE9B" w:rsidR="00212A7C" w:rsidRDefault="00212A7C" w:rsidP="00212A7C">
      <w:pPr>
        <w:pStyle w:val="Kommentaaritekst"/>
      </w:pPr>
      <w:r>
        <w:rPr>
          <w:rStyle w:val="Kommentaariviide"/>
        </w:rPr>
        <w:annotationRef/>
      </w:r>
      <w:r>
        <w:t>Üldiselt võiks proovida sõnastada nii, et "andmeid" ülemäära ei kasutata, nt mitte "andmed telefoninumbri kohta", vaid "telefoninumber". Jne. Siin tegin selle muudatuse eeldades, et üks töödeldav teave ongi lihtsalt teenistuskoht. Kui mõeldud on siiski veel mingeid andmeid teenistuskoha kohta, siis võib selle muudatuse hüljata. Sama asi on sotsiaalse tausta, asukoha jm-ga, vt edaspidi.</w:t>
      </w:r>
    </w:p>
  </w:comment>
  <w:comment w:id="44" w:author="Mari Koik - JUSTDIGI" w:date="2025-11-14T13:05:00Z" w:initials="MK">
    <w:p w14:paraId="74090566" w14:textId="77777777" w:rsidR="00220167" w:rsidRDefault="00220167" w:rsidP="00220167">
      <w:pPr>
        <w:pStyle w:val="Kommentaaritekst"/>
      </w:pPr>
      <w:r>
        <w:rPr>
          <w:rStyle w:val="Kommentaariviide"/>
        </w:rPr>
        <w:annotationRef/>
      </w:r>
      <w:r>
        <w:t>Kas võiks välja jätta?</w:t>
      </w:r>
    </w:p>
  </w:comment>
  <w:comment w:id="50" w:author="Mari Koik - JUSTDIGI" w:date="2025-11-14T13:05:00Z" w:initials="MK">
    <w:p w14:paraId="11C3C7EF" w14:textId="77777777" w:rsidR="00E9027D" w:rsidRDefault="00E9027D" w:rsidP="00E9027D">
      <w:pPr>
        <w:pStyle w:val="Kommentaaritekst"/>
      </w:pPr>
      <w:r>
        <w:rPr>
          <w:rStyle w:val="Kommentaariviide"/>
        </w:rPr>
        <w:annotationRef/>
      </w:r>
      <w:r>
        <w:t>Kas võiks välja jätta?</w:t>
      </w:r>
    </w:p>
  </w:comment>
  <w:comment w:id="64" w:author="Markus Ühtigi - JUSTDIGI" w:date="2025-11-25T10:42:00Z" w:initials="MJ">
    <w:p w14:paraId="007C2D10" w14:textId="37FACB93" w:rsidR="00C635AF" w:rsidRDefault="00C635AF">
      <w:r>
        <w:annotationRef/>
      </w:r>
      <w:r w:rsidRPr="1895ED64">
        <w:t>"Järgmises sõnastuses" välja jäänud.</w:t>
      </w:r>
    </w:p>
  </w:comment>
  <w:comment w:id="85" w:author="Mari Koik - JUSTDIGI" w:date="2025-11-14T14:34:00Z" w:initials="MK">
    <w:p w14:paraId="2BAA8AC0" w14:textId="77777777" w:rsidR="007D1317" w:rsidRDefault="007D1317" w:rsidP="007D1317">
      <w:pPr>
        <w:pStyle w:val="Kommentaaritekst"/>
      </w:pPr>
      <w:r>
        <w:rPr>
          <w:rStyle w:val="Kommentaariviide"/>
        </w:rPr>
        <w:annotationRef/>
      </w:r>
      <w:r>
        <w:t>ühtlus</w:t>
      </w:r>
    </w:p>
  </w:comment>
  <w:comment w:id="87" w:author="Mari Koik - JUSTDIGI" w:date="2025-11-14T14:35:00Z" w:initials="MK">
    <w:p w14:paraId="30823428" w14:textId="77777777" w:rsidR="009D5493" w:rsidRDefault="00197924" w:rsidP="009D5493">
      <w:pPr>
        <w:pStyle w:val="Kommentaaritekst"/>
      </w:pPr>
      <w:r>
        <w:rPr>
          <w:rStyle w:val="Kommentaariviide"/>
        </w:rPr>
        <w:annotationRef/>
      </w:r>
      <w:r w:rsidR="009D5493">
        <w:t>Kas nii? Vrd p 8.</w:t>
      </w:r>
    </w:p>
  </w:comment>
  <w:comment w:id="91" w:author="Mari Koik - JUSTDIGI" w:date="2025-11-14T13:24:00Z" w:initials="MK">
    <w:p w14:paraId="15FD7749" w14:textId="188DC3D0" w:rsidR="000A446F" w:rsidRDefault="008B0FAA" w:rsidP="000A446F">
      <w:pPr>
        <w:pStyle w:val="Kommentaaritekst"/>
      </w:pPr>
      <w:r>
        <w:rPr>
          <w:rStyle w:val="Kommentaariviide"/>
        </w:rPr>
        <w:annotationRef/>
      </w:r>
      <w:r w:rsidR="000A446F">
        <w:t>Igaks juhuks: kas "esitatud" on vajalik? Nt § 9.1 lg 2 p-s 1 on "</w:t>
      </w:r>
      <w:r w:rsidR="000A446F">
        <w:rPr>
          <w:color w:val="202020"/>
          <w:highlight w:val="white"/>
        </w:rPr>
        <w:t>sündmusega seotud isiku andmed".</w:t>
      </w:r>
      <w:r w:rsidR="000A446F">
        <w:t xml:space="preserve"> </w:t>
      </w:r>
    </w:p>
  </w:comment>
  <w:comment w:id="99" w:author="Mari Koik - JUSTDIGI" w:date="2025-11-12T13:32:00Z" w:initials="MK">
    <w:p w14:paraId="601A30C8" w14:textId="77777777" w:rsidR="00655410" w:rsidRDefault="0007528B" w:rsidP="00655410">
      <w:pPr>
        <w:pStyle w:val="Kommentaaritekst"/>
      </w:pPr>
      <w:r>
        <w:rPr>
          <w:rStyle w:val="Kommentaariviide"/>
        </w:rPr>
        <w:annotationRef/>
      </w:r>
      <w:r w:rsidR="00655410">
        <w:t xml:space="preserve">Lahku, sest </w:t>
      </w:r>
      <w:r w:rsidR="00655410">
        <w:rPr>
          <w:i/>
          <w:iCs/>
        </w:rPr>
        <w:t>abi vajama</w:t>
      </w:r>
      <w:r w:rsidR="00655410">
        <w:t xml:space="preserve"> ei ole ühendtegusõna. Vrd </w:t>
      </w:r>
      <w:r w:rsidR="00655410">
        <w:rPr>
          <w:i/>
          <w:iCs/>
        </w:rPr>
        <w:t>läbirääkiv = läbi rääkiv</w:t>
      </w:r>
      <w:r w:rsidR="00655410">
        <w:t xml:space="preserve"> </w:t>
      </w:r>
      <w:r w:rsidR="00655410">
        <w:rPr>
          <w:i/>
          <w:iCs/>
        </w:rPr>
        <w:t>riik</w:t>
      </w:r>
      <w:r w:rsidR="00655410">
        <w:t xml:space="preserve">, </w:t>
      </w:r>
      <w:r w:rsidR="00655410">
        <w:rPr>
          <w:i/>
          <w:iCs/>
        </w:rPr>
        <w:t>toetust vajav riik</w:t>
      </w:r>
      <w:r w:rsidR="00655410">
        <w:t>,</w:t>
      </w:r>
      <w:r w:rsidR="00655410">
        <w:rPr>
          <w:i/>
          <w:iCs/>
        </w:rPr>
        <w:t xml:space="preserve"> raha vajav riik</w:t>
      </w:r>
      <w:r w:rsidR="00655410">
        <w:t xml:space="preserve"> jne. Samas </w:t>
      </w:r>
      <w:r w:rsidR="00655410">
        <w:rPr>
          <w:i/>
          <w:iCs/>
        </w:rPr>
        <w:t xml:space="preserve">abivajaja </w:t>
      </w:r>
      <w:r w:rsidR="00655410">
        <w:t>on kokku.</w:t>
      </w:r>
    </w:p>
  </w:comment>
  <w:comment w:id="101" w:author="Mari Koik - JUSTDIGI" w:date="2025-11-14T15:02:00Z" w:initials="MK">
    <w:p w14:paraId="0685D931" w14:textId="09FC928A" w:rsidR="001B4746" w:rsidRDefault="001B4746" w:rsidP="001B4746">
      <w:pPr>
        <w:pStyle w:val="Kommentaaritekst"/>
      </w:pPr>
      <w:r>
        <w:rPr>
          <w:rStyle w:val="Kommentaariviide"/>
        </w:rPr>
        <w:annotationRef/>
      </w:r>
      <w:r>
        <w:t>Miks on definitsioon siin, kui allpool on samanimeline paragrahv?</w:t>
      </w:r>
    </w:p>
  </w:comment>
  <w:comment w:id="102" w:author="Mari Koik - JUSTDIGI" w:date="2025-11-14T15:00:00Z" w:initials="MK">
    <w:p w14:paraId="27586AC1" w14:textId="77777777" w:rsidR="001B4746" w:rsidRDefault="009C3508" w:rsidP="001B4746">
      <w:pPr>
        <w:pStyle w:val="Kommentaaritekst"/>
      </w:pPr>
      <w:r>
        <w:rPr>
          <w:rStyle w:val="Kommentaariviide"/>
        </w:rPr>
        <w:annotationRef/>
      </w:r>
      <w:r w:rsidR="001B4746">
        <w:t>Miks on definitsioon siin, kui allpool on samanimeline paragrahv?</w:t>
      </w:r>
    </w:p>
  </w:comment>
  <w:comment w:id="105" w:author="Mari Koik - JUSTDIGI" w:date="2025-11-14T14:50:00Z" w:initials="MK">
    <w:p w14:paraId="32E90BD9" w14:textId="77777777" w:rsidR="00E36CB4" w:rsidRDefault="009E6FC6" w:rsidP="00E36CB4">
      <w:pPr>
        <w:pStyle w:val="Kommentaaritekst"/>
      </w:pPr>
      <w:r>
        <w:rPr>
          <w:rStyle w:val="Kommentaariviide"/>
        </w:rPr>
        <w:annotationRef/>
      </w:r>
      <w:r w:rsidR="00E36CB4">
        <w:t xml:space="preserve">Kas nii? Lähetamine ehk missioon eeldab, mitte päästetöö ei eelda? </w:t>
      </w:r>
    </w:p>
    <w:p w14:paraId="46F1F897" w14:textId="77777777" w:rsidR="00E36CB4" w:rsidRDefault="00E36CB4" w:rsidP="00E36CB4">
      <w:pPr>
        <w:pStyle w:val="Kommentaaritekst"/>
      </w:pPr>
      <w:r>
        <w:t>Muidu oleks veel ka ringdefinitsioon: missioon defineeritakse päästetöö kaudu, päästetöö defineeritakse missiooni kaudu.</w:t>
      </w:r>
    </w:p>
  </w:comment>
  <w:comment w:id="107" w:author="Mari Koik - JUSTDIGI" w:date="2025-11-12T13:33:00Z" w:initials="MK">
    <w:p w14:paraId="0F525FC1" w14:textId="71A001CD" w:rsidR="008254EF" w:rsidRDefault="008254EF" w:rsidP="008254EF">
      <w:pPr>
        <w:pStyle w:val="Kommentaaritekst"/>
      </w:pPr>
      <w:r>
        <w:rPr>
          <w:rStyle w:val="Kommentaariviide"/>
        </w:rPr>
        <w:annotationRef/>
      </w:r>
      <w:r>
        <w:t xml:space="preserve">Kui on </w:t>
      </w:r>
      <w:r>
        <w:rPr>
          <w:i/>
          <w:iCs/>
        </w:rPr>
        <w:t>jooksul</w:t>
      </w:r>
      <w:r>
        <w:t xml:space="preserve">, pole </w:t>
      </w:r>
      <w:r>
        <w:rPr>
          <w:i/>
          <w:iCs/>
        </w:rPr>
        <w:t xml:space="preserve">kuni </w:t>
      </w:r>
      <w:r>
        <w:t>vaja.</w:t>
      </w:r>
    </w:p>
  </w:comment>
  <w:comment w:id="108" w:author="Mari Koik - JUSTDIGI" w:date="2025-11-14T14:56:00Z" w:initials="MK">
    <w:p w14:paraId="24B7071D" w14:textId="77777777" w:rsidR="001A090D" w:rsidRDefault="001A090D" w:rsidP="001A090D">
      <w:pPr>
        <w:pStyle w:val="Kommentaaritekst"/>
      </w:pPr>
      <w:r>
        <w:rPr>
          <w:rStyle w:val="Kommentaariviide"/>
        </w:rPr>
        <w:annotationRef/>
      </w:r>
      <w:r>
        <w:t xml:space="preserve">Mulle tundub, et ei saa defineerida kiireloomulisust selle kaudu, et kiireloomulisus on juba osalemisotsuses nimetatud. </w:t>
      </w:r>
    </w:p>
  </w:comment>
  <w:comment w:id="110" w:author="Mari Koik - JUSTDIGI" w:date="2025-11-12T13:34:00Z" w:initials="MK">
    <w:p w14:paraId="43BD56AE" w14:textId="1B1884C5" w:rsidR="00BE16A0" w:rsidRDefault="00BE16A0" w:rsidP="00BE16A0">
      <w:pPr>
        <w:pStyle w:val="Kommentaaritekst"/>
      </w:pPr>
      <w:r>
        <w:rPr>
          <w:rStyle w:val="Kommentaariviide"/>
        </w:rPr>
        <w:annotationRef/>
      </w:r>
      <w:r>
        <w:t>lahku</w:t>
      </w:r>
    </w:p>
  </w:comment>
  <w:comment w:id="120" w:author="Mari Koik - JUSTDIGI" w:date="2025-11-12T13:53:00Z" w:initials="MK">
    <w:p w14:paraId="17079292" w14:textId="77777777" w:rsidR="00E00A85" w:rsidRDefault="00E00A85" w:rsidP="00E00A85">
      <w:pPr>
        <w:pStyle w:val="Kommentaaritekst"/>
      </w:pPr>
      <w:r>
        <w:rPr>
          <w:rStyle w:val="Kommentaariviide"/>
        </w:rPr>
        <w:annotationRef/>
      </w:r>
      <w:r>
        <w:t>Kas nii?</w:t>
      </w:r>
    </w:p>
  </w:comment>
  <w:comment w:id="127" w:author="Mari Koik - JUSTDIGI" w:date="2025-11-14T15:13:00Z" w:initials="MK">
    <w:p w14:paraId="30CD26D9" w14:textId="77777777" w:rsidR="00166428" w:rsidRDefault="00166428" w:rsidP="00166428">
      <w:pPr>
        <w:pStyle w:val="Kommentaaritekst"/>
      </w:pPr>
      <w:r>
        <w:rPr>
          <w:rStyle w:val="Kommentaariviide"/>
        </w:rPr>
        <w:annotationRef/>
      </w:r>
      <w:r>
        <w:t>ühtlus</w:t>
      </w:r>
    </w:p>
  </w:comment>
  <w:comment w:id="132" w:author="Mari Koik - JUSTDIGI" w:date="2025-11-14T13:00:00Z" w:initials="MK">
    <w:p w14:paraId="6A756875" w14:textId="77777777" w:rsidR="00B20DA2" w:rsidRDefault="00FD5249" w:rsidP="00B20DA2">
      <w:pPr>
        <w:pStyle w:val="Kommentaaritekst"/>
      </w:pPr>
      <w:r>
        <w:rPr>
          <w:rStyle w:val="Kommentaariviide"/>
        </w:rPr>
        <w:annotationRef/>
      </w:r>
      <w:r w:rsidR="00B20DA2">
        <w:t>Teksti sidususe mõttes on hea alustada lauset nii. Vrd lg 5.</w:t>
      </w:r>
    </w:p>
  </w:comment>
  <w:comment w:id="141" w:author="Mari Koik - JUSTDIGI" w:date="2025-11-14T12:23:00Z" w:initials="MK">
    <w:p w14:paraId="79BBD2D2" w14:textId="5CE43925" w:rsidR="00F57F20" w:rsidRDefault="00F57F20" w:rsidP="00F57F20">
      <w:pPr>
        <w:pStyle w:val="Kommentaaritekst"/>
      </w:pPr>
      <w:r>
        <w:rPr>
          <w:rStyle w:val="Kommentaariviide"/>
        </w:rPr>
        <w:annotationRef/>
      </w:r>
      <w:r>
        <w:t>Lause oli natuke liiga väljajätteline, ei olnud ühemõtteliselt selge, kes on "ta".</w:t>
      </w:r>
    </w:p>
  </w:comment>
  <w:comment w:id="151" w:author="Mari Koik - JUSTDIGI" w:date="2025-11-14T14:19:00Z" w:initials="MK">
    <w:p w14:paraId="14C57A3D" w14:textId="77777777" w:rsidR="006C5B73" w:rsidRDefault="006C5B73" w:rsidP="006C5B73">
      <w:pPr>
        <w:pStyle w:val="Kommentaaritekst"/>
      </w:pPr>
      <w:r>
        <w:rPr>
          <w:rStyle w:val="Kommentaariviide"/>
        </w:rPr>
        <w:annotationRef/>
      </w:r>
      <w:r>
        <w:t>Piisab ehk olevikuvormist.</w:t>
      </w:r>
    </w:p>
  </w:comment>
  <w:comment w:id="157" w:author="Mari Koik - JUSTDIGI" w:date="2025-11-14T15:21:00Z" w:initials="MK">
    <w:p w14:paraId="7787EA27" w14:textId="77777777" w:rsidR="00FD621D" w:rsidRDefault="00FD621D" w:rsidP="00FD621D">
      <w:pPr>
        <w:pStyle w:val="Kommentaaritekst"/>
      </w:pPr>
      <w:r>
        <w:rPr>
          <w:rStyle w:val="Kommentaariviide"/>
        </w:rPr>
        <w:annotationRef/>
      </w:r>
      <w:r>
        <w:t>ühtlus</w:t>
      </w:r>
    </w:p>
  </w:comment>
  <w:comment w:id="167" w:author="Mari Koik - JUSTDIGI" w:date="2025-11-14T16:35:00Z" w:initials="MK">
    <w:p w14:paraId="41586A30" w14:textId="77777777" w:rsidR="005F49A7" w:rsidRDefault="005F49A7" w:rsidP="005F49A7">
      <w:pPr>
        <w:pStyle w:val="Kommentaaritekst"/>
      </w:pPr>
      <w:r>
        <w:rPr>
          <w:rStyle w:val="Kommentaariviide"/>
        </w:rPr>
        <w:annotationRef/>
      </w:r>
      <w:r>
        <w:t>Vrd lg 2.</w:t>
      </w:r>
    </w:p>
  </w:comment>
  <w:comment w:id="171" w:author="Mari Koik - JUSTDIGI" w:date="2025-11-14T12:21:00Z" w:initials="MK">
    <w:p w14:paraId="5C6A0594" w14:textId="06ECA087" w:rsidR="00E43D7A" w:rsidRDefault="00E43D7A" w:rsidP="00E43D7A">
      <w:pPr>
        <w:pStyle w:val="Kommentaaritekst"/>
      </w:pPr>
      <w:r>
        <w:rPr>
          <w:rStyle w:val="Kommentaariviide"/>
        </w:rPr>
        <w:annotationRef/>
      </w:r>
      <w:r>
        <w:t>Kehtiva PäästeSi eeskujul</w:t>
      </w:r>
    </w:p>
  </w:comment>
  <w:comment w:id="174" w:author="Mari Koik - JUSTDIGI" w:date="2025-11-14T15:43:00Z" w:initials="MK">
    <w:p w14:paraId="4758200C" w14:textId="77777777" w:rsidR="0099489A" w:rsidRDefault="001E3E54" w:rsidP="0099489A">
      <w:pPr>
        <w:pStyle w:val="Kommentaaritekst"/>
      </w:pPr>
      <w:r>
        <w:rPr>
          <w:rStyle w:val="Kommentaariviide"/>
        </w:rPr>
        <w:annotationRef/>
      </w:r>
      <w:r w:rsidR="0099489A">
        <w:t>Vaadake seda veel korra. Mulle tundub, et seal on pigem keeld kui nõue.</w:t>
      </w:r>
    </w:p>
  </w:comment>
  <w:comment w:id="187" w:author="Mari Koik - JUSTDIGI" w:date="2025-11-14T16:36:00Z" w:initials="MK">
    <w:p w14:paraId="76F29259" w14:textId="77777777" w:rsidR="006455F0" w:rsidRDefault="006455F0" w:rsidP="006455F0">
      <w:pPr>
        <w:pStyle w:val="Kommentaaritekst"/>
      </w:pPr>
      <w:r>
        <w:rPr>
          <w:rStyle w:val="Kommentaariviide"/>
        </w:rPr>
        <w:annotationRef/>
      </w:r>
      <w:r>
        <w:t>ühtlus</w:t>
      </w:r>
    </w:p>
  </w:comment>
  <w:comment w:id="192" w:author="Mari Koik - JUSTDIGI" w:date="2025-11-12T15:10:00Z" w:initials="MK">
    <w:p w14:paraId="63ADD3B8" w14:textId="362DFB7C" w:rsidR="00C808B0" w:rsidRDefault="00C808B0" w:rsidP="00C808B0">
      <w:pPr>
        <w:pStyle w:val="Kommentaaritekst"/>
      </w:pPr>
      <w:r>
        <w:rPr>
          <w:rStyle w:val="Kommentaariviide"/>
        </w:rPr>
        <w:annotationRef/>
      </w:r>
      <w:r>
        <w:t>ühtlus</w:t>
      </w:r>
    </w:p>
  </w:comment>
  <w:comment w:id="194" w:author="Mari Koik - JUSTDIGI" w:date="2025-11-12T15:10:00Z" w:initials="MK">
    <w:p w14:paraId="47F0B595" w14:textId="77777777" w:rsidR="00C808B0" w:rsidRDefault="00C808B0" w:rsidP="00C808B0">
      <w:pPr>
        <w:pStyle w:val="Kommentaaritekst"/>
      </w:pPr>
      <w:r>
        <w:rPr>
          <w:rStyle w:val="Kommentaariviide"/>
        </w:rPr>
        <w:annotationRef/>
      </w:r>
      <w:r>
        <w:t>ühtlus</w:t>
      </w:r>
    </w:p>
  </w:comment>
  <w:comment w:id="197" w:author="Mari Koik - JUSTDIGI" w:date="2025-11-14T16:38:00Z" w:initials="MK">
    <w:p w14:paraId="1435AE7F" w14:textId="77777777" w:rsidR="007D563F" w:rsidRDefault="007D563F" w:rsidP="007D563F">
      <w:pPr>
        <w:pStyle w:val="Kommentaaritekst"/>
      </w:pPr>
      <w:r>
        <w:rPr>
          <w:rStyle w:val="Kommentaariviide"/>
        </w:rPr>
        <w:annotationRef/>
      </w:r>
      <w:r>
        <w:t>koma</w:t>
      </w:r>
    </w:p>
  </w:comment>
  <w:comment w:id="221" w:author="Mari Koik - JUSTDIGI" w:date="2025-11-14T12:34:00Z" w:initials="MK">
    <w:p w14:paraId="1197CAB1" w14:textId="0CA17E17" w:rsidR="00965810" w:rsidRDefault="00965810" w:rsidP="00965810">
      <w:pPr>
        <w:pStyle w:val="Kommentaaritekst"/>
      </w:pPr>
      <w:r>
        <w:rPr>
          <w:rStyle w:val="Kommentaariviide"/>
        </w:rPr>
        <w:annotationRef/>
      </w:r>
      <w:r>
        <w:t>lahku</w:t>
      </w:r>
    </w:p>
  </w:comment>
  <w:comment w:id="229" w:author="Mari Koik - JUSTDIGI" w:date="2025-11-14T16:31:00Z" w:initials="MK">
    <w:p w14:paraId="3CA9A498" w14:textId="77777777" w:rsidR="005E4FB6" w:rsidRDefault="005E4FB6" w:rsidP="005E4FB6">
      <w:pPr>
        <w:pStyle w:val="Kommentaaritekst"/>
      </w:pPr>
      <w:r>
        <w:rPr>
          <w:rStyle w:val="Kommentaariviide"/>
        </w:rPr>
        <w:annotationRef/>
      </w:r>
      <w:r>
        <w:t>ühtlus</w:t>
      </w:r>
    </w:p>
  </w:comment>
  <w:comment w:id="233" w:author="Mari Koik - JUSTDIGI" w:date="2025-11-14T12:37:00Z" w:initials="MK">
    <w:p w14:paraId="77E30901" w14:textId="0F5D6DDE" w:rsidR="00072945" w:rsidRDefault="00F17186" w:rsidP="00072945">
      <w:pPr>
        <w:pStyle w:val="Kommentaaritekst"/>
      </w:pPr>
      <w:r>
        <w:rPr>
          <w:rStyle w:val="Kommentaariviide"/>
        </w:rPr>
        <w:annotationRef/>
      </w:r>
      <w:r w:rsidR="00072945">
        <w:t>Parem kontrollima millal?, mitte mis ajaks?</w:t>
      </w:r>
    </w:p>
  </w:comment>
  <w:comment w:id="236" w:author="Mari Koik - JUSTDIGI" w:date="2025-11-14T16:32:00Z" w:initials="MK">
    <w:p w14:paraId="3F4E3085" w14:textId="77777777" w:rsidR="005E4FB6" w:rsidRDefault="005E4FB6" w:rsidP="005E4FB6">
      <w:pPr>
        <w:pStyle w:val="Kommentaaritekst"/>
      </w:pPr>
      <w:r>
        <w:rPr>
          <w:rStyle w:val="Kommentaariviide"/>
        </w:rPr>
        <w:annotationRef/>
      </w:r>
      <w:r>
        <w:t>ühtlus</w:t>
      </w:r>
    </w:p>
  </w:comment>
  <w:comment w:id="245" w:author="Mari Koik - JUSTDIGI" w:date="2025-11-14T12:40:00Z" w:initials="MK">
    <w:p w14:paraId="18A1171A" w14:textId="6A61C7B5" w:rsidR="001334E0" w:rsidRDefault="001334E0" w:rsidP="001334E0">
      <w:pPr>
        <w:pStyle w:val="Kommentaaritekst"/>
      </w:pPr>
      <w:r>
        <w:rPr>
          <w:rStyle w:val="Kommentaariviide"/>
        </w:rPr>
        <w:annotationRef/>
      </w:r>
      <w:r>
        <w:t>lahku</w:t>
      </w:r>
    </w:p>
  </w:comment>
  <w:comment w:id="254" w:author="Mari Koik - JUSTDIGI" w:date="2025-11-14T12:49:00Z" w:initials="MK">
    <w:p w14:paraId="2679A9BE" w14:textId="77777777" w:rsidR="004D21BF" w:rsidRDefault="00FD1B06" w:rsidP="004D21BF">
      <w:pPr>
        <w:pStyle w:val="Kommentaaritekst"/>
      </w:pPr>
      <w:r>
        <w:rPr>
          <w:rStyle w:val="Kommentaariviide"/>
        </w:rPr>
        <w:annotationRef/>
      </w:r>
      <w:r w:rsidR="004D21BF">
        <w:t>VÕSi ja TsÜSi eeskujul.</w:t>
      </w:r>
    </w:p>
  </w:comment>
  <w:comment w:id="261" w:author="Mari Koik - JUSTDIGI" w:date="2025-11-14T14:15:00Z" w:initials="MK">
    <w:p w14:paraId="3013F6A4" w14:textId="77777777" w:rsidR="00E04B79" w:rsidRDefault="00E04B79" w:rsidP="00E04B79">
      <w:pPr>
        <w:pStyle w:val="Kommentaaritekst"/>
      </w:pPr>
      <w:r>
        <w:rPr>
          <w:rStyle w:val="Kommentaariviide"/>
        </w:rPr>
        <w:annotationRef/>
      </w:r>
      <w:r>
        <w:t>"Ette nägema" ei ole siinses kontekstis hea.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A407E9" w15:done="0"/>
  <w15:commentEx w15:paraId="1FCF040E" w15:done="0"/>
  <w15:commentEx w15:paraId="415358C9" w15:done="0"/>
  <w15:commentEx w15:paraId="7732F4F1" w15:done="0"/>
  <w15:commentEx w15:paraId="5619CDB0" w15:done="0"/>
  <w15:commentEx w15:paraId="0811FCB0" w15:done="0"/>
  <w15:commentEx w15:paraId="74090566" w15:done="0"/>
  <w15:commentEx w15:paraId="11C3C7EF" w15:done="0"/>
  <w15:commentEx w15:paraId="007C2D10" w15:done="0"/>
  <w15:commentEx w15:paraId="2BAA8AC0" w15:done="0"/>
  <w15:commentEx w15:paraId="30823428" w15:done="0"/>
  <w15:commentEx w15:paraId="15FD7749" w15:done="0"/>
  <w15:commentEx w15:paraId="601A30C8" w15:done="0"/>
  <w15:commentEx w15:paraId="0685D931" w15:done="0"/>
  <w15:commentEx w15:paraId="27586AC1" w15:done="0"/>
  <w15:commentEx w15:paraId="46F1F897" w15:done="0"/>
  <w15:commentEx w15:paraId="0F525FC1" w15:done="0"/>
  <w15:commentEx w15:paraId="24B7071D" w15:done="0"/>
  <w15:commentEx w15:paraId="43BD56AE" w15:done="0"/>
  <w15:commentEx w15:paraId="17079292" w15:done="0"/>
  <w15:commentEx w15:paraId="30CD26D9" w15:done="0"/>
  <w15:commentEx w15:paraId="6A756875" w15:done="0"/>
  <w15:commentEx w15:paraId="79BBD2D2" w15:done="0"/>
  <w15:commentEx w15:paraId="14C57A3D" w15:done="0"/>
  <w15:commentEx w15:paraId="7787EA27" w15:done="0"/>
  <w15:commentEx w15:paraId="41586A30" w15:done="0"/>
  <w15:commentEx w15:paraId="5C6A0594" w15:done="0"/>
  <w15:commentEx w15:paraId="4758200C" w15:done="0"/>
  <w15:commentEx w15:paraId="76F29259" w15:done="0"/>
  <w15:commentEx w15:paraId="63ADD3B8" w15:done="0"/>
  <w15:commentEx w15:paraId="47F0B595" w15:done="0"/>
  <w15:commentEx w15:paraId="1435AE7F" w15:done="0"/>
  <w15:commentEx w15:paraId="1197CAB1" w15:done="0"/>
  <w15:commentEx w15:paraId="3CA9A498" w15:done="0"/>
  <w15:commentEx w15:paraId="77E30901" w15:done="0"/>
  <w15:commentEx w15:paraId="3F4E3085" w15:done="0"/>
  <w15:commentEx w15:paraId="18A1171A" w15:done="0"/>
  <w15:commentEx w15:paraId="2679A9BE" w15:done="0"/>
  <w15:commentEx w15:paraId="3013F6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4625DC" w16cex:dateUtc="2025-11-14T12:22:00Z"/>
  <w16cex:commentExtensible w16cex:durableId="79094A4F" w16cex:dateUtc="2025-11-14T11:20:00Z"/>
  <w16cex:commentExtensible w16cex:durableId="3499BACC" w16cex:dateUtc="2025-11-14T10:08:00Z"/>
  <w16cex:commentExtensible w16cex:durableId="15F8BA44" w16cex:dateUtc="2025-11-13T09:21:00Z"/>
  <w16cex:commentExtensible w16cex:durableId="09B50E67" w16cex:dateUtc="2025-11-14T14:33:00Z"/>
  <w16cex:commentExtensible w16cex:durableId="3068EA32" w16cex:dateUtc="2025-11-14T11:03:00Z"/>
  <w16cex:commentExtensible w16cex:durableId="516651C7" w16cex:dateUtc="2025-11-14T11:05:00Z"/>
  <w16cex:commentExtensible w16cex:durableId="7847E423" w16cex:dateUtc="2025-11-14T11:05:00Z"/>
  <w16cex:commentExtensible w16cex:durableId="293CDE19" w16cex:dateUtc="2025-11-25T08:42:00Z"/>
  <w16cex:commentExtensible w16cex:durableId="55158857" w16cex:dateUtc="2025-11-14T12:34:00Z"/>
  <w16cex:commentExtensible w16cex:durableId="7F6DED17" w16cex:dateUtc="2025-11-14T12:35:00Z"/>
  <w16cex:commentExtensible w16cex:durableId="6F62F0A1" w16cex:dateUtc="2025-11-14T11:24:00Z"/>
  <w16cex:commentExtensible w16cex:durableId="70973FC8" w16cex:dateUtc="2025-11-12T11:32:00Z"/>
  <w16cex:commentExtensible w16cex:durableId="4AEDDCEE" w16cex:dateUtc="2025-11-14T13:02:00Z"/>
  <w16cex:commentExtensible w16cex:durableId="59744DCD" w16cex:dateUtc="2025-11-14T13:00:00Z"/>
  <w16cex:commentExtensible w16cex:durableId="35B2B83F" w16cex:dateUtc="2025-11-14T12:50:00Z"/>
  <w16cex:commentExtensible w16cex:durableId="134B6DCA" w16cex:dateUtc="2025-11-12T11:33:00Z"/>
  <w16cex:commentExtensible w16cex:durableId="055403BB" w16cex:dateUtc="2025-11-14T12:56:00Z"/>
  <w16cex:commentExtensible w16cex:durableId="134B91DD" w16cex:dateUtc="2025-11-12T11:34:00Z"/>
  <w16cex:commentExtensible w16cex:durableId="1320630D" w16cex:dateUtc="2025-11-12T11:53:00Z"/>
  <w16cex:commentExtensible w16cex:durableId="7E00F251" w16cex:dateUtc="2025-11-14T13:13:00Z"/>
  <w16cex:commentExtensible w16cex:durableId="345FB74E" w16cex:dateUtc="2025-11-14T11:00:00Z"/>
  <w16cex:commentExtensible w16cex:durableId="22B26B10" w16cex:dateUtc="2025-11-14T10:23:00Z"/>
  <w16cex:commentExtensible w16cex:durableId="124F5D7E" w16cex:dateUtc="2025-11-14T12:19:00Z"/>
  <w16cex:commentExtensible w16cex:durableId="47AE5B88" w16cex:dateUtc="2025-11-14T13:21:00Z"/>
  <w16cex:commentExtensible w16cex:durableId="33D04E22" w16cex:dateUtc="2025-11-14T14:35:00Z"/>
  <w16cex:commentExtensible w16cex:durableId="49DEAF90" w16cex:dateUtc="2025-11-14T10:21:00Z"/>
  <w16cex:commentExtensible w16cex:durableId="5C23BA61" w16cex:dateUtc="2025-11-14T13:43:00Z"/>
  <w16cex:commentExtensible w16cex:durableId="60E4C9A1" w16cex:dateUtc="2025-11-14T14:36:00Z"/>
  <w16cex:commentExtensible w16cex:durableId="145387E9" w16cex:dateUtc="2025-11-12T13:10:00Z"/>
  <w16cex:commentExtensible w16cex:durableId="2D870EA7" w16cex:dateUtc="2025-11-12T13:10:00Z"/>
  <w16cex:commentExtensible w16cex:durableId="695BF931" w16cex:dateUtc="2025-11-14T14:38:00Z"/>
  <w16cex:commentExtensible w16cex:durableId="412BF26F" w16cex:dateUtc="2025-11-14T10:34:00Z"/>
  <w16cex:commentExtensible w16cex:durableId="04825AA4" w16cex:dateUtc="2025-11-14T14:31:00Z"/>
  <w16cex:commentExtensible w16cex:durableId="4BC6EFFC" w16cex:dateUtc="2025-11-14T10:37:00Z"/>
  <w16cex:commentExtensible w16cex:durableId="55D16EB3" w16cex:dateUtc="2025-11-14T14:32:00Z"/>
  <w16cex:commentExtensible w16cex:durableId="5FC558F6" w16cex:dateUtc="2025-11-14T10:40:00Z"/>
  <w16cex:commentExtensible w16cex:durableId="56ADDF5F" w16cex:dateUtc="2025-11-14T10:49:00Z"/>
  <w16cex:commentExtensible w16cex:durableId="4D00A4D8" w16cex:dateUtc="2025-11-14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A407E9" w16cid:durableId="194625DC"/>
  <w16cid:commentId w16cid:paraId="1FCF040E" w16cid:durableId="79094A4F"/>
  <w16cid:commentId w16cid:paraId="415358C9" w16cid:durableId="3499BACC"/>
  <w16cid:commentId w16cid:paraId="7732F4F1" w16cid:durableId="15F8BA44"/>
  <w16cid:commentId w16cid:paraId="5619CDB0" w16cid:durableId="09B50E67"/>
  <w16cid:commentId w16cid:paraId="0811FCB0" w16cid:durableId="3068EA32"/>
  <w16cid:commentId w16cid:paraId="74090566" w16cid:durableId="516651C7"/>
  <w16cid:commentId w16cid:paraId="11C3C7EF" w16cid:durableId="7847E423"/>
  <w16cid:commentId w16cid:paraId="007C2D10" w16cid:durableId="293CDE19"/>
  <w16cid:commentId w16cid:paraId="2BAA8AC0" w16cid:durableId="55158857"/>
  <w16cid:commentId w16cid:paraId="30823428" w16cid:durableId="7F6DED17"/>
  <w16cid:commentId w16cid:paraId="15FD7749" w16cid:durableId="6F62F0A1"/>
  <w16cid:commentId w16cid:paraId="601A30C8" w16cid:durableId="70973FC8"/>
  <w16cid:commentId w16cid:paraId="0685D931" w16cid:durableId="4AEDDCEE"/>
  <w16cid:commentId w16cid:paraId="27586AC1" w16cid:durableId="59744DCD"/>
  <w16cid:commentId w16cid:paraId="46F1F897" w16cid:durableId="35B2B83F"/>
  <w16cid:commentId w16cid:paraId="0F525FC1" w16cid:durableId="134B6DCA"/>
  <w16cid:commentId w16cid:paraId="24B7071D" w16cid:durableId="055403BB"/>
  <w16cid:commentId w16cid:paraId="43BD56AE" w16cid:durableId="134B91DD"/>
  <w16cid:commentId w16cid:paraId="17079292" w16cid:durableId="1320630D"/>
  <w16cid:commentId w16cid:paraId="30CD26D9" w16cid:durableId="7E00F251"/>
  <w16cid:commentId w16cid:paraId="6A756875" w16cid:durableId="345FB74E"/>
  <w16cid:commentId w16cid:paraId="79BBD2D2" w16cid:durableId="22B26B10"/>
  <w16cid:commentId w16cid:paraId="14C57A3D" w16cid:durableId="124F5D7E"/>
  <w16cid:commentId w16cid:paraId="7787EA27" w16cid:durableId="47AE5B88"/>
  <w16cid:commentId w16cid:paraId="41586A30" w16cid:durableId="33D04E22"/>
  <w16cid:commentId w16cid:paraId="5C6A0594" w16cid:durableId="49DEAF90"/>
  <w16cid:commentId w16cid:paraId="4758200C" w16cid:durableId="5C23BA61"/>
  <w16cid:commentId w16cid:paraId="76F29259" w16cid:durableId="60E4C9A1"/>
  <w16cid:commentId w16cid:paraId="63ADD3B8" w16cid:durableId="145387E9"/>
  <w16cid:commentId w16cid:paraId="47F0B595" w16cid:durableId="2D870EA7"/>
  <w16cid:commentId w16cid:paraId="1435AE7F" w16cid:durableId="695BF931"/>
  <w16cid:commentId w16cid:paraId="1197CAB1" w16cid:durableId="412BF26F"/>
  <w16cid:commentId w16cid:paraId="3CA9A498" w16cid:durableId="04825AA4"/>
  <w16cid:commentId w16cid:paraId="77E30901" w16cid:durableId="4BC6EFFC"/>
  <w16cid:commentId w16cid:paraId="3F4E3085" w16cid:durableId="55D16EB3"/>
  <w16cid:commentId w16cid:paraId="18A1171A" w16cid:durableId="5FC558F6"/>
  <w16cid:commentId w16cid:paraId="2679A9BE" w16cid:durableId="56ADDF5F"/>
  <w16cid:commentId w16cid:paraId="3013F6A4" w16cid:durableId="4D00A4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1D89E" w14:textId="77777777" w:rsidR="00293552" w:rsidRDefault="00293552" w:rsidP="00AE120E">
      <w:pPr>
        <w:spacing w:after="0" w:line="240" w:lineRule="auto"/>
      </w:pPr>
      <w:r>
        <w:separator/>
      </w:r>
    </w:p>
  </w:endnote>
  <w:endnote w:type="continuationSeparator" w:id="0">
    <w:p w14:paraId="1AE21B89" w14:textId="77777777" w:rsidR="00293552" w:rsidRDefault="00293552" w:rsidP="00AE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80236351"/>
      <w:docPartObj>
        <w:docPartGallery w:val="Page Numbers (Bottom of Page)"/>
        <w:docPartUnique/>
      </w:docPartObj>
    </w:sdtPr>
    <w:sdtEndPr>
      <w:rPr>
        <w:rFonts w:ascii="Times New Roman" w:hAnsi="Times New Roman" w:cs="Times New Roman"/>
      </w:rPr>
    </w:sdtEndPr>
    <w:sdtContent>
      <w:p w14:paraId="5E16D410" w14:textId="1BB075DD" w:rsidR="00AE120E" w:rsidRPr="00324F46" w:rsidRDefault="00AE120E">
        <w:pPr>
          <w:pStyle w:val="Jalus"/>
          <w:jc w:val="center"/>
          <w:rPr>
            <w:rFonts w:ascii="Times New Roman" w:hAnsi="Times New Roman" w:cs="Times New Roman"/>
            <w:sz w:val="24"/>
            <w:szCs w:val="24"/>
          </w:rPr>
        </w:pPr>
        <w:r w:rsidRPr="00324F46">
          <w:rPr>
            <w:rFonts w:ascii="Times New Roman" w:hAnsi="Times New Roman" w:cs="Times New Roman"/>
            <w:sz w:val="24"/>
            <w:szCs w:val="24"/>
          </w:rPr>
          <w:fldChar w:fldCharType="begin"/>
        </w:r>
        <w:r w:rsidRPr="00324F46">
          <w:rPr>
            <w:rFonts w:ascii="Times New Roman" w:hAnsi="Times New Roman" w:cs="Times New Roman"/>
            <w:sz w:val="24"/>
            <w:szCs w:val="24"/>
          </w:rPr>
          <w:instrText>PAGE   \* MERGEFORMAT</w:instrText>
        </w:r>
        <w:r w:rsidRPr="00324F46">
          <w:rPr>
            <w:rFonts w:ascii="Times New Roman" w:hAnsi="Times New Roman" w:cs="Times New Roman"/>
            <w:sz w:val="24"/>
            <w:szCs w:val="24"/>
          </w:rPr>
          <w:fldChar w:fldCharType="separate"/>
        </w:r>
        <w:r w:rsidRPr="00324F46">
          <w:rPr>
            <w:rFonts w:ascii="Times New Roman" w:hAnsi="Times New Roman" w:cs="Times New Roman"/>
            <w:sz w:val="24"/>
            <w:szCs w:val="24"/>
          </w:rPr>
          <w:t>2</w:t>
        </w:r>
        <w:r w:rsidRPr="00324F46">
          <w:rPr>
            <w:rFonts w:ascii="Times New Roman" w:hAnsi="Times New Roman" w:cs="Times New Roman"/>
            <w:sz w:val="24"/>
            <w:szCs w:val="24"/>
          </w:rPr>
          <w:fldChar w:fldCharType="end"/>
        </w:r>
      </w:p>
    </w:sdtContent>
  </w:sdt>
  <w:p w14:paraId="05B23E2A" w14:textId="77777777" w:rsidR="00AE120E" w:rsidRDefault="00AE120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90453" w14:textId="77777777" w:rsidR="00293552" w:rsidRDefault="00293552" w:rsidP="00AE120E">
      <w:pPr>
        <w:spacing w:after="0" w:line="240" w:lineRule="auto"/>
      </w:pPr>
      <w:r>
        <w:separator/>
      </w:r>
    </w:p>
  </w:footnote>
  <w:footnote w:type="continuationSeparator" w:id="0">
    <w:p w14:paraId="20FEFADB" w14:textId="77777777" w:rsidR="00293552" w:rsidRDefault="00293552" w:rsidP="00AE1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F21AA"/>
    <w:multiLevelType w:val="hybridMultilevel"/>
    <w:tmpl w:val="D3A4D3AC"/>
    <w:lvl w:ilvl="0" w:tplc="531CC1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75F34A4"/>
    <w:multiLevelType w:val="hybridMultilevel"/>
    <w:tmpl w:val="4526167A"/>
    <w:lvl w:ilvl="0" w:tplc="BA8AB562">
      <w:start w:val="1"/>
      <w:numFmt w:val="decimal"/>
      <w:lvlText w:val="%1)"/>
      <w:lvlJc w:val="left"/>
      <w:pPr>
        <w:ind w:left="1020" w:hanging="360"/>
      </w:pPr>
    </w:lvl>
    <w:lvl w:ilvl="1" w:tplc="EDEE4960">
      <w:start w:val="1"/>
      <w:numFmt w:val="decimal"/>
      <w:lvlText w:val="%2)"/>
      <w:lvlJc w:val="left"/>
      <w:pPr>
        <w:ind w:left="1020" w:hanging="360"/>
      </w:pPr>
    </w:lvl>
    <w:lvl w:ilvl="2" w:tplc="5AD284EC">
      <w:start w:val="1"/>
      <w:numFmt w:val="decimal"/>
      <w:lvlText w:val="%3)"/>
      <w:lvlJc w:val="left"/>
      <w:pPr>
        <w:ind w:left="1020" w:hanging="360"/>
      </w:pPr>
    </w:lvl>
    <w:lvl w:ilvl="3" w:tplc="E6EA62A2">
      <w:start w:val="1"/>
      <w:numFmt w:val="decimal"/>
      <w:lvlText w:val="%4)"/>
      <w:lvlJc w:val="left"/>
      <w:pPr>
        <w:ind w:left="1020" w:hanging="360"/>
      </w:pPr>
    </w:lvl>
    <w:lvl w:ilvl="4" w:tplc="7BEC8112">
      <w:start w:val="1"/>
      <w:numFmt w:val="decimal"/>
      <w:lvlText w:val="%5)"/>
      <w:lvlJc w:val="left"/>
      <w:pPr>
        <w:ind w:left="1020" w:hanging="360"/>
      </w:pPr>
    </w:lvl>
    <w:lvl w:ilvl="5" w:tplc="34D40240">
      <w:start w:val="1"/>
      <w:numFmt w:val="decimal"/>
      <w:lvlText w:val="%6)"/>
      <w:lvlJc w:val="left"/>
      <w:pPr>
        <w:ind w:left="1020" w:hanging="360"/>
      </w:pPr>
    </w:lvl>
    <w:lvl w:ilvl="6" w:tplc="973E9B40">
      <w:start w:val="1"/>
      <w:numFmt w:val="decimal"/>
      <w:lvlText w:val="%7)"/>
      <w:lvlJc w:val="left"/>
      <w:pPr>
        <w:ind w:left="1020" w:hanging="360"/>
      </w:pPr>
    </w:lvl>
    <w:lvl w:ilvl="7" w:tplc="699CE51A">
      <w:start w:val="1"/>
      <w:numFmt w:val="decimal"/>
      <w:lvlText w:val="%8)"/>
      <w:lvlJc w:val="left"/>
      <w:pPr>
        <w:ind w:left="1020" w:hanging="360"/>
      </w:pPr>
    </w:lvl>
    <w:lvl w:ilvl="8" w:tplc="BB0C3394">
      <w:start w:val="1"/>
      <w:numFmt w:val="decimal"/>
      <w:lvlText w:val="%9)"/>
      <w:lvlJc w:val="left"/>
      <w:pPr>
        <w:ind w:left="1020" w:hanging="360"/>
      </w:pPr>
    </w:lvl>
  </w:abstractNum>
  <w:abstractNum w:abstractNumId="2" w15:restartNumberingAfterBreak="0">
    <w:nsid w:val="29973F03"/>
    <w:multiLevelType w:val="hybridMultilevel"/>
    <w:tmpl w:val="3768F324"/>
    <w:lvl w:ilvl="0" w:tplc="4F4814B0">
      <w:start w:val="1"/>
      <w:numFmt w:val="decimal"/>
      <w:lvlText w:val="%1)"/>
      <w:lvlJc w:val="left"/>
      <w:pPr>
        <w:ind w:left="1020" w:hanging="360"/>
      </w:pPr>
    </w:lvl>
    <w:lvl w:ilvl="1" w:tplc="1ED661D4">
      <w:start w:val="1"/>
      <w:numFmt w:val="decimal"/>
      <w:lvlText w:val="%2)"/>
      <w:lvlJc w:val="left"/>
      <w:pPr>
        <w:ind w:left="1020" w:hanging="360"/>
      </w:pPr>
    </w:lvl>
    <w:lvl w:ilvl="2" w:tplc="5AEA5D64">
      <w:start w:val="1"/>
      <w:numFmt w:val="decimal"/>
      <w:lvlText w:val="%3)"/>
      <w:lvlJc w:val="left"/>
      <w:pPr>
        <w:ind w:left="1020" w:hanging="360"/>
      </w:pPr>
    </w:lvl>
    <w:lvl w:ilvl="3" w:tplc="2D348958">
      <w:start w:val="1"/>
      <w:numFmt w:val="decimal"/>
      <w:lvlText w:val="%4)"/>
      <w:lvlJc w:val="left"/>
      <w:pPr>
        <w:ind w:left="1020" w:hanging="360"/>
      </w:pPr>
    </w:lvl>
    <w:lvl w:ilvl="4" w:tplc="6CC64E24">
      <w:start w:val="1"/>
      <w:numFmt w:val="decimal"/>
      <w:lvlText w:val="%5)"/>
      <w:lvlJc w:val="left"/>
      <w:pPr>
        <w:ind w:left="1020" w:hanging="360"/>
      </w:pPr>
    </w:lvl>
    <w:lvl w:ilvl="5" w:tplc="53C08028">
      <w:start w:val="1"/>
      <w:numFmt w:val="decimal"/>
      <w:lvlText w:val="%6)"/>
      <w:lvlJc w:val="left"/>
      <w:pPr>
        <w:ind w:left="1020" w:hanging="360"/>
      </w:pPr>
    </w:lvl>
    <w:lvl w:ilvl="6" w:tplc="EEA0F2A4">
      <w:start w:val="1"/>
      <w:numFmt w:val="decimal"/>
      <w:lvlText w:val="%7)"/>
      <w:lvlJc w:val="left"/>
      <w:pPr>
        <w:ind w:left="1020" w:hanging="360"/>
      </w:pPr>
    </w:lvl>
    <w:lvl w:ilvl="7" w:tplc="36861F36">
      <w:start w:val="1"/>
      <w:numFmt w:val="decimal"/>
      <w:lvlText w:val="%8)"/>
      <w:lvlJc w:val="left"/>
      <w:pPr>
        <w:ind w:left="1020" w:hanging="360"/>
      </w:pPr>
    </w:lvl>
    <w:lvl w:ilvl="8" w:tplc="D73A5038">
      <w:start w:val="1"/>
      <w:numFmt w:val="decimal"/>
      <w:lvlText w:val="%9)"/>
      <w:lvlJc w:val="left"/>
      <w:pPr>
        <w:ind w:left="1020" w:hanging="360"/>
      </w:pPr>
    </w:lvl>
  </w:abstractNum>
  <w:abstractNum w:abstractNumId="3" w15:restartNumberingAfterBreak="0">
    <w:nsid w:val="396358B3"/>
    <w:multiLevelType w:val="hybridMultilevel"/>
    <w:tmpl w:val="1536FC8A"/>
    <w:lvl w:ilvl="0" w:tplc="C80CFEF8">
      <w:start w:val="1"/>
      <w:numFmt w:val="decimal"/>
      <w:lvlText w:val="%1)"/>
      <w:lvlJc w:val="left"/>
      <w:pPr>
        <w:ind w:left="1020" w:hanging="360"/>
      </w:pPr>
    </w:lvl>
    <w:lvl w:ilvl="1" w:tplc="37E82E6E">
      <w:start w:val="1"/>
      <w:numFmt w:val="decimal"/>
      <w:lvlText w:val="%2)"/>
      <w:lvlJc w:val="left"/>
      <w:pPr>
        <w:ind w:left="1020" w:hanging="360"/>
      </w:pPr>
    </w:lvl>
    <w:lvl w:ilvl="2" w:tplc="AE5EC0A6">
      <w:start w:val="1"/>
      <w:numFmt w:val="decimal"/>
      <w:lvlText w:val="%3)"/>
      <w:lvlJc w:val="left"/>
      <w:pPr>
        <w:ind w:left="1020" w:hanging="360"/>
      </w:pPr>
    </w:lvl>
    <w:lvl w:ilvl="3" w:tplc="51523F38">
      <w:start w:val="1"/>
      <w:numFmt w:val="decimal"/>
      <w:lvlText w:val="%4)"/>
      <w:lvlJc w:val="left"/>
      <w:pPr>
        <w:ind w:left="1020" w:hanging="360"/>
      </w:pPr>
    </w:lvl>
    <w:lvl w:ilvl="4" w:tplc="CE1A788C">
      <w:start w:val="1"/>
      <w:numFmt w:val="decimal"/>
      <w:lvlText w:val="%5)"/>
      <w:lvlJc w:val="left"/>
      <w:pPr>
        <w:ind w:left="1020" w:hanging="360"/>
      </w:pPr>
    </w:lvl>
    <w:lvl w:ilvl="5" w:tplc="F140E12A">
      <w:start w:val="1"/>
      <w:numFmt w:val="decimal"/>
      <w:lvlText w:val="%6)"/>
      <w:lvlJc w:val="left"/>
      <w:pPr>
        <w:ind w:left="1020" w:hanging="360"/>
      </w:pPr>
    </w:lvl>
    <w:lvl w:ilvl="6" w:tplc="B13847A8">
      <w:start w:val="1"/>
      <w:numFmt w:val="decimal"/>
      <w:lvlText w:val="%7)"/>
      <w:lvlJc w:val="left"/>
      <w:pPr>
        <w:ind w:left="1020" w:hanging="360"/>
      </w:pPr>
    </w:lvl>
    <w:lvl w:ilvl="7" w:tplc="4A306458">
      <w:start w:val="1"/>
      <w:numFmt w:val="decimal"/>
      <w:lvlText w:val="%8)"/>
      <w:lvlJc w:val="left"/>
      <w:pPr>
        <w:ind w:left="1020" w:hanging="360"/>
      </w:pPr>
    </w:lvl>
    <w:lvl w:ilvl="8" w:tplc="E6FE448E">
      <w:start w:val="1"/>
      <w:numFmt w:val="decimal"/>
      <w:lvlText w:val="%9)"/>
      <w:lvlJc w:val="left"/>
      <w:pPr>
        <w:ind w:left="1020" w:hanging="360"/>
      </w:pPr>
    </w:lvl>
  </w:abstractNum>
  <w:abstractNum w:abstractNumId="4" w15:restartNumberingAfterBreak="0">
    <w:nsid w:val="3A883061"/>
    <w:multiLevelType w:val="hybridMultilevel"/>
    <w:tmpl w:val="820C70C4"/>
    <w:lvl w:ilvl="0" w:tplc="98C0AC72">
      <w:start w:val="1"/>
      <w:numFmt w:val="decimal"/>
      <w:lvlText w:val="%1)"/>
      <w:lvlJc w:val="left"/>
      <w:pPr>
        <w:ind w:left="1020" w:hanging="360"/>
      </w:pPr>
    </w:lvl>
    <w:lvl w:ilvl="1" w:tplc="179C1604">
      <w:start w:val="1"/>
      <w:numFmt w:val="decimal"/>
      <w:lvlText w:val="%2)"/>
      <w:lvlJc w:val="left"/>
      <w:pPr>
        <w:ind w:left="1020" w:hanging="360"/>
      </w:pPr>
    </w:lvl>
    <w:lvl w:ilvl="2" w:tplc="D890A9D0">
      <w:start w:val="1"/>
      <w:numFmt w:val="decimal"/>
      <w:lvlText w:val="%3)"/>
      <w:lvlJc w:val="left"/>
      <w:pPr>
        <w:ind w:left="1020" w:hanging="360"/>
      </w:pPr>
    </w:lvl>
    <w:lvl w:ilvl="3" w:tplc="2EF49728">
      <w:start w:val="1"/>
      <w:numFmt w:val="decimal"/>
      <w:lvlText w:val="%4)"/>
      <w:lvlJc w:val="left"/>
      <w:pPr>
        <w:ind w:left="1020" w:hanging="360"/>
      </w:pPr>
    </w:lvl>
    <w:lvl w:ilvl="4" w:tplc="6C3CC190">
      <w:start w:val="1"/>
      <w:numFmt w:val="decimal"/>
      <w:lvlText w:val="%5)"/>
      <w:lvlJc w:val="left"/>
      <w:pPr>
        <w:ind w:left="1020" w:hanging="360"/>
      </w:pPr>
    </w:lvl>
    <w:lvl w:ilvl="5" w:tplc="250A3BA4">
      <w:start w:val="1"/>
      <w:numFmt w:val="decimal"/>
      <w:lvlText w:val="%6)"/>
      <w:lvlJc w:val="left"/>
      <w:pPr>
        <w:ind w:left="1020" w:hanging="360"/>
      </w:pPr>
    </w:lvl>
    <w:lvl w:ilvl="6" w:tplc="5E623BBE">
      <w:start w:val="1"/>
      <w:numFmt w:val="decimal"/>
      <w:lvlText w:val="%7)"/>
      <w:lvlJc w:val="left"/>
      <w:pPr>
        <w:ind w:left="1020" w:hanging="360"/>
      </w:pPr>
    </w:lvl>
    <w:lvl w:ilvl="7" w:tplc="4E5C8FA2">
      <w:start w:val="1"/>
      <w:numFmt w:val="decimal"/>
      <w:lvlText w:val="%8)"/>
      <w:lvlJc w:val="left"/>
      <w:pPr>
        <w:ind w:left="1020" w:hanging="360"/>
      </w:pPr>
    </w:lvl>
    <w:lvl w:ilvl="8" w:tplc="E3D4CC7C">
      <w:start w:val="1"/>
      <w:numFmt w:val="decimal"/>
      <w:lvlText w:val="%9)"/>
      <w:lvlJc w:val="left"/>
      <w:pPr>
        <w:ind w:left="1020" w:hanging="360"/>
      </w:pPr>
    </w:lvl>
  </w:abstractNum>
  <w:abstractNum w:abstractNumId="5" w15:restartNumberingAfterBreak="0">
    <w:nsid w:val="50312F16"/>
    <w:multiLevelType w:val="hybridMultilevel"/>
    <w:tmpl w:val="636243C8"/>
    <w:lvl w:ilvl="0" w:tplc="D2D00530">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43B2B8B"/>
    <w:multiLevelType w:val="hybridMultilevel"/>
    <w:tmpl w:val="4FC010F6"/>
    <w:lvl w:ilvl="0" w:tplc="176CCB74">
      <w:start w:val="1"/>
      <w:numFmt w:val="decimal"/>
      <w:lvlText w:val="%1)"/>
      <w:lvlJc w:val="left"/>
      <w:pPr>
        <w:ind w:left="1020" w:hanging="360"/>
      </w:pPr>
    </w:lvl>
    <w:lvl w:ilvl="1" w:tplc="99E46AB4">
      <w:start w:val="1"/>
      <w:numFmt w:val="decimal"/>
      <w:lvlText w:val="%2)"/>
      <w:lvlJc w:val="left"/>
      <w:pPr>
        <w:ind w:left="1020" w:hanging="360"/>
      </w:pPr>
    </w:lvl>
    <w:lvl w:ilvl="2" w:tplc="E2F6910A">
      <w:start w:val="1"/>
      <w:numFmt w:val="decimal"/>
      <w:lvlText w:val="%3)"/>
      <w:lvlJc w:val="left"/>
      <w:pPr>
        <w:ind w:left="1020" w:hanging="360"/>
      </w:pPr>
    </w:lvl>
    <w:lvl w:ilvl="3" w:tplc="C248F918">
      <w:start w:val="1"/>
      <w:numFmt w:val="decimal"/>
      <w:lvlText w:val="%4)"/>
      <w:lvlJc w:val="left"/>
      <w:pPr>
        <w:ind w:left="1020" w:hanging="360"/>
      </w:pPr>
    </w:lvl>
    <w:lvl w:ilvl="4" w:tplc="AA609FC6">
      <w:start w:val="1"/>
      <w:numFmt w:val="decimal"/>
      <w:lvlText w:val="%5)"/>
      <w:lvlJc w:val="left"/>
      <w:pPr>
        <w:ind w:left="1020" w:hanging="360"/>
      </w:pPr>
    </w:lvl>
    <w:lvl w:ilvl="5" w:tplc="FF2A81FC">
      <w:start w:val="1"/>
      <w:numFmt w:val="decimal"/>
      <w:lvlText w:val="%6)"/>
      <w:lvlJc w:val="left"/>
      <w:pPr>
        <w:ind w:left="1020" w:hanging="360"/>
      </w:pPr>
    </w:lvl>
    <w:lvl w:ilvl="6" w:tplc="2904FC12">
      <w:start w:val="1"/>
      <w:numFmt w:val="decimal"/>
      <w:lvlText w:val="%7)"/>
      <w:lvlJc w:val="left"/>
      <w:pPr>
        <w:ind w:left="1020" w:hanging="360"/>
      </w:pPr>
    </w:lvl>
    <w:lvl w:ilvl="7" w:tplc="0172C03C">
      <w:start w:val="1"/>
      <w:numFmt w:val="decimal"/>
      <w:lvlText w:val="%8)"/>
      <w:lvlJc w:val="left"/>
      <w:pPr>
        <w:ind w:left="1020" w:hanging="360"/>
      </w:pPr>
    </w:lvl>
    <w:lvl w:ilvl="8" w:tplc="512EB91C">
      <w:start w:val="1"/>
      <w:numFmt w:val="decimal"/>
      <w:lvlText w:val="%9)"/>
      <w:lvlJc w:val="left"/>
      <w:pPr>
        <w:ind w:left="1020" w:hanging="360"/>
      </w:pPr>
    </w:lvl>
  </w:abstractNum>
  <w:abstractNum w:abstractNumId="7" w15:restartNumberingAfterBreak="0">
    <w:nsid w:val="71342626"/>
    <w:multiLevelType w:val="hybridMultilevel"/>
    <w:tmpl w:val="BF0A90B2"/>
    <w:lvl w:ilvl="0" w:tplc="EB04B5D2">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79E296A"/>
    <w:multiLevelType w:val="hybridMultilevel"/>
    <w:tmpl w:val="02C46C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9086695">
    <w:abstractNumId w:val="7"/>
  </w:num>
  <w:num w:numId="2" w16cid:durableId="1553926219">
    <w:abstractNumId w:val="8"/>
  </w:num>
  <w:num w:numId="3" w16cid:durableId="316148326">
    <w:abstractNumId w:val="5"/>
  </w:num>
  <w:num w:numId="4" w16cid:durableId="1670712692">
    <w:abstractNumId w:val="2"/>
  </w:num>
  <w:num w:numId="5" w16cid:durableId="1988244502">
    <w:abstractNumId w:val="6"/>
  </w:num>
  <w:num w:numId="6" w16cid:durableId="159124630">
    <w:abstractNumId w:val="1"/>
  </w:num>
  <w:num w:numId="7" w16cid:durableId="785857880">
    <w:abstractNumId w:val="0"/>
  </w:num>
  <w:num w:numId="8" w16cid:durableId="1054695269">
    <w:abstractNumId w:val="3"/>
  </w:num>
  <w:num w:numId="9" w16cid:durableId="34979515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 Koik - JUSTDIGI">
    <w15:presenceInfo w15:providerId="AD" w15:userId="S::mari.koik@justdigi.ee::872c8bc6-69a5-4ae0-a58c-3206306eda7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C43"/>
    <w:rsid w:val="00000D5A"/>
    <w:rsid w:val="0000112F"/>
    <w:rsid w:val="00002A2A"/>
    <w:rsid w:val="00002D1B"/>
    <w:rsid w:val="000031F4"/>
    <w:rsid w:val="000067B3"/>
    <w:rsid w:val="0001014A"/>
    <w:rsid w:val="000103C5"/>
    <w:rsid w:val="00010697"/>
    <w:rsid w:val="000115A5"/>
    <w:rsid w:val="00011BEF"/>
    <w:rsid w:val="000160CC"/>
    <w:rsid w:val="00017EA4"/>
    <w:rsid w:val="000209AD"/>
    <w:rsid w:val="00021CD5"/>
    <w:rsid w:val="0002200F"/>
    <w:rsid w:val="00024AD9"/>
    <w:rsid w:val="00024CC7"/>
    <w:rsid w:val="00025847"/>
    <w:rsid w:val="00030278"/>
    <w:rsid w:val="00031C8D"/>
    <w:rsid w:val="00031D66"/>
    <w:rsid w:val="00036019"/>
    <w:rsid w:val="0003627B"/>
    <w:rsid w:val="0003687C"/>
    <w:rsid w:val="00036F31"/>
    <w:rsid w:val="00037651"/>
    <w:rsid w:val="00037895"/>
    <w:rsid w:val="00037926"/>
    <w:rsid w:val="00037ADC"/>
    <w:rsid w:val="00037D41"/>
    <w:rsid w:val="00040619"/>
    <w:rsid w:val="00041FB3"/>
    <w:rsid w:val="0004398A"/>
    <w:rsid w:val="00043D69"/>
    <w:rsid w:val="000444F3"/>
    <w:rsid w:val="00044D4B"/>
    <w:rsid w:val="00044E96"/>
    <w:rsid w:val="00045C52"/>
    <w:rsid w:val="00045DE5"/>
    <w:rsid w:val="00047E5C"/>
    <w:rsid w:val="00051F5B"/>
    <w:rsid w:val="00052530"/>
    <w:rsid w:val="00053532"/>
    <w:rsid w:val="0005512F"/>
    <w:rsid w:val="00055907"/>
    <w:rsid w:val="00055CEF"/>
    <w:rsid w:val="00057A33"/>
    <w:rsid w:val="00057DBE"/>
    <w:rsid w:val="00060952"/>
    <w:rsid w:val="000612EC"/>
    <w:rsid w:val="000624B7"/>
    <w:rsid w:val="000631A2"/>
    <w:rsid w:val="00063D23"/>
    <w:rsid w:val="0006699E"/>
    <w:rsid w:val="0007132A"/>
    <w:rsid w:val="00071FCC"/>
    <w:rsid w:val="00072945"/>
    <w:rsid w:val="0007327A"/>
    <w:rsid w:val="00074C18"/>
    <w:rsid w:val="0007507E"/>
    <w:rsid w:val="0007528B"/>
    <w:rsid w:val="00075540"/>
    <w:rsid w:val="000765E8"/>
    <w:rsid w:val="0007781F"/>
    <w:rsid w:val="0008222E"/>
    <w:rsid w:val="00082568"/>
    <w:rsid w:val="00084207"/>
    <w:rsid w:val="0008572A"/>
    <w:rsid w:val="00086892"/>
    <w:rsid w:val="000905EF"/>
    <w:rsid w:val="000924FA"/>
    <w:rsid w:val="00092AB3"/>
    <w:rsid w:val="00093018"/>
    <w:rsid w:val="000947B3"/>
    <w:rsid w:val="00094ABA"/>
    <w:rsid w:val="00094DC4"/>
    <w:rsid w:val="00094F11"/>
    <w:rsid w:val="000953A0"/>
    <w:rsid w:val="00096E60"/>
    <w:rsid w:val="000A1F1A"/>
    <w:rsid w:val="000A27D2"/>
    <w:rsid w:val="000A381A"/>
    <w:rsid w:val="000A385F"/>
    <w:rsid w:val="000A3F5C"/>
    <w:rsid w:val="000A446F"/>
    <w:rsid w:val="000A5BF4"/>
    <w:rsid w:val="000B08A0"/>
    <w:rsid w:val="000B2AA2"/>
    <w:rsid w:val="000B54EC"/>
    <w:rsid w:val="000B6211"/>
    <w:rsid w:val="000B78BE"/>
    <w:rsid w:val="000C11FE"/>
    <w:rsid w:val="000C30BB"/>
    <w:rsid w:val="000C38E7"/>
    <w:rsid w:val="000C44FA"/>
    <w:rsid w:val="000C4748"/>
    <w:rsid w:val="000C4A7A"/>
    <w:rsid w:val="000C5483"/>
    <w:rsid w:val="000C5EE7"/>
    <w:rsid w:val="000C7973"/>
    <w:rsid w:val="000C7AF4"/>
    <w:rsid w:val="000C7B39"/>
    <w:rsid w:val="000D3BEB"/>
    <w:rsid w:val="000D4515"/>
    <w:rsid w:val="000D578B"/>
    <w:rsid w:val="000D5898"/>
    <w:rsid w:val="000D5917"/>
    <w:rsid w:val="000D5C16"/>
    <w:rsid w:val="000D6B0E"/>
    <w:rsid w:val="000E4097"/>
    <w:rsid w:val="000E51D6"/>
    <w:rsid w:val="000E5B9D"/>
    <w:rsid w:val="000E6197"/>
    <w:rsid w:val="000E6730"/>
    <w:rsid w:val="000F00AC"/>
    <w:rsid w:val="000F15FC"/>
    <w:rsid w:val="000F17A3"/>
    <w:rsid w:val="000F19CE"/>
    <w:rsid w:val="000F35CF"/>
    <w:rsid w:val="000F3B79"/>
    <w:rsid w:val="000F439B"/>
    <w:rsid w:val="000F657B"/>
    <w:rsid w:val="00102287"/>
    <w:rsid w:val="0010234F"/>
    <w:rsid w:val="001026CC"/>
    <w:rsid w:val="00104491"/>
    <w:rsid w:val="00104EC0"/>
    <w:rsid w:val="00105919"/>
    <w:rsid w:val="00106592"/>
    <w:rsid w:val="00106D37"/>
    <w:rsid w:val="0011009D"/>
    <w:rsid w:val="00110DE1"/>
    <w:rsid w:val="001167DB"/>
    <w:rsid w:val="0012048E"/>
    <w:rsid w:val="00120BB2"/>
    <w:rsid w:val="00121485"/>
    <w:rsid w:val="00121CD7"/>
    <w:rsid w:val="0012207D"/>
    <w:rsid w:val="001225EF"/>
    <w:rsid w:val="00122917"/>
    <w:rsid w:val="00123516"/>
    <w:rsid w:val="001238A4"/>
    <w:rsid w:val="001240BF"/>
    <w:rsid w:val="00125A3E"/>
    <w:rsid w:val="00125DC9"/>
    <w:rsid w:val="00127CB5"/>
    <w:rsid w:val="00130A3D"/>
    <w:rsid w:val="0013204C"/>
    <w:rsid w:val="00132282"/>
    <w:rsid w:val="001334E0"/>
    <w:rsid w:val="00133E0A"/>
    <w:rsid w:val="00135392"/>
    <w:rsid w:val="0013678C"/>
    <w:rsid w:val="00137223"/>
    <w:rsid w:val="001378EB"/>
    <w:rsid w:val="0014072B"/>
    <w:rsid w:val="00141208"/>
    <w:rsid w:val="00142A65"/>
    <w:rsid w:val="0014429D"/>
    <w:rsid w:val="0014452E"/>
    <w:rsid w:val="00144A0D"/>
    <w:rsid w:val="00144C59"/>
    <w:rsid w:val="00145746"/>
    <w:rsid w:val="00150FFC"/>
    <w:rsid w:val="00150FFD"/>
    <w:rsid w:val="0015111A"/>
    <w:rsid w:val="001519E2"/>
    <w:rsid w:val="00151C46"/>
    <w:rsid w:val="0015461D"/>
    <w:rsid w:val="001549C6"/>
    <w:rsid w:val="00154EF6"/>
    <w:rsid w:val="00156B21"/>
    <w:rsid w:val="00156C46"/>
    <w:rsid w:val="0015752E"/>
    <w:rsid w:val="00160D67"/>
    <w:rsid w:val="00161BEB"/>
    <w:rsid w:val="0016262D"/>
    <w:rsid w:val="00163385"/>
    <w:rsid w:val="00166428"/>
    <w:rsid w:val="00167470"/>
    <w:rsid w:val="00170A4B"/>
    <w:rsid w:val="00170ADF"/>
    <w:rsid w:val="0017179F"/>
    <w:rsid w:val="00171E94"/>
    <w:rsid w:val="0017259F"/>
    <w:rsid w:val="001730B5"/>
    <w:rsid w:val="00173215"/>
    <w:rsid w:val="00173B00"/>
    <w:rsid w:val="00174EA8"/>
    <w:rsid w:val="00176273"/>
    <w:rsid w:val="001767F9"/>
    <w:rsid w:val="00177923"/>
    <w:rsid w:val="00181347"/>
    <w:rsid w:val="001819FD"/>
    <w:rsid w:val="00182F76"/>
    <w:rsid w:val="0018441C"/>
    <w:rsid w:val="001868AC"/>
    <w:rsid w:val="00186F33"/>
    <w:rsid w:val="00190B1E"/>
    <w:rsid w:val="00190DBF"/>
    <w:rsid w:val="0019490D"/>
    <w:rsid w:val="001965E2"/>
    <w:rsid w:val="001967C6"/>
    <w:rsid w:val="00197924"/>
    <w:rsid w:val="001A090D"/>
    <w:rsid w:val="001A1E74"/>
    <w:rsid w:val="001A2658"/>
    <w:rsid w:val="001A5A52"/>
    <w:rsid w:val="001A5F6E"/>
    <w:rsid w:val="001A6749"/>
    <w:rsid w:val="001B3203"/>
    <w:rsid w:val="001B37C7"/>
    <w:rsid w:val="001B406E"/>
    <w:rsid w:val="001B4746"/>
    <w:rsid w:val="001B4D51"/>
    <w:rsid w:val="001B5004"/>
    <w:rsid w:val="001B51AB"/>
    <w:rsid w:val="001B5D4E"/>
    <w:rsid w:val="001B7BD3"/>
    <w:rsid w:val="001C3AC7"/>
    <w:rsid w:val="001C4164"/>
    <w:rsid w:val="001C5D92"/>
    <w:rsid w:val="001C6C1F"/>
    <w:rsid w:val="001C6FE8"/>
    <w:rsid w:val="001C70A3"/>
    <w:rsid w:val="001D0445"/>
    <w:rsid w:val="001D2613"/>
    <w:rsid w:val="001D4E6F"/>
    <w:rsid w:val="001D5221"/>
    <w:rsid w:val="001D6CD8"/>
    <w:rsid w:val="001D7446"/>
    <w:rsid w:val="001D75D2"/>
    <w:rsid w:val="001D7753"/>
    <w:rsid w:val="001D7B69"/>
    <w:rsid w:val="001D7D51"/>
    <w:rsid w:val="001D7F04"/>
    <w:rsid w:val="001E3E54"/>
    <w:rsid w:val="001E3F10"/>
    <w:rsid w:val="001E5F34"/>
    <w:rsid w:val="001F0BCF"/>
    <w:rsid w:val="001F332F"/>
    <w:rsid w:val="001F38A6"/>
    <w:rsid w:val="001F4E6F"/>
    <w:rsid w:val="001F5D81"/>
    <w:rsid w:val="001F632C"/>
    <w:rsid w:val="001F651A"/>
    <w:rsid w:val="001F7F16"/>
    <w:rsid w:val="002002C9"/>
    <w:rsid w:val="00200BDF"/>
    <w:rsid w:val="00200F1D"/>
    <w:rsid w:val="002012B9"/>
    <w:rsid w:val="00204824"/>
    <w:rsid w:val="00206CA8"/>
    <w:rsid w:val="00206F83"/>
    <w:rsid w:val="00206FC8"/>
    <w:rsid w:val="00207DA3"/>
    <w:rsid w:val="002107DE"/>
    <w:rsid w:val="00210E84"/>
    <w:rsid w:val="0021192E"/>
    <w:rsid w:val="00212029"/>
    <w:rsid w:val="00212A7C"/>
    <w:rsid w:val="00212BE4"/>
    <w:rsid w:val="002139DB"/>
    <w:rsid w:val="00213C38"/>
    <w:rsid w:val="002164C3"/>
    <w:rsid w:val="00217BBF"/>
    <w:rsid w:val="00220167"/>
    <w:rsid w:val="002208DE"/>
    <w:rsid w:val="002240C6"/>
    <w:rsid w:val="00225D42"/>
    <w:rsid w:val="00227F61"/>
    <w:rsid w:val="002324FF"/>
    <w:rsid w:val="00232605"/>
    <w:rsid w:val="00232988"/>
    <w:rsid w:val="00234081"/>
    <w:rsid w:val="002342EA"/>
    <w:rsid w:val="002349CF"/>
    <w:rsid w:val="00234ECB"/>
    <w:rsid w:val="00236248"/>
    <w:rsid w:val="0023667C"/>
    <w:rsid w:val="002368EF"/>
    <w:rsid w:val="002378E9"/>
    <w:rsid w:val="00240F9B"/>
    <w:rsid w:val="00241800"/>
    <w:rsid w:val="00242539"/>
    <w:rsid w:val="00243411"/>
    <w:rsid w:val="002447D3"/>
    <w:rsid w:val="00245360"/>
    <w:rsid w:val="002458E9"/>
    <w:rsid w:val="0024685A"/>
    <w:rsid w:val="002468EF"/>
    <w:rsid w:val="00246B76"/>
    <w:rsid w:val="00246CAF"/>
    <w:rsid w:val="00250AB1"/>
    <w:rsid w:val="00251474"/>
    <w:rsid w:val="00252145"/>
    <w:rsid w:val="0025321E"/>
    <w:rsid w:val="002543BF"/>
    <w:rsid w:val="0025509A"/>
    <w:rsid w:val="00255EDB"/>
    <w:rsid w:val="002603F6"/>
    <w:rsid w:val="002611B4"/>
    <w:rsid w:val="002615B2"/>
    <w:rsid w:val="0026278F"/>
    <w:rsid w:val="00262B5F"/>
    <w:rsid w:val="002637EC"/>
    <w:rsid w:val="00263B99"/>
    <w:rsid w:val="00263F9F"/>
    <w:rsid w:val="00264657"/>
    <w:rsid w:val="00265507"/>
    <w:rsid w:val="00266493"/>
    <w:rsid w:val="0026735C"/>
    <w:rsid w:val="00270755"/>
    <w:rsid w:val="00271FA1"/>
    <w:rsid w:val="00274E0D"/>
    <w:rsid w:val="0027730B"/>
    <w:rsid w:val="00277B3E"/>
    <w:rsid w:val="00281A0B"/>
    <w:rsid w:val="00282259"/>
    <w:rsid w:val="00283699"/>
    <w:rsid w:val="00283967"/>
    <w:rsid w:val="00284815"/>
    <w:rsid w:val="0028624C"/>
    <w:rsid w:val="0028649E"/>
    <w:rsid w:val="00286BA2"/>
    <w:rsid w:val="00287B65"/>
    <w:rsid w:val="00290B44"/>
    <w:rsid w:val="00293552"/>
    <w:rsid w:val="002954CF"/>
    <w:rsid w:val="002A0502"/>
    <w:rsid w:val="002A056F"/>
    <w:rsid w:val="002A06B7"/>
    <w:rsid w:val="002A1ACF"/>
    <w:rsid w:val="002A2291"/>
    <w:rsid w:val="002A4013"/>
    <w:rsid w:val="002A4759"/>
    <w:rsid w:val="002A51A6"/>
    <w:rsid w:val="002A60E8"/>
    <w:rsid w:val="002A74B2"/>
    <w:rsid w:val="002A76F0"/>
    <w:rsid w:val="002B0A24"/>
    <w:rsid w:val="002B1736"/>
    <w:rsid w:val="002B17A0"/>
    <w:rsid w:val="002B3E83"/>
    <w:rsid w:val="002B415D"/>
    <w:rsid w:val="002B54CD"/>
    <w:rsid w:val="002B5C4F"/>
    <w:rsid w:val="002B5E80"/>
    <w:rsid w:val="002B6ED1"/>
    <w:rsid w:val="002B7009"/>
    <w:rsid w:val="002B7191"/>
    <w:rsid w:val="002C143E"/>
    <w:rsid w:val="002C2638"/>
    <w:rsid w:val="002C2F6D"/>
    <w:rsid w:val="002C4E56"/>
    <w:rsid w:val="002C7840"/>
    <w:rsid w:val="002D302A"/>
    <w:rsid w:val="002D3311"/>
    <w:rsid w:val="002D3B9D"/>
    <w:rsid w:val="002D408A"/>
    <w:rsid w:val="002D4E35"/>
    <w:rsid w:val="002D5209"/>
    <w:rsid w:val="002D5A35"/>
    <w:rsid w:val="002D667F"/>
    <w:rsid w:val="002D788C"/>
    <w:rsid w:val="002E003C"/>
    <w:rsid w:val="002E0564"/>
    <w:rsid w:val="002E0CEA"/>
    <w:rsid w:val="002E1032"/>
    <w:rsid w:val="002E193D"/>
    <w:rsid w:val="002E1F60"/>
    <w:rsid w:val="002E3424"/>
    <w:rsid w:val="002E360B"/>
    <w:rsid w:val="002E4109"/>
    <w:rsid w:val="002E415C"/>
    <w:rsid w:val="002E580A"/>
    <w:rsid w:val="002E5970"/>
    <w:rsid w:val="002E78DF"/>
    <w:rsid w:val="002F014F"/>
    <w:rsid w:val="002F0851"/>
    <w:rsid w:val="002F38CE"/>
    <w:rsid w:val="002F53C8"/>
    <w:rsid w:val="002F7030"/>
    <w:rsid w:val="002F78D9"/>
    <w:rsid w:val="002F7FE1"/>
    <w:rsid w:val="0030057A"/>
    <w:rsid w:val="0030171D"/>
    <w:rsid w:val="0030486C"/>
    <w:rsid w:val="00304946"/>
    <w:rsid w:val="00306F86"/>
    <w:rsid w:val="00310BD6"/>
    <w:rsid w:val="00312027"/>
    <w:rsid w:val="003128F9"/>
    <w:rsid w:val="00313ECD"/>
    <w:rsid w:val="00314E21"/>
    <w:rsid w:val="0031542B"/>
    <w:rsid w:val="00320317"/>
    <w:rsid w:val="003204A9"/>
    <w:rsid w:val="00320B24"/>
    <w:rsid w:val="00320CB9"/>
    <w:rsid w:val="003210AD"/>
    <w:rsid w:val="00321D19"/>
    <w:rsid w:val="00324669"/>
    <w:rsid w:val="00324DB9"/>
    <w:rsid w:val="00324F46"/>
    <w:rsid w:val="00326DE9"/>
    <w:rsid w:val="0032711C"/>
    <w:rsid w:val="003276BA"/>
    <w:rsid w:val="003309D2"/>
    <w:rsid w:val="00335703"/>
    <w:rsid w:val="00336608"/>
    <w:rsid w:val="00337121"/>
    <w:rsid w:val="00340629"/>
    <w:rsid w:val="003412EA"/>
    <w:rsid w:val="003424A7"/>
    <w:rsid w:val="00342EF1"/>
    <w:rsid w:val="003444D0"/>
    <w:rsid w:val="00345286"/>
    <w:rsid w:val="00345A78"/>
    <w:rsid w:val="0034621B"/>
    <w:rsid w:val="003462AE"/>
    <w:rsid w:val="00346755"/>
    <w:rsid w:val="0034675F"/>
    <w:rsid w:val="00346906"/>
    <w:rsid w:val="00346F9A"/>
    <w:rsid w:val="00350B4D"/>
    <w:rsid w:val="00350D97"/>
    <w:rsid w:val="00351621"/>
    <w:rsid w:val="003521CB"/>
    <w:rsid w:val="00353227"/>
    <w:rsid w:val="003534AA"/>
    <w:rsid w:val="00353DD1"/>
    <w:rsid w:val="003544A5"/>
    <w:rsid w:val="003545E8"/>
    <w:rsid w:val="0035639D"/>
    <w:rsid w:val="00356672"/>
    <w:rsid w:val="00357F18"/>
    <w:rsid w:val="00357F94"/>
    <w:rsid w:val="0036029A"/>
    <w:rsid w:val="003602D3"/>
    <w:rsid w:val="003610FD"/>
    <w:rsid w:val="0036251B"/>
    <w:rsid w:val="00363C46"/>
    <w:rsid w:val="00363CCA"/>
    <w:rsid w:val="003661A7"/>
    <w:rsid w:val="00367C35"/>
    <w:rsid w:val="003723F7"/>
    <w:rsid w:val="003724CC"/>
    <w:rsid w:val="00372EDA"/>
    <w:rsid w:val="0037339F"/>
    <w:rsid w:val="00373439"/>
    <w:rsid w:val="0037376D"/>
    <w:rsid w:val="003740F3"/>
    <w:rsid w:val="0037562F"/>
    <w:rsid w:val="00380AC0"/>
    <w:rsid w:val="003810C6"/>
    <w:rsid w:val="00381AA8"/>
    <w:rsid w:val="00382E33"/>
    <w:rsid w:val="00382F5D"/>
    <w:rsid w:val="00384AD3"/>
    <w:rsid w:val="00384C1B"/>
    <w:rsid w:val="003865F7"/>
    <w:rsid w:val="00386C0B"/>
    <w:rsid w:val="00390961"/>
    <w:rsid w:val="003924FA"/>
    <w:rsid w:val="003956FB"/>
    <w:rsid w:val="00395C25"/>
    <w:rsid w:val="0039624F"/>
    <w:rsid w:val="003A01DF"/>
    <w:rsid w:val="003A0885"/>
    <w:rsid w:val="003A0927"/>
    <w:rsid w:val="003A159A"/>
    <w:rsid w:val="003A3909"/>
    <w:rsid w:val="003A41EE"/>
    <w:rsid w:val="003A64A9"/>
    <w:rsid w:val="003A6D0D"/>
    <w:rsid w:val="003A72AA"/>
    <w:rsid w:val="003A78E4"/>
    <w:rsid w:val="003B0651"/>
    <w:rsid w:val="003B1973"/>
    <w:rsid w:val="003B27BC"/>
    <w:rsid w:val="003B3198"/>
    <w:rsid w:val="003B32CE"/>
    <w:rsid w:val="003B39A1"/>
    <w:rsid w:val="003B4EB5"/>
    <w:rsid w:val="003B5AD0"/>
    <w:rsid w:val="003B6D09"/>
    <w:rsid w:val="003C0C95"/>
    <w:rsid w:val="003C3DD2"/>
    <w:rsid w:val="003C4330"/>
    <w:rsid w:val="003C520C"/>
    <w:rsid w:val="003C6069"/>
    <w:rsid w:val="003D1D65"/>
    <w:rsid w:val="003D200F"/>
    <w:rsid w:val="003D2543"/>
    <w:rsid w:val="003D2D80"/>
    <w:rsid w:val="003D31AA"/>
    <w:rsid w:val="003D5301"/>
    <w:rsid w:val="003D5E6F"/>
    <w:rsid w:val="003D75CF"/>
    <w:rsid w:val="003D7F20"/>
    <w:rsid w:val="003E0043"/>
    <w:rsid w:val="003E00D0"/>
    <w:rsid w:val="003E36A6"/>
    <w:rsid w:val="003E36AC"/>
    <w:rsid w:val="003E4450"/>
    <w:rsid w:val="003E4F90"/>
    <w:rsid w:val="003E5973"/>
    <w:rsid w:val="003E64B9"/>
    <w:rsid w:val="003E650C"/>
    <w:rsid w:val="003F05A0"/>
    <w:rsid w:val="003F17ED"/>
    <w:rsid w:val="003F2DC7"/>
    <w:rsid w:val="003F60AA"/>
    <w:rsid w:val="003F613A"/>
    <w:rsid w:val="003F6906"/>
    <w:rsid w:val="004006E9"/>
    <w:rsid w:val="00401F6E"/>
    <w:rsid w:val="00402ABE"/>
    <w:rsid w:val="00404312"/>
    <w:rsid w:val="00404A69"/>
    <w:rsid w:val="00404A93"/>
    <w:rsid w:val="004054C6"/>
    <w:rsid w:val="004055C9"/>
    <w:rsid w:val="00405D77"/>
    <w:rsid w:val="0040642F"/>
    <w:rsid w:val="00406BEB"/>
    <w:rsid w:val="00410A7C"/>
    <w:rsid w:val="00410FE3"/>
    <w:rsid w:val="00411569"/>
    <w:rsid w:val="0041220C"/>
    <w:rsid w:val="00412454"/>
    <w:rsid w:val="00412F5D"/>
    <w:rsid w:val="004142BF"/>
    <w:rsid w:val="00415123"/>
    <w:rsid w:val="0041644B"/>
    <w:rsid w:val="00417417"/>
    <w:rsid w:val="00417A52"/>
    <w:rsid w:val="00417F0C"/>
    <w:rsid w:val="004210C0"/>
    <w:rsid w:val="0042339A"/>
    <w:rsid w:val="00423CE5"/>
    <w:rsid w:val="00424B85"/>
    <w:rsid w:val="00424CAA"/>
    <w:rsid w:val="00425601"/>
    <w:rsid w:val="0042586F"/>
    <w:rsid w:val="00425FFC"/>
    <w:rsid w:val="00427A16"/>
    <w:rsid w:val="00430305"/>
    <w:rsid w:val="00430761"/>
    <w:rsid w:val="00430CA3"/>
    <w:rsid w:val="00434485"/>
    <w:rsid w:val="0043580F"/>
    <w:rsid w:val="004372C5"/>
    <w:rsid w:val="00440342"/>
    <w:rsid w:val="00443991"/>
    <w:rsid w:val="0044443D"/>
    <w:rsid w:val="00445E40"/>
    <w:rsid w:val="0044703C"/>
    <w:rsid w:val="00447F26"/>
    <w:rsid w:val="00447F74"/>
    <w:rsid w:val="00450428"/>
    <w:rsid w:val="00450519"/>
    <w:rsid w:val="00450C03"/>
    <w:rsid w:val="00451763"/>
    <w:rsid w:val="00453FC5"/>
    <w:rsid w:val="0045487A"/>
    <w:rsid w:val="00454ABD"/>
    <w:rsid w:val="00455020"/>
    <w:rsid w:val="004576BA"/>
    <w:rsid w:val="00457BA0"/>
    <w:rsid w:val="0046098A"/>
    <w:rsid w:val="00461114"/>
    <w:rsid w:val="00461D2C"/>
    <w:rsid w:val="004629AB"/>
    <w:rsid w:val="004635D0"/>
    <w:rsid w:val="00463DA1"/>
    <w:rsid w:val="0046436C"/>
    <w:rsid w:val="004649EA"/>
    <w:rsid w:val="004659C4"/>
    <w:rsid w:val="00466674"/>
    <w:rsid w:val="00466B77"/>
    <w:rsid w:val="004670C3"/>
    <w:rsid w:val="00470DE6"/>
    <w:rsid w:val="00472567"/>
    <w:rsid w:val="00472CC1"/>
    <w:rsid w:val="00472E88"/>
    <w:rsid w:val="0047358B"/>
    <w:rsid w:val="00473BEF"/>
    <w:rsid w:val="00474CBB"/>
    <w:rsid w:val="00476947"/>
    <w:rsid w:val="00476C25"/>
    <w:rsid w:val="00476D0F"/>
    <w:rsid w:val="00476E2A"/>
    <w:rsid w:val="00480C58"/>
    <w:rsid w:val="00481459"/>
    <w:rsid w:val="0048293B"/>
    <w:rsid w:val="00482C7A"/>
    <w:rsid w:val="004831E9"/>
    <w:rsid w:val="0048687C"/>
    <w:rsid w:val="00486DAD"/>
    <w:rsid w:val="00486F8E"/>
    <w:rsid w:val="00490E43"/>
    <w:rsid w:val="00490EA2"/>
    <w:rsid w:val="0049175C"/>
    <w:rsid w:val="00491FD9"/>
    <w:rsid w:val="00492244"/>
    <w:rsid w:val="004922A4"/>
    <w:rsid w:val="00492BDF"/>
    <w:rsid w:val="0049325F"/>
    <w:rsid w:val="00494A8B"/>
    <w:rsid w:val="00495222"/>
    <w:rsid w:val="00495BF1"/>
    <w:rsid w:val="00497C2D"/>
    <w:rsid w:val="004A167C"/>
    <w:rsid w:val="004A511D"/>
    <w:rsid w:val="004B0872"/>
    <w:rsid w:val="004B1369"/>
    <w:rsid w:val="004B2E00"/>
    <w:rsid w:val="004B2FD5"/>
    <w:rsid w:val="004B3A77"/>
    <w:rsid w:val="004B4653"/>
    <w:rsid w:val="004B4C4D"/>
    <w:rsid w:val="004B4D9E"/>
    <w:rsid w:val="004B516D"/>
    <w:rsid w:val="004B657D"/>
    <w:rsid w:val="004B6BEA"/>
    <w:rsid w:val="004C0863"/>
    <w:rsid w:val="004C1857"/>
    <w:rsid w:val="004C435D"/>
    <w:rsid w:val="004C4E17"/>
    <w:rsid w:val="004C6BEB"/>
    <w:rsid w:val="004C7FB3"/>
    <w:rsid w:val="004D127E"/>
    <w:rsid w:val="004D21BF"/>
    <w:rsid w:val="004D5764"/>
    <w:rsid w:val="004D5AF3"/>
    <w:rsid w:val="004D5E3B"/>
    <w:rsid w:val="004D61D2"/>
    <w:rsid w:val="004D667E"/>
    <w:rsid w:val="004E0423"/>
    <w:rsid w:val="004E0D3D"/>
    <w:rsid w:val="004E2E6A"/>
    <w:rsid w:val="004E32C4"/>
    <w:rsid w:val="004E3A05"/>
    <w:rsid w:val="004E50FA"/>
    <w:rsid w:val="004E71D4"/>
    <w:rsid w:val="004F0C4A"/>
    <w:rsid w:val="004F3761"/>
    <w:rsid w:val="004F625F"/>
    <w:rsid w:val="00500DDF"/>
    <w:rsid w:val="00502C4E"/>
    <w:rsid w:val="00504B89"/>
    <w:rsid w:val="00510EEE"/>
    <w:rsid w:val="0051300E"/>
    <w:rsid w:val="00514104"/>
    <w:rsid w:val="00514147"/>
    <w:rsid w:val="005145E9"/>
    <w:rsid w:val="005152E1"/>
    <w:rsid w:val="005172D5"/>
    <w:rsid w:val="005201E1"/>
    <w:rsid w:val="00520380"/>
    <w:rsid w:val="0052098F"/>
    <w:rsid w:val="00521DB2"/>
    <w:rsid w:val="0052335F"/>
    <w:rsid w:val="00525EF7"/>
    <w:rsid w:val="00525F96"/>
    <w:rsid w:val="005263E5"/>
    <w:rsid w:val="00531CBD"/>
    <w:rsid w:val="00531E09"/>
    <w:rsid w:val="005330A5"/>
    <w:rsid w:val="00533EB3"/>
    <w:rsid w:val="00534C17"/>
    <w:rsid w:val="00534F3A"/>
    <w:rsid w:val="00535B1D"/>
    <w:rsid w:val="005400D7"/>
    <w:rsid w:val="00541665"/>
    <w:rsid w:val="0054183A"/>
    <w:rsid w:val="00541F91"/>
    <w:rsid w:val="00541FE1"/>
    <w:rsid w:val="00542895"/>
    <w:rsid w:val="005437A1"/>
    <w:rsid w:val="0054488A"/>
    <w:rsid w:val="00545BB9"/>
    <w:rsid w:val="00547491"/>
    <w:rsid w:val="00550145"/>
    <w:rsid w:val="00550547"/>
    <w:rsid w:val="00552856"/>
    <w:rsid w:val="00552A27"/>
    <w:rsid w:val="00552DA4"/>
    <w:rsid w:val="00553741"/>
    <w:rsid w:val="005550A8"/>
    <w:rsid w:val="00555D88"/>
    <w:rsid w:val="00556B8E"/>
    <w:rsid w:val="00556CB7"/>
    <w:rsid w:val="00557CB6"/>
    <w:rsid w:val="00560334"/>
    <w:rsid w:val="005608A9"/>
    <w:rsid w:val="00560E68"/>
    <w:rsid w:val="00562865"/>
    <w:rsid w:val="00562D09"/>
    <w:rsid w:val="00562F3A"/>
    <w:rsid w:val="00563128"/>
    <w:rsid w:val="00564BAB"/>
    <w:rsid w:val="005715E7"/>
    <w:rsid w:val="00571652"/>
    <w:rsid w:val="00571701"/>
    <w:rsid w:val="00572B87"/>
    <w:rsid w:val="00573407"/>
    <w:rsid w:val="00574461"/>
    <w:rsid w:val="00574D06"/>
    <w:rsid w:val="00574DDA"/>
    <w:rsid w:val="00584383"/>
    <w:rsid w:val="00584A58"/>
    <w:rsid w:val="005865D3"/>
    <w:rsid w:val="00587672"/>
    <w:rsid w:val="00587E68"/>
    <w:rsid w:val="00591E46"/>
    <w:rsid w:val="00591ED1"/>
    <w:rsid w:val="005932A9"/>
    <w:rsid w:val="00595194"/>
    <w:rsid w:val="00595C8F"/>
    <w:rsid w:val="00595CD3"/>
    <w:rsid w:val="00595CE8"/>
    <w:rsid w:val="005962C4"/>
    <w:rsid w:val="00596B17"/>
    <w:rsid w:val="00597A12"/>
    <w:rsid w:val="005A12BC"/>
    <w:rsid w:val="005A18E5"/>
    <w:rsid w:val="005A4ED0"/>
    <w:rsid w:val="005B00FC"/>
    <w:rsid w:val="005B0278"/>
    <w:rsid w:val="005B2F5D"/>
    <w:rsid w:val="005B58B5"/>
    <w:rsid w:val="005B5D49"/>
    <w:rsid w:val="005B60BA"/>
    <w:rsid w:val="005B6AA0"/>
    <w:rsid w:val="005B7A8D"/>
    <w:rsid w:val="005C0991"/>
    <w:rsid w:val="005C29C0"/>
    <w:rsid w:val="005C2AB3"/>
    <w:rsid w:val="005C6B6F"/>
    <w:rsid w:val="005C75FB"/>
    <w:rsid w:val="005C7977"/>
    <w:rsid w:val="005D0A2A"/>
    <w:rsid w:val="005D1CD6"/>
    <w:rsid w:val="005D1DFD"/>
    <w:rsid w:val="005D4504"/>
    <w:rsid w:val="005D4517"/>
    <w:rsid w:val="005D4C95"/>
    <w:rsid w:val="005D5CB0"/>
    <w:rsid w:val="005D6FB3"/>
    <w:rsid w:val="005E091A"/>
    <w:rsid w:val="005E1C90"/>
    <w:rsid w:val="005E236A"/>
    <w:rsid w:val="005E2FE1"/>
    <w:rsid w:val="005E4458"/>
    <w:rsid w:val="005E4EE1"/>
    <w:rsid w:val="005E4F8A"/>
    <w:rsid w:val="005E4FB6"/>
    <w:rsid w:val="005E5E10"/>
    <w:rsid w:val="005E6F70"/>
    <w:rsid w:val="005E6FDA"/>
    <w:rsid w:val="005F05BD"/>
    <w:rsid w:val="005F12C3"/>
    <w:rsid w:val="005F1D34"/>
    <w:rsid w:val="005F2116"/>
    <w:rsid w:val="005F292E"/>
    <w:rsid w:val="005F2DD0"/>
    <w:rsid w:val="005F3D4A"/>
    <w:rsid w:val="005F49A7"/>
    <w:rsid w:val="005F5A1A"/>
    <w:rsid w:val="005F5AAE"/>
    <w:rsid w:val="005F5F72"/>
    <w:rsid w:val="005F643B"/>
    <w:rsid w:val="0060014A"/>
    <w:rsid w:val="006013F4"/>
    <w:rsid w:val="00601F85"/>
    <w:rsid w:val="00602872"/>
    <w:rsid w:val="0060307E"/>
    <w:rsid w:val="00605879"/>
    <w:rsid w:val="00605E85"/>
    <w:rsid w:val="00610158"/>
    <w:rsid w:val="006105EB"/>
    <w:rsid w:val="00611876"/>
    <w:rsid w:val="00611A82"/>
    <w:rsid w:val="006121F9"/>
    <w:rsid w:val="006158F5"/>
    <w:rsid w:val="00616036"/>
    <w:rsid w:val="0061770A"/>
    <w:rsid w:val="00617A8D"/>
    <w:rsid w:val="00617E7A"/>
    <w:rsid w:val="00621772"/>
    <w:rsid w:val="00622D18"/>
    <w:rsid w:val="00622FEA"/>
    <w:rsid w:val="00623B85"/>
    <w:rsid w:val="00625C43"/>
    <w:rsid w:val="006264E8"/>
    <w:rsid w:val="00626587"/>
    <w:rsid w:val="00630EDD"/>
    <w:rsid w:val="00633ECE"/>
    <w:rsid w:val="00634A5C"/>
    <w:rsid w:val="00634FB6"/>
    <w:rsid w:val="0063674A"/>
    <w:rsid w:val="006378E3"/>
    <w:rsid w:val="00640821"/>
    <w:rsid w:val="0064105B"/>
    <w:rsid w:val="006429DF"/>
    <w:rsid w:val="00643194"/>
    <w:rsid w:val="006455F0"/>
    <w:rsid w:val="00646556"/>
    <w:rsid w:val="006469D2"/>
    <w:rsid w:val="00646E93"/>
    <w:rsid w:val="006503AC"/>
    <w:rsid w:val="00650827"/>
    <w:rsid w:val="0065127A"/>
    <w:rsid w:val="00651B41"/>
    <w:rsid w:val="00653887"/>
    <w:rsid w:val="00653DD3"/>
    <w:rsid w:val="00654691"/>
    <w:rsid w:val="00655410"/>
    <w:rsid w:val="00656CD9"/>
    <w:rsid w:val="006576C1"/>
    <w:rsid w:val="00657FBE"/>
    <w:rsid w:val="006606B8"/>
    <w:rsid w:val="006606D7"/>
    <w:rsid w:val="006611BA"/>
    <w:rsid w:val="00662639"/>
    <w:rsid w:val="00662B8C"/>
    <w:rsid w:val="0066338A"/>
    <w:rsid w:val="00663772"/>
    <w:rsid w:val="00663DFF"/>
    <w:rsid w:val="00664B26"/>
    <w:rsid w:val="00664C41"/>
    <w:rsid w:val="0067053E"/>
    <w:rsid w:val="00670C76"/>
    <w:rsid w:val="0067103A"/>
    <w:rsid w:val="00671975"/>
    <w:rsid w:val="00671CBA"/>
    <w:rsid w:val="006731FE"/>
    <w:rsid w:val="00675835"/>
    <w:rsid w:val="00676D3A"/>
    <w:rsid w:val="006770BF"/>
    <w:rsid w:val="00682025"/>
    <w:rsid w:val="00682255"/>
    <w:rsid w:val="00682D72"/>
    <w:rsid w:val="00682F4D"/>
    <w:rsid w:val="006834E3"/>
    <w:rsid w:val="006838A0"/>
    <w:rsid w:val="006838AC"/>
    <w:rsid w:val="006908F4"/>
    <w:rsid w:val="00691A0C"/>
    <w:rsid w:val="00692D8F"/>
    <w:rsid w:val="00693D8E"/>
    <w:rsid w:val="006940CF"/>
    <w:rsid w:val="0069543B"/>
    <w:rsid w:val="0069731C"/>
    <w:rsid w:val="006A0F47"/>
    <w:rsid w:val="006A20F1"/>
    <w:rsid w:val="006A3AC9"/>
    <w:rsid w:val="006A7BEA"/>
    <w:rsid w:val="006B0C6D"/>
    <w:rsid w:val="006B1497"/>
    <w:rsid w:val="006B1D49"/>
    <w:rsid w:val="006B209E"/>
    <w:rsid w:val="006B381A"/>
    <w:rsid w:val="006B3C8F"/>
    <w:rsid w:val="006B4620"/>
    <w:rsid w:val="006B706F"/>
    <w:rsid w:val="006B742E"/>
    <w:rsid w:val="006B7E55"/>
    <w:rsid w:val="006C092A"/>
    <w:rsid w:val="006C2DC7"/>
    <w:rsid w:val="006C47C5"/>
    <w:rsid w:val="006C5B73"/>
    <w:rsid w:val="006C5DB1"/>
    <w:rsid w:val="006C6044"/>
    <w:rsid w:val="006C74E7"/>
    <w:rsid w:val="006C7AA6"/>
    <w:rsid w:val="006D1ECA"/>
    <w:rsid w:val="006D23B5"/>
    <w:rsid w:val="006D2CAE"/>
    <w:rsid w:val="006D38FD"/>
    <w:rsid w:val="006D3C99"/>
    <w:rsid w:val="006D42B6"/>
    <w:rsid w:val="006D49B2"/>
    <w:rsid w:val="006D5F55"/>
    <w:rsid w:val="006E063B"/>
    <w:rsid w:val="006E0977"/>
    <w:rsid w:val="006E404A"/>
    <w:rsid w:val="006E682D"/>
    <w:rsid w:val="006E777D"/>
    <w:rsid w:val="006F0D8E"/>
    <w:rsid w:val="006F279E"/>
    <w:rsid w:val="006F28BB"/>
    <w:rsid w:val="006F2976"/>
    <w:rsid w:val="006F32A9"/>
    <w:rsid w:val="006F35A7"/>
    <w:rsid w:val="006F4FA7"/>
    <w:rsid w:val="006F52B5"/>
    <w:rsid w:val="006F6A21"/>
    <w:rsid w:val="006F770A"/>
    <w:rsid w:val="00700495"/>
    <w:rsid w:val="00701BF3"/>
    <w:rsid w:val="007039F8"/>
    <w:rsid w:val="007055AF"/>
    <w:rsid w:val="007056A4"/>
    <w:rsid w:val="0070608D"/>
    <w:rsid w:val="00706ABD"/>
    <w:rsid w:val="00706E36"/>
    <w:rsid w:val="007110B9"/>
    <w:rsid w:val="0071157D"/>
    <w:rsid w:val="00711774"/>
    <w:rsid w:val="007144E1"/>
    <w:rsid w:val="00714F6D"/>
    <w:rsid w:val="00715C3D"/>
    <w:rsid w:val="00717FE7"/>
    <w:rsid w:val="0072059A"/>
    <w:rsid w:val="007233C9"/>
    <w:rsid w:val="0072349E"/>
    <w:rsid w:val="007234EE"/>
    <w:rsid w:val="00724E85"/>
    <w:rsid w:val="00725A44"/>
    <w:rsid w:val="00725F0F"/>
    <w:rsid w:val="00726E9B"/>
    <w:rsid w:val="007270D4"/>
    <w:rsid w:val="00731E17"/>
    <w:rsid w:val="00732006"/>
    <w:rsid w:val="00732096"/>
    <w:rsid w:val="007332AB"/>
    <w:rsid w:val="00733933"/>
    <w:rsid w:val="00733BB1"/>
    <w:rsid w:val="0073662E"/>
    <w:rsid w:val="007368A0"/>
    <w:rsid w:val="00737525"/>
    <w:rsid w:val="007402C3"/>
    <w:rsid w:val="007430AA"/>
    <w:rsid w:val="007436F0"/>
    <w:rsid w:val="00743E27"/>
    <w:rsid w:val="00744948"/>
    <w:rsid w:val="007460C2"/>
    <w:rsid w:val="00746329"/>
    <w:rsid w:val="00747118"/>
    <w:rsid w:val="00747F27"/>
    <w:rsid w:val="007503A3"/>
    <w:rsid w:val="00750B27"/>
    <w:rsid w:val="00751E69"/>
    <w:rsid w:val="00752385"/>
    <w:rsid w:val="0075274A"/>
    <w:rsid w:val="00753C1E"/>
    <w:rsid w:val="0075546F"/>
    <w:rsid w:val="00755BFE"/>
    <w:rsid w:val="00756D00"/>
    <w:rsid w:val="0075764A"/>
    <w:rsid w:val="0076119F"/>
    <w:rsid w:val="007613E1"/>
    <w:rsid w:val="00761C6C"/>
    <w:rsid w:val="0076334A"/>
    <w:rsid w:val="0076345B"/>
    <w:rsid w:val="00763FA7"/>
    <w:rsid w:val="007650B7"/>
    <w:rsid w:val="007658E4"/>
    <w:rsid w:val="00765A2C"/>
    <w:rsid w:val="00770B32"/>
    <w:rsid w:val="007715D1"/>
    <w:rsid w:val="00772038"/>
    <w:rsid w:val="007725FD"/>
    <w:rsid w:val="00772F23"/>
    <w:rsid w:val="0077448B"/>
    <w:rsid w:val="00774E4C"/>
    <w:rsid w:val="00777261"/>
    <w:rsid w:val="007824FC"/>
    <w:rsid w:val="00783400"/>
    <w:rsid w:val="00784853"/>
    <w:rsid w:val="00784C44"/>
    <w:rsid w:val="0078568F"/>
    <w:rsid w:val="0078671B"/>
    <w:rsid w:val="00786C5A"/>
    <w:rsid w:val="00787A0C"/>
    <w:rsid w:val="00787A61"/>
    <w:rsid w:val="007901B4"/>
    <w:rsid w:val="00790BDB"/>
    <w:rsid w:val="00790F2E"/>
    <w:rsid w:val="007914B1"/>
    <w:rsid w:val="00791E5C"/>
    <w:rsid w:val="00794915"/>
    <w:rsid w:val="007A0AC0"/>
    <w:rsid w:val="007A0BE0"/>
    <w:rsid w:val="007A1243"/>
    <w:rsid w:val="007A184B"/>
    <w:rsid w:val="007A203E"/>
    <w:rsid w:val="007A207D"/>
    <w:rsid w:val="007A28B7"/>
    <w:rsid w:val="007A579F"/>
    <w:rsid w:val="007A613F"/>
    <w:rsid w:val="007A6810"/>
    <w:rsid w:val="007B0681"/>
    <w:rsid w:val="007B17AB"/>
    <w:rsid w:val="007B253F"/>
    <w:rsid w:val="007B4BC1"/>
    <w:rsid w:val="007B4F9D"/>
    <w:rsid w:val="007B5211"/>
    <w:rsid w:val="007B62B2"/>
    <w:rsid w:val="007B673E"/>
    <w:rsid w:val="007B7D83"/>
    <w:rsid w:val="007C18BF"/>
    <w:rsid w:val="007C1D4B"/>
    <w:rsid w:val="007C1ED0"/>
    <w:rsid w:val="007C229E"/>
    <w:rsid w:val="007C2A2C"/>
    <w:rsid w:val="007C38BC"/>
    <w:rsid w:val="007C5D33"/>
    <w:rsid w:val="007C5DC2"/>
    <w:rsid w:val="007C72E8"/>
    <w:rsid w:val="007D0133"/>
    <w:rsid w:val="007D1317"/>
    <w:rsid w:val="007D489C"/>
    <w:rsid w:val="007D49C0"/>
    <w:rsid w:val="007D563F"/>
    <w:rsid w:val="007D742E"/>
    <w:rsid w:val="007D763E"/>
    <w:rsid w:val="007E4B39"/>
    <w:rsid w:val="007E5425"/>
    <w:rsid w:val="007E56DE"/>
    <w:rsid w:val="007E634E"/>
    <w:rsid w:val="007E74C6"/>
    <w:rsid w:val="007E76F2"/>
    <w:rsid w:val="007F3A2B"/>
    <w:rsid w:val="007F5948"/>
    <w:rsid w:val="007F6973"/>
    <w:rsid w:val="008008CC"/>
    <w:rsid w:val="00801F77"/>
    <w:rsid w:val="0080255E"/>
    <w:rsid w:val="00806247"/>
    <w:rsid w:val="00807ECA"/>
    <w:rsid w:val="00810FF0"/>
    <w:rsid w:val="0081261B"/>
    <w:rsid w:val="00813E78"/>
    <w:rsid w:val="00815278"/>
    <w:rsid w:val="00816DA4"/>
    <w:rsid w:val="008175A9"/>
    <w:rsid w:val="00821956"/>
    <w:rsid w:val="00822515"/>
    <w:rsid w:val="00822C54"/>
    <w:rsid w:val="0082352D"/>
    <w:rsid w:val="008244CE"/>
    <w:rsid w:val="008254EF"/>
    <w:rsid w:val="00825A5B"/>
    <w:rsid w:val="00825B17"/>
    <w:rsid w:val="00827461"/>
    <w:rsid w:val="008277EE"/>
    <w:rsid w:val="00827B74"/>
    <w:rsid w:val="00830B1E"/>
    <w:rsid w:val="00831828"/>
    <w:rsid w:val="00832275"/>
    <w:rsid w:val="00832496"/>
    <w:rsid w:val="008326D1"/>
    <w:rsid w:val="00833318"/>
    <w:rsid w:val="0083352A"/>
    <w:rsid w:val="00833D42"/>
    <w:rsid w:val="00834341"/>
    <w:rsid w:val="008345AE"/>
    <w:rsid w:val="0083485F"/>
    <w:rsid w:val="00836030"/>
    <w:rsid w:val="00836218"/>
    <w:rsid w:val="008374F4"/>
    <w:rsid w:val="00840AD8"/>
    <w:rsid w:val="0084176A"/>
    <w:rsid w:val="00842E62"/>
    <w:rsid w:val="00844263"/>
    <w:rsid w:val="00845902"/>
    <w:rsid w:val="00845AEA"/>
    <w:rsid w:val="00846480"/>
    <w:rsid w:val="00846F19"/>
    <w:rsid w:val="0084720E"/>
    <w:rsid w:val="00850429"/>
    <w:rsid w:val="00851078"/>
    <w:rsid w:val="008529A5"/>
    <w:rsid w:val="00852C5E"/>
    <w:rsid w:val="00854A4C"/>
    <w:rsid w:val="008552DF"/>
    <w:rsid w:val="00855E4C"/>
    <w:rsid w:val="00856CBD"/>
    <w:rsid w:val="00857383"/>
    <w:rsid w:val="00863504"/>
    <w:rsid w:val="0086422C"/>
    <w:rsid w:val="008646FC"/>
    <w:rsid w:val="00864A2A"/>
    <w:rsid w:val="00865B60"/>
    <w:rsid w:val="0086631C"/>
    <w:rsid w:val="008666A3"/>
    <w:rsid w:val="00866A89"/>
    <w:rsid w:val="00866E18"/>
    <w:rsid w:val="00867361"/>
    <w:rsid w:val="00867506"/>
    <w:rsid w:val="00872058"/>
    <w:rsid w:val="008728EC"/>
    <w:rsid w:val="0087734A"/>
    <w:rsid w:val="00877A1D"/>
    <w:rsid w:val="008800D2"/>
    <w:rsid w:val="00880C88"/>
    <w:rsid w:val="0088102F"/>
    <w:rsid w:val="008814F1"/>
    <w:rsid w:val="008815D6"/>
    <w:rsid w:val="008826A6"/>
    <w:rsid w:val="00885546"/>
    <w:rsid w:val="00887D87"/>
    <w:rsid w:val="0089151C"/>
    <w:rsid w:val="00892D80"/>
    <w:rsid w:val="00892DFE"/>
    <w:rsid w:val="00894189"/>
    <w:rsid w:val="008953B4"/>
    <w:rsid w:val="008958C5"/>
    <w:rsid w:val="0089595A"/>
    <w:rsid w:val="00895DE1"/>
    <w:rsid w:val="00896DE2"/>
    <w:rsid w:val="008A030E"/>
    <w:rsid w:val="008A0657"/>
    <w:rsid w:val="008A0ACF"/>
    <w:rsid w:val="008A1E75"/>
    <w:rsid w:val="008A2510"/>
    <w:rsid w:val="008A2700"/>
    <w:rsid w:val="008A2A01"/>
    <w:rsid w:val="008A4556"/>
    <w:rsid w:val="008A6719"/>
    <w:rsid w:val="008A704E"/>
    <w:rsid w:val="008B0FAA"/>
    <w:rsid w:val="008B1919"/>
    <w:rsid w:val="008B2665"/>
    <w:rsid w:val="008B4986"/>
    <w:rsid w:val="008B79AB"/>
    <w:rsid w:val="008C1638"/>
    <w:rsid w:val="008C2066"/>
    <w:rsid w:val="008C2702"/>
    <w:rsid w:val="008C278C"/>
    <w:rsid w:val="008C29FD"/>
    <w:rsid w:val="008C2D03"/>
    <w:rsid w:val="008C3369"/>
    <w:rsid w:val="008C33E0"/>
    <w:rsid w:val="008C545F"/>
    <w:rsid w:val="008C6BD1"/>
    <w:rsid w:val="008D02F0"/>
    <w:rsid w:val="008D1671"/>
    <w:rsid w:val="008D25BF"/>
    <w:rsid w:val="008D4861"/>
    <w:rsid w:val="008D5B3F"/>
    <w:rsid w:val="008D6B05"/>
    <w:rsid w:val="008D6EA8"/>
    <w:rsid w:val="008D7969"/>
    <w:rsid w:val="008E0414"/>
    <w:rsid w:val="008E05D3"/>
    <w:rsid w:val="008E1AAB"/>
    <w:rsid w:val="008E213E"/>
    <w:rsid w:val="008E23A2"/>
    <w:rsid w:val="008E2CF9"/>
    <w:rsid w:val="008E3616"/>
    <w:rsid w:val="008E45E6"/>
    <w:rsid w:val="008E4AD5"/>
    <w:rsid w:val="008E5B32"/>
    <w:rsid w:val="008E6B2A"/>
    <w:rsid w:val="008E7D0E"/>
    <w:rsid w:val="008E7D1B"/>
    <w:rsid w:val="008F0522"/>
    <w:rsid w:val="008F092E"/>
    <w:rsid w:val="008F094E"/>
    <w:rsid w:val="008F3AE1"/>
    <w:rsid w:val="008F3C61"/>
    <w:rsid w:val="008F3E72"/>
    <w:rsid w:val="008F4806"/>
    <w:rsid w:val="0090042C"/>
    <w:rsid w:val="00900614"/>
    <w:rsid w:val="009013FD"/>
    <w:rsid w:val="00901B59"/>
    <w:rsid w:val="0090375B"/>
    <w:rsid w:val="00903D91"/>
    <w:rsid w:val="00904DFD"/>
    <w:rsid w:val="00905FA4"/>
    <w:rsid w:val="0090664B"/>
    <w:rsid w:val="00906DDC"/>
    <w:rsid w:val="00910561"/>
    <w:rsid w:val="009115E0"/>
    <w:rsid w:val="00912B74"/>
    <w:rsid w:val="009143AB"/>
    <w:rsid w:val="0091462C"/>
    <w:rsid w:val="00914D0B"/>
    <w:rsid w:val="00917971"/>
    <w:rsid w:val="00917ECA"/>
    <w:rsid w:val="00920407"/>
    <w:rsid w:val="00921FF0"/>
    <w:rsid w:val="009225FF"/>
    <w:rsid w:val="00923556"/>
    <w:rsid w:val="0092371E"/>
    <w:rsid w:val="009243AD"/>
    <w:rsid w:val="00924B29"/>
    <w:rsid w:val="00925184"/>
    <w:rsid w:val="00926A31"/>
    <w:rsid w:val="00927B25"/>
    <w:rsid w:val="009329BA"/>
    <w:rsid w:val="009331A9"/>
    <w:rsid w:val="009342D6"/>
    <w:rsid w:val="00934C26"/>
    <w:rsid w:val="00937425"/>
    <w:rsid w:val="00937A67"/>
    <w:rsid w:val="00937B82"/>
    <w:rsid w:val="009400DC"/>
    <w:rsid w:val="009411CC"/>
    <w:rsid w:val="00941DE6"/>
    <w:rsid w:val="00942B34"/>
    <w:rsid w:val="00945CF1"/>
    <w:rsid w:val="00947142"/>
    <w:rsid w:val="009500F2"/>
    <w:rsid w:val="009502EB"/>
    <w:rsid w:val="009508E0"/>
    <w:rsid w:val="009521E1"/>
    <w:rsid w:val="00953865"/>
    <w:rsid w:val="00954816"/>
    <w:rsid w:val="00955C39"/>
    <w:rsid w:val="00957F82"/>
    <w:rsid w:val="00961024"/>
    <w:rsid w:val="00965810"/>
    <w:rsid w:val="00970960"/>
    <w:rsid w:val="00970AB1"/>
    <w:rsid w:val="00971A89"/>
    <w:rsid w:val="0097258D"/>
    <w:rsid w:val="00980D0B"/>
    <w:rsid w:val="00981A00"/>
    <w:rsid w:val="00981F70"/>
    <w:rsid w:val="0098207C"/>
    <w:rsid w:val="009820E0"/>
    <w:rsid w:val="009821AC"/>
    <w:rsid w:val="009831D9"/>
    <w:rsid w:val="0098535D"/>
    <w:rsid w:val="00985B4A"/>
    <w:rsid w:val="009862C2"/>
    <w:rsid w:val="00987334"/>
    <w:rsid w:val="00987BD5"/>
    <w:rsid w:val="00990F21"/>
    <w:rsid w:val="0099154B"/>
    <w:rsid w:val="009915B2"/>
    <w:rsid w:val="009919F0"/>
    <w:rsid w:val="00991AD6"/>
    <w:rsid w:val="00994298"/>
    <w:rsid w:val="0099489A"/>
    <w:rsid w:val="00995921"/>
    <w:rsid w:val="00997B96"/>
    <w:rsid w:val="009A0479"/>
    <w:rsid w:val="009A21CF"/>
    <w:rsid w:val="009A47FC"/>
    <w:rsid w:val="009A4DE9"/>
    <w:rsid w:val="009A4F29"/>
    <w:rsid w:val="009A656D"/>
    <w:rsid w:val="009A74C3"/>
    <w:rsid w:val="009A7B6E"/>
    <w:rsid w:val="009B1280"/>
    <w:rsid w:val="009B21F4"/>
    <w:rsid w:val="009B4419"/>
    <w:rsid w:val="009B5FC7"/>
    <w:rsid w:val="009B6701"/>
    <w:rsid w:val="009B6AE6"/>
    <w:rsid w:val="009C1743"/>
    <w:rsid w:val="009C195D"/>
    <w:rsid w:val="009C3508"/>
    <w:rsid w:val="009C3E47"/>
    <w:rsid w:val="009C3F3F"/>
    <w:rsid w:val="009C4CD3"/>
    <w:rsid w:val="009C7E07"/>
    <w:rsid w:val="009C7E0C"/>
    <w:rsid w:val="009D01B0"/>
    <w:rsid w:val="009D1111"/>
    <w:rsid w:val="009D17A6"/>
    <w:rsid w:val="009D2864"/>
    <w:rsid w:val="009D5493"/>
    <w:rsid w:val="009D71E3"/>
    <w:rsid w:val="009E20C7"/>
    <w:rsid w:val="009E2D3E"/>
    <w:rsid w:val="009E3071"/>
    <w:rsid w:val="009E5FEE"/>
    <w:rsid w:val="009E6BA2"/>
    <w:rsid w:val="009E6FC6"/>
    <w:rsid w:val="009E78F1"/>
    <w:rsid w:val="009E7981"/>
    <w:rsid w:val="009F0276"/>
    <w:rsid w:val="009F05FD"/>
    <w:rsid w:val="009F12F3"/>
    <w:rsid w:val="009F2223"/>
    <w:rsid w:val="009F3836"/>
    <w:rsid w:val="009F4398"/>
    <w:rsid w:val="009F5975"/>
    <w:rsid w:val="009F7251"/>
    <w:rsid w:val="009F7DBD"/>
    <w:rsid w:val="00A00043"/>
    <w:rsid w:val="00A0167A"/>
    <w:rsid w:val="00A03B58"/>
    <w:rsid w:val="00A11079"/>
    <w:rsid w:val="00A11226"/>
    <w:rsid w:val="00A1150E"/>
    <w:rsid w:val="00A118D7"/>
    <w:rsid w:val="00A11A13"/>
    <w:rsid w:val="00A11BCA"/>
    <w:rsid w:val="00A11DF0"/>
    <w:rsid w:val="00A122C2"/>
    <w:rsid w:val="00A124DA"/>
    <w:rsid w:val="00A12983"/>
    <w:rsid w:val="00A213EB"/>
    <w:rsid w:val="00A24094"/>
    <w:rsid w:val="00A2416F"/>
    <w:rsid w:val="00A243A2"/>
    <w:rsid w:val="00A25674"/>
    <w:rsid w:val="00A27E94"/>
    <w:rsid w:val="00A30340"/>
    <w:rsid w:val="00A34B1B"/>
    <w:rsid w:val="00A34F13"/>
    <w:rsid w:val="00A357FA"/>
    <w:rsid w:val="00A3664F"/>
    <w:rsid w:val="00A37568"/>
    <w:rsid w:val="00A402A3"/>
    <w:rsid w:val="00A408B7"/>
    <w:rsid w:val="00A40951"/>
    <w:rsid w:val="00A41AE8"/>
    <w:rsid w:val="00A41ECE"/>
    <w:rsid w:val="00A431F2"/>
    <w:rsid w:val="00A44A74"/>
    <w:rsid w:val="00A452A7"/>
    <w:rsid w:val="00A457E0"/>
    <w:rsid w:val="00A4673E"/>
    <w:rsid w:val="00A47506"/>
    <w:rsid w:val="00A507E5"/>
    <w:rsid w:val="00A51195"/>
    <w:rsid w:val="00A52910"/>
    <w:rsid w:val="00A52BCB"/>
    <w:rsid w:val="00A52F5E"/>
    <w:rsid w:val="00A53718"/>
    <w:rsid w:val="00A558D6"/>
    <w:rsid w:val="00A603C8"/>
    <w:rsid w:val="00A60BB0"/>
    <w:rsid w:val="00A61724"/>
    <w:rsid w:val="00A61890"/>
    <w:rsid w:val="00A619ED"/>
    <w:rsid w:val="00A634DF"/>
    <w:rsid w:val="00A6353B"/>
    <w:rsid w:val="00A6600C"/>
    <w:rsid w:val="00A66E75"/>
    <w:rsid w:val="00A70B57"/>
    <w:rsid w:val="00A718B7"/>
    <w:rsid w:val="00A72616"/>
    <w:rsid w:val="00A73889"/>
    <w:rsid w:val="00A7514E"/>
    <w:rsid w:val="00A7675A"/>
    <w:rsid w:val="00A76D9E"/>
    <w:rsid w:val="00A8172C"/>
    <w:rsid w:val="00A82092"/>
    <w:rsid w:val="00A82C79"/>
    <w:rsid w:val="00A8325F"/>
    <w:rsid w:val="00A83622"/>
    <w:rsid w:val="00A837D1"/>
    <w:rsid w:val="00A841F3"/>
    <w:rsid w:val="00A85CD6"/>
    <w:rsid w:val="00A867FE"/>
    <w:rsid w:val="00A86982"/>
    <w:rsid w:val="00A86C04"/>
    <w:rsid w:val="00A8746F"/>
    <w:rsid w:val="00A87C37"/>
    <w:rsid w:val="00A91B19"/>
    <w:rsid w:val="00A937B1"/>
    <w:rsid w:val="00A94AD0"/>
    <w:rsid w:val="00A95842"/>
    <w:rsid w:val="00A963FF"/>
    <w:rsid w:val="00A968F4"/>
    <w:rsid w:val="00A97E1E"/>
    <w:rsid w:val="00AA0126"/>
    <w:rsid w:val="00AA34F2"/>
    <w:rsid w:val="00AA3B8B"/>
    <w:rsid w:val="00AA43A4"/>
    <w:rsid w:val="00AA49C7"/>
    <w:rsid w:val="00AA6359"/>
    <w:rsid w:val="00AA692F"/>
    <w:rsid w:val="00AA7B0A"/>
    <w:rsid w:val="00AA7B16"/>
    <w:rsid w:val="00AB2B64"/>
    <w:rsid w:val="00AB3184"/>
    <w:rsid w:val="00AB3740"/>
    <w:rsid w:val="00AB47FE"/>
    <w:rsid w:val="00AB4AAF"/>
    <w:rsid w:val="00AB4EEA"/>
    <w:rsid w:val="00AB56B7"/>
    <w:rsid w:val="00AB7D4F"/>
    <w:rsid w:val="00AB7DD3"/>
    <w:rsid w:val="00AB7E50"/>
    <w:rsid w:val="00AB7ECE"/>
    <w:rsid w:val="00AC3678"/>
    <w:rsid w:val="00AC4DFC"/>
    <w:rsid w:val="00AC5129"/>
    <w:rsid w:val="00AC6E1B"/>
    <w:rsid w:val="00AC78BF"/>
    <w:rsid w:val="00AD0F08"/>
    <w:rsid w:val="00AD5FFA"/>
    <w:rsid w:val="00AE036A"/>
    <w:rsid w:val="00AE0FC9"/>
    <w:rsid w:val="00AE120E"/>
    <w:rsid w:val="00AE1F18"/>
    <w:rsid w:val="00AE3AA4"/>
    <w:rsid w:val="00AE4378"/>
    <w:rsid w:val="00AE4571"/>
    <w:rsid w:val="00AE54EB"/>
    <w:rsid w:val="00AF0205"/>
    <w:rsid w:val="00AF0A81"/>
    <w:rsid w:val="00AF27A9"/>
    <w:rsid w:val="00AF29E1"/>
    <w:rsid w:val="00AF4FD0"/>
    <w:rsid w:val="00AF6546"/>
    <w:rsid w:val="00B00583"/>
    <w:rsid w:val="00B0058B"/>
    <w:rsid w:val="00B00DB7"/>
    <w:rsid w:val="00B0124E"/>
    <w:rsid w:val="00B018F3"/>
    <w:rsid w:val="00B05408"/>
    <w:rsid w:val="00B054AA"/>
    <w:rsid w:val="00B069B2"/>
    <w:rsid w:val="00B079D4"/>
    <w:rsid w:val="00B1402D"/>
    <w:rsid w:val="00B149B3"/>
    <w:rsid w:val="00B152B4"/>
    <w:rsid w:val="00B153EA"/>
    <w:rsid w:val="00B16495"/>
    <w:rsid w:val="00B1724A"/>
    <w:rsid w:val="00B1727D"/>
    <w:rsid w:val="00B20DA2"/>
    <w:rsid w:val="00B20E93"/>
    <w:rsid w:val="00B21B58"/>
    <w:rsid w:val="00B21E60"/>
    <w:rsid w:val="00B2377B"/>
    <w:rsid w:val="00B23C9C"/>
    <w:rsid w:val="00B2589E"/>
    <w:rsid w:val="00B2735E"/>
    <w:rsid w:val="00B276B9"/>
    <w:rsid w:val="00B308D5"/>
    <w:rsid w:val="00B32606"/>
    <w:rsid w:val="00B32649"/>
    <w:rsid w:val="00B33123"/>
    <w:rsid w:val="00B3331B"/>
    <w:rsid w:val="00B33AE1"/>
    <w:rsid w:val="00B34887"/>
    <w:rsid w:val="00B348D4"/>
    <w:rsid w:val="00B34CBF"/>
    <w:rsid w:val="00B37EF4"/>
    <w:rsid w:val="00B400F6"/>
    <w:rsid w:val="00B4078F"/>
    <w:rsid w:val="00B40D58"/>
    <w:rsid w:val="00B42475"/>
    <w:rsid w:val="00B4269F"/>
    <w:rsid w:val="00B43EB0"/>
    <w:rsid w:val="00B4410C"/>
    <w:rsid w:val="00B5078C"/>
    <w:rsid w:val="00B50902"/>
    <w:rsid w:val="00B50C34"/>
    <w:rsid w:val="00B51AAD"/>
    <w:rsid w:val="00B524E4"/>
    <w:rsid w:val="00B54048"/>
    <w:rsid w:val="00B54D87"/>
    <w:rsid w:val="00B550D8"/>
    <w:rsid w:val="00B56BED"/>
    <w:rsid w:val="00B577B3"/>
    <w:rsid w:val="00B6004E"/>
    <w:rsid w:val="00B6227C"/>
    <w:rsid w:val="00B6230A"/>
    <w:rsid w:val="00B6274D"/>
    <w:rsid w:val="00B62BE4"/>
    <w:rsid w:val="00B638F6"/>
    <w:rsid w:val="00B656FD"/>
    <w:rsid w:val="00B70E0A"/>
    <w:rsid w:val="00B72139"/>
    <w:rsid w:val="00B727FE"/>
    <w:rsid w:val="00B72F7A"/>
    <w:rsid w:val="00B739ED"/>
    <w:rsid w:val="00B75836"/>
    <w:rsid w:val="00B77300"/>
    <w:rsid w:val="00B8035D"/>
    <w:rsid w:val="00B8061A"/>
    <w:rsid w:val="00B850BC"/>
    <w:rsid w:val="00B85695"/>
    <w:rsid w:val="00B8578A"/>
    <w:rsid w:val="00B8580D"/>
    <w:rsid w:val="00B85FB2"/>
    <w:rsid w:val="00B90253"/>
    <w:rsid w:val="00B90318"/>
    <w:rsid w:val="00B90703"/>
    <w:rsid w:val="00B928B4"/>
    <w:rsid w:val="00B93B6F"/>
    <w:rsid w:val="00B94D07"/>
    <w:rsid w:val="00B951EB"/>
    <w:rsid w:val="00B95841"/>
    <w:rsid w:val="00B96A38"/>
    <w:rsid w:val="00B97796"/>
    <w:rsid w:val="00BA17B1"/>
    <w:rsid w:val="00BA351F"/>
    <w:rsid w:val="00BA50A8"/>
    <w:rsid w:val="00BA565C"/>
    <w:rsid w:val="00BA6F17"/>
    <w:rsid w:val="00BA710B"/>
    <w:rsid w:val="00BA728C"/>
    <w:rsid w:val="00BB0375"/>
    <w:rsid w:val="00BB051A"/>
    <w:rsid w:val="00BB2255"/>
    <w:rsid w:val="00BB3619"/>
    <w:rsid w:val="00BB384C"/>
    <w:rsid w:val="00BB4480"/>
    <w:rsid w:val="00BB499C"/>
    <w:rsid w:val="00BB4AB4"/>
    <w:rsid w:val="00BB5472"/>
    <w:rsid w:val="00BC1282"/>
    <w:rsid w:val="00BC3841"/>
    <w:rsid w:val="00BC3CA0"/>
    <w:rsid w:val="00BC469F"/>
    <w:rsid w:val="00BC543C"/>
    <w:rsid w:val="00BC5845"/>
    <w:rsid w:val="00BD0CCC"/>
    <w:rsid w:val="00BD190E"/>
    <w:rsid w:val="00BD3D2F"/>
    <w:rsid w:val="00BD4638"/>
    <w:rsid w:val="00BD4D2E"/>
    <w:rsid w:val="00BD5AA3"/>
    <w:rsid w:val="00BD612A"/>
    <w:rsid w:val="00BD64FF"/>
    <w:rsid w:val="00BD66F7"/>
    <w:rsid w:val="00BD6B17"/>
    <w:rsid w:val="00BD7B63"/>
    <w:rsid w:val="00BE0BDB"/>
    <w:rsid w:val="00BE16A0"/>
    <w:rsid w:val="00BE3391"/>
    <w:rsid w:val="00BE4993"/>
    <w:rsid w:val="00BE4D19"/>
    <w:rsid w:val="00BE78B4"/>
    <w:rsid w:val="00BE7C6E"/>
    <w:rsid w:val="00BF0430"/>
    <w:rsid w:val="00BF0B1D"/>
    <w:rsid w:val="00BF1F64"/>
    <w:rsid w:val="00BF60A3"/>
    <w:rsid w:val="00BF638A"/>
    <w:rsid w:val="00BF6B47"/>
    <w:rsid w:val="00BF70A8"/>
    <w:rsid w:val="00BF7CBA"/>
    <w:rsid w:val="00BF7CDA"/>
    <w:rsid w:val="00C03FBA"/>
    <w:rsid w:val="00C05024"/>
    <w:rsid w:val="00C06469"/>
    <w:rsid w:val="00C111E5"/>
    <w:rsid w:val="00C13029"/>
    <w:rsid w:val="00C13620"/>
    <w:rsid w:val="00C138F7"/>
    <w:rsid w:val="00C16231"/>
    <w:rsid w:val="00C17165"/>
    <w:rsid w:val="00C17230"/>
    <w:rsid w:val="00C2501F"/>
    <w:rsid w:val="00C25D3B"/>
    <w:rsid w:val="00C263E2"/>
    <w:rsid w:val="00C26675"/>
    <w:rsid w:val="00C279B5"/>
    <w:rsid w:val="00C30E15"/>
    <w:rsid w:val="00C33AF7"/>
    <w:rsid w:val="00C34183"/>
    <w:rsid w:val="00C3423F"/>
    <w:rsid w:val="00C35E2A"/>
    <w:rsid w:val="00C36417"/>
    <w:rsid w:val="00C3644C"/>
    <w:rsid w:val="00C364C0"/>
    <w:rsid w:val="00C36C70"/>
    <w:rsid w:val="00C372C4"/>
    <w:rsid w:val="00C415D1"/>
    <w:rsid w:val="00C42162"/>
    <w:rsid w:val="00C4320D"/>
    <w:rsid w:val="00C44802"/>
    <w:rsid w:val="00C4621F"/>
    <w:rsid w:val="00C470C8"/>
    <w:rsid w:val="00C47F48"/>
    <w:rsid w:val="00C52921"/>
    <w:rsid w:val="00C53658"/>
    <w:rsid w:val="00C541D1"/>
    <w:rsid w:val="00C5450D"/>
    <w:rsid w:val="00C5497C"/>
    <w:rsid w:val="00C56974"/>
    <w:rsid w:val="00C56EAC"/>
    <w:rsid w:val="00C6004E"/>
    <w:rsid w:val="00C635AF"/>
    <w:rsid w:val="00C6431B"/>
    <w:rsid w:val="00C647DC"/>
    <w:rsid w:val="00C656B5"/>
    <w:rsid w:val="00C679A0"/>
    <w:rsid w:val="00C70AF6"/>
    <w:rsid w:val="00C70D81"/>
    <w:rsid w:val="00C72D1E"/>
    <w:rsid w:val="00C7565E"/>
    <w:rsid w:val="00C75828"/>
    <w:rsid w:val="00C768D1"/>
    <w:rsid w:val="00C77C12"/>
    <w:rsid w:val="00C808B0"/>
    <w:rsid w:val="00C81CC2"/>
    <w:rsid w:val="00C8234F"/>
    <w:rsid w:val="00C82525"/>
    <w:rsid w:val="00C82913"/>
    <w:rsid w:val="00C83ADB"/>
    <w:rsid w:val="00C862D9"/>
    <w:rsid w:val="00C8783E"/>
    <w:rsid w:val="00C9078D"/>
    <w:rsid w:val="00C9164F"/>
    <w:rsid w:val="00C91897"/>
    <w:rsid w:val="00C9194E"/>
    <w:rsid w:val="00C9272B"/>
    <w:rsid w:val="00C93061"/>
    <w:rsid w:val="00C937AB"/>
    <w:rsid w:val="00C93976"/>
    <w:rsid w:val="00C94316"/>
    <w:rsid w:val="00C949B0"/>
    <w:rsid w:val="00C94A30"/>
    <w:rsid w:val="00C952F1"/>
    <w:rsid w:val="00C9602C"/>
    <w:rsid w:val="00C96982"/>
    <w:rsid w:val="00C96A8B"/>
    <w:rsid w:val="00C9777D"/>
    <w:rsid w:val="00CA039A"/>
    <w:rsid w:val="00CA1E91"/>
    <w:rsid w:val="00CA2AB2"/>
    <w:rsid w:val="00CA2E56"/>
    <w:rsid w:val="00CA3A10"/>
    <w:rsid w:val="00CA4179"/>
    <w:rsid w:val="00CA49E6"/>
    <w:rsid w:val="00CA4EDE"/>
    <w:rsid w:val="00CA5557"/>
    <w:rsid w:val="00CA6C22"/>
    <w:rsid w:val="00CA721A"/>
    <w:rsid w:val="00CB132D"/>
    <w:rsid w:val="00CB16D6"/>
    <w:rsid w:val="00CB38B7"/>
    <w:rsid w:val="00CB47B2"/>
    <w:rsid w:val="00CC0331"/>
    <w:rsid w:val="00CC06D3"/>
    <w:rsid w:val="00CC0F4B"/>
    <w:rsid w:val="00CC12E2"/>
    <w:rsid w:val="00CC3BF0"/>
    <w:rsid w:val="00CC4A01"/>
    <w:rsid w:val="00CC4F27"/>
    <w:rsid w:val="00CC5843"/>
    <w:rsid w:val="00CC6970"/>
    <w:rsid w:val="00CC74E2"/>
    <w:rsid w:val="00CC78EC"/>
    <w:rsid w:val="00CD18EE"/>
    <w:rsid w:val="00CD2022"/>
    <w:rsid w:val="00CD3B43"/>
    <w:rsid w:val="00CD446A"/>
    <w:rsid w:val="00CD48E4"/>
    <w:rsid w:val="00CD6F03"/>
    <w:rsid w:val="00CD7F49"/>
    <w:rsid w:val="00CE1866"/>
    <w:rsid w:val="00CE1CDC"/>
    <w:rsid w:val="00CE2D6D"/>
    <w:rsid w:val="00CE309D"/>
    <w:rsid w:val="00CE37EC"/>
    <w:rsid w:val="00CE434F"/>
    <w:rsid w:val="00CE5DC9"/>
    <w:rsid w:val="00CE6B2A"/>
    <w:rsid w:val="00CE6E25"/>
    <w:rsid w:val="00CF0070"/>
    <w:rsid w:val="00CF01C1"/>
    <w:rsid w:val="00CF051B"/>
    <w:rsid w:val="00CF1F77"/>
    <w:rsid w:val="00CF3890"/>
    <w:rsid w:val="00CF4141"/>
    <w:rsid w:val="00CF4F36"/>
    <w:rsid w:val="00CF5676"/>
    <w:rsid w:val="00CF6568"/>
    <w:rsid w:val="00CF6CCF"/>
    <w:rsid w:val="00D02202"/>
    <w:rsid w:val="00D03B46"/>
    <w:rsid w:val="00D03B5B"/>
    <w:rsid w:val="00D042E2"/>
    <w:rsid w:val="00D054D2"/>
    <w:rsid w:val="00D06C56"/>
    <w:rsid w:val="00D10402"/>
    <w:rsid w:val="00D1085F"/>
    <w:rsid w:val="00D11935"/>
    <w:rsid w:val="00D11E48"/>
    <w:rsid w:val="00D12B8C"/>
    <w:rsid w:val="00D15227"/>
    <w:rsid w:val="00D15D14"/>
    <w:rsid w:val="00D163E2"/>
    <w:rsid w:val="00D170E6"/>
    <w:rsid w:val="00D200A2"/>
    <w:rsid w:val="00D20A29"/>
    <w:rsid w:val="00D20AA5"/>
    <w:rsid w:val="00D235CB"/>
    <w:rsid w:val="00D24590"/>
    <w:rsid w:val="00D24B80"/>
    <w:rsid w:val="00D2527B"/>
    <w:rsid w:val="00D25A1F"/>
    <w:rsid w:val="00D25BE6"/>
    <w:rsid w:val="00D30315"/>
    <w:rsid w:val="00D3117F"/>
    <w:rsid w:val="00D3151E"/>
    <w:rsid w:val="00D315E3"/>
    <w:rsid w:val="00D331A5"/>
    <w:rsid w:val="00D3329E"/>
    <w:rsid w:val="00D34E94"/>
    <w:rsid w:val="00D35C3E"/>
    <w:rsid w:val="00D36FB9"/>
    <w:rsid w:val="00D4047E"/>
    <w:rsid w:val="00D40850"/>
    <w:rsid w:val="00D40973"/>
    <w:rsid w:val="00D41519"/>
    <w:rsid w:val="00D420B1"/>
    <w:rsid w:val="00D425B8"/>
    <w:rsid w:val="00D42A24"/>
    <w:rsid w:val="00D434B5"/>
    <w:rsid w:val="00D43699"/>
    <w:rsid w:val="00D43BF9"/>
    <w:rsid w:val="00D444D8"/>
    <w:rsid w:val="00D44509"/>
    <w:rsid w:val="00D447C6"/>
    <w:rsid w:val="00D44D43"/>
    <w:rsid w:val="00D463E9"/>
    <w:rsid w:val="00D46762"/>
    <w:rsid w:val="00D46FC2"/>
    <w:rsid w:val="00D53640"/>
    <w:rsid w:val="00D549EE"/>
    <w:rsid w:val="00D564C3"/>
    <w:rsid w:val="00D600D8"/>
    <w:rsid w:val="00D60871"/>
    <w:rsid w:val="00D65220"/>
    <w:rsid w:val="00D657EF"/>
    <w:rsid w:val="00D65D35"/>
    <w:rsid w:val="00D667F5"/>
    <w:rsid w:val="00D679C2"/>
    <w:rsid w:val="00D73ADB"/>
    <w:rsid w:val="00D751A4"/>
    <w:rsid w:val="00D755C5"/>
    <w:rsid w:val="00D76A1E"/>
    <w:rsid w:val="00D76CC6"/>
    <w:rsid w:val="00D8070C"/>
    <w:rsid w:val="00D818C3"/>
    <w:rsid w:val="00D82545"/>
    <w:rsid w:val="00D834A2"/>
    <w:rsid w:val="00D83FC3"/>
    <w:rsid w:val="00D85A5C"/>
    <w:rsid w:val="00D8624B"/>
    <w:rsid w:val="00D87400"/>
    <w:rsid w:val="00D919CD"/>
    <w:rsid w:val="00D91DE9"/>
    <w:rsid w:val="00D9222F"/>
    <w:rsid w:val="00D934BB"/>
    <w:rsid w:val="00D93FBA"/>
    <w:rsid w:val="00D95964"/>
    <w:rsid w:val="00D96EB2"/>
    <w:rsid w:val="00DA06F0"/>
    <w:rsid w:val="00DA0F40"/>
    <w:rsid w:val="00DA14A5"/>
    <w:rsid w:val="00DA1A8D"/>
    <w:rsid w:val="00DA1E4C"/>
    <w:rsid w:val="00DA266B"/>
    <w:rsid w:val="00DA29AD"/>
    <w:rsid w:val="00DA39E6"/>
    <w:rsid w:val="00DA3ED2"/>
    <w:rsid w:val="00DA43C4"/>
    <w:rsid w:val="00DA568B"/>
    <w:rsid w:val="00DA7D5F"/>
    <w:rsid w:val="00DA7F6E"/>
    <w:rsid w:val="00DB0431"/>
    <w:rsid w:val="00DB11C7"/>
    <w:rsid w:val="00DB1E76"/>
    <w:rsid w:val="00DB2801"/>
    <w:rsid w:val="00DB3419"/>
    <w:rsid w:val="00DB4CB2"/>
    <w:rsid w:val="00DB6CCF"/>
    <w:rsid w:val="00DB6FEB"/>
    <w:rsid w:val="00DB7C72"/>
    <w:rsid w:val="00DC0C0A"/>
    <w:rsid w:val="00DC1733"/>
    <w:rsid w:val="00DC21EE"/>
    <w:rsid w:val="00DC25EA"/>
    <w:rsid w:val="00DC2880"/>
    <w:rsid w:val="00DC36D1"/>
    <w:rsid w:val="00DC4EA4"/>
    <w:rsid w:val="00DC5114"/>
    <w:rsid w:val="00DC549F"/>
    <w:rsid w:val="00DC567F"/>
    <w:rsid w:val="00DD059F"/>
    <w:rsid w:val="00DD250D"/>
    <w:rsid w:val="00DD2CE7"/>
    <w:rsid w:val="00DD322F"/>
    <w:rsid w:val="00DD4B48"/>
    <w:rsid w:val="00DD5BAA"/>
    <w:rsid w:val="00DD62C1"/>
    <w:rsid w:val="00DE0B9C"/>
    <w:rsid w:val="00DE2B43"/>
    <w:rsid w:val="00DE2E43"/>
    <w:rsid w:val="00DE40CC"/>
    <w:rsid w:val="00DE4995"/>
    <w:rsid w:val="00DE4CEE"/>
    <w:rsid w:val="00DE4E27"/>
    <w:rsid w:val="00DE51B5"/>
    <w:rsid w:val="00DE55FD"/>
    <w:rsid w:val="00DE7053"/>
    <w:rsid w:val="00DE747C"/>
    <w:rsid w:val="00DE7AF5"/>
    <w:rsid w:val="00DF032D"/>
    <w:rsid w:val="00DF038D"/>
    <w:rsid w:val="00DF03D4"/>
    <w:rsid w:val="00DF040D"/>
    <w:rsid w:val="00DF0C4B"/>
    <w:rsid w:val="00DF1E68"/>
    <w:rsid w:val="00DF2C52"/>
    <w:rsid w:val="00DF4577"/>
    <w:rsid w:val="00DF4A47"/>
    <w:rsid w:val="00E00A85"/>
    <w:rsid w:val="00E00BDA"/>
    <w:rsid w:val="00E01A3B"/>
    <w:rsid w:val="00E03D2A"/>
    <w:rsid w:val="00E04B79"/>
    <w:rsid w:val="00E0656B"/>
    <w:rsid w:val="00E06665"/>
    <w:rsid w:val="00E07B55"/>
    <w:rsid w:val="00E115CA"/>
    <w:rsid w:val="00E11C28"/>
    <w:rsid w:val="00E12E69"/>
    <w:rsid w:val="00E13DA2"/>
    <w:rsid w:val="00E16BE7"/>
    <w:rsid w:val="00E174D8"/>
    <w:rsid w:val="00E17C4D"/>
    <w:rsid w:val="00E209AB"/>
    <w:rsid w:val="00E20D97"/>
    <w:rsid w:val="00E22F75"/>
    <w:rsid w:val="00E23B6A"/>
    <w:rsid w:val="00E24101"/>
    <w:rsid w:val="00E25129"/>
    <w:rsid w:val="00E25A46"/>
    <w:rsid w:val="00E25E18"/>
    <w:rsid w:val="00E25E34"/>
    <w:rsid w:val="00E26B0D"/>
    <w:rsid w:val="00E26D50"/>
    <w:rsid w:val="00E303FD"/>
    <w:rsid w:val="00E31AE4"/>
    <w:rsid w:val="00E322BA"/>
    <w:rsid w:val="00E324D6"/>
    <w:rsid w:val="00E326EA"/>
    <w:rsid w:val="00E33176"/>
    <w:rsid w:val="00E34927"/>
    <w:rsid w:val="00E358DB"/>
    <w:rsid w:val="00E36219"/>
    <w:rsid w:val="00E36960"/>
    <w:rsid w:val="00E36CB4"/>
    <w:rsid w:val="00E37995"/>
    <w:rsid w:val="00E40042"/>
    <w:rsid w:val="00E41632"/>
    <w:rsid w:val="00E434B3"/>
    <w:rsid w:val="00E43612"/>
    <w:rsid w:val="00E43D7A"/>
    <w:rsid w:val="00E449E7"/>
    <w:rsid w:val="00E45FE9"/>
    <w:rsid w:val="00E47AC6"/>
    <w:rsid w:val="00E47B3C"/>
    <w:rsid w:val="00E47DC2"/>
    <w:rsid w:val="00E500BC"/>
    <w:rsid w:val="00E5255C"/>
    <w:rsid w:val="00E53194"/>
    <w:rsid w:val="00E532DE"/>
    <w:rsid w:val="00E55D4E"/>
    <w:rsid w:val="00E55F19"/>
    <w:rsid w:val="00E56CA5"/>
    <w:rsid w:val="00E5714A"/>
    <w:rsid w:val="00E57381"/>
    <w:rsid w:val="00E578E8"/>
    <w:rsid w:val="00E60C25"/>
    <w:rsid w:val="00E61F15"/>
    <w:rsid w:val="00E70D0E"/>
    <w:rsid w:val="00E71997"/>
    <w:rsid w:val="00E7208C"/>
    <w:rsid w:val="00E72135"/>
    <w:rsid w:val="00E74F44"/>
    <w:rsid w:val="00E75636"/>
    <w:rsid w:val="00E77CDD"/>
    <w:rsid w:val="00E805FA"/>
    <w:rsid w:val="00E8073A"/>
    <w:rsid w:val="00E80C43"/>
    <w:rsid w:val="00E8111E"/>
    <w:rsid w:val="00E81F26"/>
    <w:rsid w:val="00E85B5C"/>
    <w:rsid w:val="00E8718E"/>
    <w:rsid w:val="00E871C8"/>
    <w:rsid w:val="00E873C5"/>
    <w:rsid w:val="00E9027D"/>
    <w:rsid w:val="00E90CC3"/>
    <w:rsid w:val="00E93452"/>
    <w:rsid w:val="00E976BA"/>
    <w:rsid w:val="00EA090D"/>
    <w:rsid w:val="00EA0B9A"/>
    <w:rsid w:val="00EA0FC3"/>
    <w:rsid w:val="00EA1668"/>
    <w:rsid w:val="00EA1987"/>
    <w:rsid w:val="00EA2D7F"/>
    <w:rsid w:val="00EA2E09"/>
    <w:rsid w:val="00EA37A5"/>
    <w:rsid w:val="00EA3F18"/>
    <w:rsid w:val="00EA507B"/>
    <w:rsid w:val="00EA7565"/>
    <w:rsid w:val="00EA774B"/>
    <w:rsid w:val="00EB22AC"/>
    <w:rsid w:val="00EB41B9"/>
    <w:rsid w:val="00EB464E"/>
    <w:rsid w:val="00EB51E9"/>
    <w:rsid w:val="00EB69C8"/>
    <w:rsid w:val="00EC0192"/>
    <w:rsid w:val="00EC1394"/>
    <w:rsid w:val="00EC13A0"/>
    <w:rsid w:val="00EC2C65"/>
    <w:rsid w:val="00EC3F23"/>
    <w:rsid w:val="00EC4EFD"/>
    <w:rsid w:val="00EC6708"/>
    <w:rsid w:val="00EC7D95"/>
    <w:rsid w:val="00ED0628"/>
    <w:rsid w:val="00ED1420"/>
    <w:rsid w:val="00ED26F8"/>
    <w:rsid w:val="00ED2A15"/>
    <w:rsid w:val="00ED3BC4"/>
    <w:rsid w:val="00ED3C8C"/>
    <w:rsid w:val="00ED4209"/>
    <w:rsid w:val="00ED4EA9"/>
    <w:rsid w:val="00ED5C61"/>
    <w:rsid w:val="00ED6AD6"/>
    <w:rsid w:val="00ED6FB7"/>
    <w:rsid w:val="00EE3CB4"/>
    <w:rsid w:val="00EE3DEB"/>
    <w:rsid w:val="00EE6FDA"/>
    <w:rsid w:val="00EF0158"/>
    <w:rsid w:val="00EF0A4B"/>
    <w:rsid w:val="00EF0CC0"/>
    <w:rsid w:val="00EF367B"/>
    <w:rsid w:val="00EF38FC"/>
    <w:rsid w:val="00EF4E57"/>
    <w:rsid w:val="00EF56C3"/>
    <w:rsid w:val="00EF63B9"/>
    <w:rsid w:val="00EF6D25"/>
    <w:rsid w:val="00F01255"/>
    <w:rsid w:val="00F0197A"/>
    <w:rsid w:val="00F02449"/>
    <w:rsid w:val="00F033C6"/>
    <w:rsid w:val="00F035C5"/>
    <w:rsid w:val="00F0417E"/>
    <w:rsid w:val="00F05E33"/>
    <w:rsid w:val="00F07E2F"/>
    <w:rsid w:val="00F10CE8"/>
    <w:rsid w:val="00F11AFB"/>
    <w:rsid w:val="00F12CE7"/>
    <w:rsid w:val="00F13855"/>
    <w:rsid w:val="00F13C99"/>
    <w:rsid w:val="00F1409C"/>
    <w:rsid w:val="00F16B5A"/>
    <w:rsid w:val="00F17186"/>
    <w:rsid w:val="00F171D7"/>
    <w:rsid w:val="00F17A63"/>
    <w:rsid w:val="00F17B24"/>
    <w:rsid w:val="00F2022A"/>
    <w:rsid w:val="00F203CD"/>
    <w:rsid w:val="00F205F6"/>
    <w:rsid w:val="00F20806"/>
    <w:rsid w:val="00F215DE"/>
    <w:rsid w:val="00F22679"/>
    <w:rsid w:val="00F2299B"/>
    <w:rsid w:val="00F22CE6"/>
    <w:rsid w:val="00F250B3"/>
    <w:rsid w:val="00F25A0F"/>
    <w:rsid w:val="00F3428D"/>
    <w:rsid w:val="00F34A7A"/>
    <w:rsid w:val="00F36B8D"/>
    <w:rsid w:val="00F40120"/>
    <w:rsid w:val="00F401E2"/>
    <w:rsid w:val="00F40A24"/>
    <w:rsid w:val="00F410B7"/>
    <w:rsid w:val="00F418EC"/>
    <w:rsid w:val="00F41BC1"/>
    <w:rsid w:val="00F41E32"/>
    <w:rsid w:val="00F42F1F"/>
    <w:rsid w:val="00F42F93"/>
    <w:rsid w:val="00F448F8"/>
    <w:rsid w:val="00F46D63"/>
    <w:rsid w:val="00F50D46"/>
    <w:rsid w:val="00F51557"/>
    <w:rsid w:val="00F55A63"/>
    <w:rsid w:val="00F567CC"/>
    <w:rsid w:val="00F571E7"/>
    <w:rsid w:val="00F57913"/>
    <w:rsid w:val="00F57BA8"/>
    <w:rsid w:val="00F57F20"/>
    <w:rsid w:val="00F60BCD"/>
    <w:rsid w:val="00F61306"/>
    <w:rsid w:val="00F62743"/>
    <w:rsid w:val="00F63340"/>
    <w:rsid w:val="00F65556"/>
    <w:rsid w:val="00F66C9E"/>
    <w:rsid w:val="00F6771D"/>
    <w:rsid w:val="00F70409"/>
    <w:rsid w:val="00F7248F"/>
    <w:rsid w:val="00F727C8"/>
    <w:rsid w:val="00F73E53"/>
    <w:rsid w:val="00F7521D"/>
    <w:rsid w:val="00F75597"/>
    <w:rsid w:val="00F758D5"/>
    <w:rsid w:val="00F82528"/>
    <w:rsid w:val="00F83AE7"/>
    <w:rsid w:val="00F84B77"/>
    <w:rsid w:val="00F86111"/>
    <w:rsid w:val="00F86EB2"/>
    <w:rsid w:val="00F87EB8"/>
    <w:rsid w:val="00F902F1"/>
    <w:rsid w:val="00F904F0"/>
    <w:rsid w:val="00F91254"/>
    <w:rsid w:val="00F939A3"/>
    <w:rsid w:val="00F95CE7"/>
    <w:rsid w:val="00F95E93"/>
    <w:rsid w:val="00F9660C"/>
    <w:rsid w:val="00F96FA6"/>
    <w:rsid w:val="00FA35F2"/>
    <w:rsid w:val="00FA3BA7"/>
    <w:rsid w:val="00FA4D1C"/>
    <w:rsid w:val="00FA5E46"/>
    <w:rsid w:val="00FA5FBF"/>
    <w:rsid w:val="00FA7170"/>
    <w:rsid w:val="00FA71CA"/>
    <w:rsid w:val="00FA7DB4"/>
    <w:rsid w:val="00FB0F47"/>
    <w:rsid w:val="00FB1259"/>
    <w:rsid w:val="00FB1A9C"/>
    <w:rsid w:val="00FB28E8"/>
    <w:rsid w:val="00FB2B8C"/>
    <w:rsid w:val="00FB3A0D"/>
    <w:rsid w:val="00FB3A52"/>
    <w:rsid w:val="00FB3C3D"/>
    <w:rsid w:val="00FB417C"/>
    <w:rsid w:val="00FB4F55"/>
    <w:rsid w:val="00FB50CC"/>
    <w:rsid w:val="00FB5A09"/>
    <w:rsid w:val="00FB684C"/>
    <w:rsid w:val="00FC0BA4"/>
    <w:rsid w:val="00FC2078"/>
    <w:rsid w:val="00FC2C31"/>
    <w:rsid w:val="00FC4A95"/>
    <w:rsid w:val="00FC4DD3"/>
    <w:rsid w:val="00FC647B"/>
    <w:rsid w:val="00FC7F73"/>
    <w:rsid w:val="00FD0AD2"/>
    <w:rsid w:val="00FD1B06"/>
    <w:rsid w:val="00FD2440"/>
    <w:rsid w:val="00FD452B"/>
    <w:rsid w:val="00FD4763"/>
    <w:rsid w:val="00FD4E82"/>
    <w:rsid w:val="00FD5249"/>
    <w:rsid w:val="00FD5D03"/>
    <w:rsid w:val="00FD621D"/>
    <w:rsid w:val="00FD6B88"/>
    <w:rsid w:val="00FE00E0"/>
    <w:rsid w:val="00FE26E7"/>
    <w:rsid w:val="00FE27F8"/>
    <w:rsid w:val="00FE33D1"/>
    <w:rsid w:val="00FE340B"/>
    <w:rsid w:val="00FE4D09"/>
    <w:rsid w:val="00FE73C5"/>
    <w:rsid w:val="00FE76EB"/>
    <w:rsid w:val="00FF0130"/>
    <w:rsid w:val="00FF0C36"/>
    <w:rsid w:val="00FF1070"/>
    <w:rsid w:val="00FF263B"/>
    <w:rsid w:val="00FF27C1"/>
    <w:rsid w:val="00FF33A3"/>
    <w:rsid w:val="00FF40F1"/>
    <w:rsid w:val="00FF5463"/>
    <w:rsid w:val="00FF6C17"/>
    <w:rsid w:val="26144C96"/>
    <w:rsid w:val="5BEFE41D"/>
    <w:rsid w:val="62CD435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C6DA"/>
  <w15:chartTrackingRefBased/>
  <w15:docId w15:val="{AC6B1B78-1A92-4015-B389-9BA9EC8F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80C43"/>
  </w:style>
  <w:style w:type="paragraph" w:styleId="Pealkiri1">
    <w:name w:val="heading 1"/>
    <w:basedOn w:val="Normaallaad"/>
    <w:next w:val="Normaallaad"/>
    <w:link w:val="Pealkiri1Mrk"/>
    <w:uiPriority w:val="9"/>
    <w:qFormat/>
    <w:rsid w:val="00B400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qFormat/>
    <w:rsid w:val="002E580A"/>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link w:val="VahedetaMrk"/>
    <w:uiPriority w:val="1"/>
    <w:qFormat/>
    <w:rsid w:val="00E80C43"/>
    <w:pPr>
      <w:spacing w:after="0" w:line="240" w:lineRule="auto"/>
    </w:pPr>
  </w:style>
  <w:style w:type="paragraph" w:customStyle="1" w:styleId="Default">
    <w:name w:val="Default"/>
    <w:rsid w:val="00E80C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E80C43"/>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character" w:styleId="Kommentaariviide">
    <w:name w:val="annotation reference"/>
    <w:basedOn w:val="Liguvaikefont"/>
    <w:uiPriority w:val="99"/>
    <w:semiHidden/>
    <w:unhideWhenUsed/>
    <w:rsid w:val="002E580A"/>
    <w:rPr>
      <w:sz w:val="16"/>
      <w:szCs w:val="16"/>
    </w:rPr>
  </w:style>
  <w:style w:type="paragraph" w:styleId="Kommentaaritekst">
    <w:name w:val="annotation text"/>
    <w:basedOn w:val="Normaallaad"/>
    <w:link w:val="KommentaaritekstMrk"/>
    <w:uiPriority w:val="99"/>
    <w:unhideWhenUsed/>
    <w:rsid w:val="002E580A"/>
    <w:pPr>
      <w:spacing w:line="240" w:lineRule="auto"/>
    </w:pPr>
    <w:rPr>
      <w:sz w:val="20"/>
      <w:szCs w:val="20"/>
    </w:rPr>
  </w:style>
  <w:style w:type="character" w:customStyle="1" w:styleId="KommentaaritekstMrk">
    <w:name w:val="Kommentaari tekst Märk"/>
    <w:basedOn w:val="Liguvaikefont"/>
    <w:link w:val="Kommentaaritekst"/>
    <w:uiPriority w:val="99"/>
    <w:rsid w:val="002E580A"/>
    <w:rPr>
      <w:sz w:val="20"/>
      <w:szCs w:val="20"/>
    </w:rPr>
  </w:style>
  <w:style w:type="paragraph" w:styleId="Kommentaariteema">
    <w:name w:val="annotation subject"/>
    <w:basedOn w:val="Kommentaaritekst"/>
    <w:next w:val="Kommentaaritekst"/>
    <w:link w:val="KommentaariteemaMrk"/>
    <w:uiPriority w:val="99"/>
    <w:semiHidden/>
    <w:unhideWhenUsed/>
    <w:rsid w:val="002E580A"/>
    <w:rPr>
      <w:b/>
      <w:bCs/>
    </w:rPr>
  </w:style>
  <w:style w:type="character" w:customStyle="1" w:styleId="KommentaariteemaMrk">
    <w:name w:val="Kommentaari teema Märk"/>
    <w:basedOn w:val="KommentaaritekstMrk"/>
    <w:link w:val="Kommentaariteema"/>
    <w:uiPriority w:val="99"/>
    <w:semiHidden/>
    <w:rsid w:val="002E580A"/>
    <w:rPr>
      <w:b/>
      <w:bCs/>
      <w:sz w:val="20"/>
      <w:szCs w:val="20"/>
    </w:rPr>
  </w:style>
  <w:style w:type="paragraph" w:styleId="Jutumullitekst">
    <w:name w:val="Balloon Text"/>
    <w:basedOn w:val="Normaallaad"/>
    <w:link w:val="JutumullitekstMrk"/>
    <w:uiPriority w:val="99"/>
    <w:semiHidden/>
    <w:unhideWhenUsed/>
    <w:rsid w:val="002E580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E580A"/>
    <w:rPr>
      <w:rFonts w:ascii="Segoe UI" w:hAnsi="Segoe UI" w:cs="Segoe UI"/>
      <w:sz w:val="18"/>
      <w:szCs w:val="18"/>
    </w:rPr>
  </w:style>
  <w:style w:type="character" w:customStyle="1" w:styleId="Pealkiri3Mrk">
    <w:name w:val="Pealkiri 3 Märk"/>
    <w:basedOn w:val="Liguvaikefont"/>
    <w:link w:val="Pealkiri3"/>
    <w:uiPriority w:val="9"/>
    <w:rsid w:val="002E580A"/>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2E580A"/>
    <w:rPr>
      <w:b/>
      <w:bCs/>
    </w:rPr>
  </w:style>
  <w:style w:type="paragraph" w:styleId="Normaallaadveeb">
    <w:name w:val="Normal (Web)"/>
    <w:basedOn w:val="Normaallaad"/>
    <w:uiPriority w:val="99"/>
    <w:unhideWhenUsed/>
    <w:rsid w:val="002E580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2E580A"/>
  </w:style>
  <w:style w:type="character" w:styleId="Hperlink">
    <w:name w:val="Hyperlink"/>
    <w:basedOn w:val="Liguvaikefont"/>
    <w:uiPriority w:val="99"/>
    <w:unhideWhenUsed/>
    <w:rsid w:val="002E580A"/>
    <w:rPr>
      <w:color w:val="0000FF"/>
      <w:u w:val="single"/>
    </w:rPr>
  </w:style>
  <w:style w:type="paragraph" w:styleId="Lihttekst">
    <w:name w:val="Plain Text"/>
    <w:basedOn w:val="Normaallaad"/>
    <w:link w:val="LihttekstMrk"/>
    <w:uiPriority w:val="99"/>
    <w:unhideWhenUsed/>
    <w:rsid w:val="00287B65"/>
    <w:pPr>
      <w:spacing w:after="0" w:line="240" w:lineRule="auto"/>
    </w:pPr>
    <w:rPr>
      <w:rFonts w:ascii="Calibri" w:hAnsi="Calibri"/>
      <w:szCs w:val="21"/>
    </w:rPr>
  </w:style>
  <w:style w:type="character" w:customStyle="1" w:styleId="LihttekstMrk">
    <w:name w:val="Lihttekst Märk"/>
    <w:basedOn w:val="Liguvaikefont"/>
    <w:link w:val="Lihttekst"/>
    <w:uiPriority w:val="99"/>
    <w:rsid w:val="00287B65"/>
    <w:rPr>
      <w:rFonts w:ascii="Calibri" w:hAnsi="Calibri"/>
      <w:szCs w:val="21"/>
    </w:rPr>
  </w:style>
  <w:style w:type="paragraph" w:styleId="Pis">
    <w:name w:val="header"/>
    <w:basedOn w:val="Normaallaad"/>
    <w:link w:val="PisMrk"/>
    <w:uiPriority w:val="99"/>
    <w:unhideWhenUsed/>
    <w:rsid w:val="00AE120E"/>
    <w:pPr>
      <w:tabs>
        <w:tab w:val="center" w:pos="4536"/>
        <w:tab w:val="right" w:pos="9072"/>
      </w:tabs>
      <w:spacing w:after="0" w:line="240" w:lineRule="auto"/>
    </w:pPr>
  </w:style>
  <w:style w:type="character" w:customStyle="1" w:styleId="PisMrk">
    <w:name w:val="Päis Märk"/>
    <w:basedOn w:val="Liguvaikefont"/>
    <w:link w:val="Pis"/>
    <w:uiPriority w:val="99"/>
    <w:rsid w:val="00AE120E"/>
  </w:style>
  <w:style w:type="paragraph" w:styleId="Jalus">
    <w:name w:val="footer"/>
    <w:basedOn w:val="Normaallaad"/>
    <w:link w:val="JalusMrk"/>
    <w:uiPriority w:val="99"/>
    <w:unhideWhenUsed/>
    <w:rsid w:val="00AE120E"/>
    <w:pPr>
      <w:tabs>
        <w:tab w:val="center" w:pos="4536"/>
        <w:tab w:val="right" w:pos="9072"/>
      </w:tabs>
      <w:spacing w:after="0" w:line="240" w:lineRule="auto"/>
    </w:pPr>
  </w:style>
  <w:style w:type="character" w:customStyle="1" w:styleId="JalusMrk">
    <w:name w:val="Jalus Märk"/>
    <w:basedOn w:val="Liguvaikefont"/>
    <w:link w:val="Jalus"/>
    <w:uiPriority w:val="99"/>
    <w:rsid w:val="00AE120E"/>
  </w:style>
  <w:style w:type="character" w:customStyle="1" w:styleId="VahedetaMrk">
    <w:name w:val="Vahedeta Märk"/>
    <w:link w:val="Vahedeta"/>
    <w:uiPriority w:val="1"/>
    <w:rsid w:val="00417A52"/>
  </w:style>
  <w:style w:type="paragraph" w:styleId="Redaktsioon">
    <w:name w:val="Revision"/>
    <w:hidden/>
    <w:uiPriority w:val="99"/>
    <w:semiHidden/>
    <w:rsid w:val="00B77300"/>
    <w:pPr>
      <w:spacing w:after="0" w:line="240" w:lineRule="auto"/>
    </w:pPr>
  </w:style>
  <w:style w:type="character" w:styleId="Lahendamatamainimine">
    <w:name w:val="Unresolved Mention"/>
    <w:basedOn w:val="Liguvaikefont"/>
    <w:uiPriority w:val="99"/>
    <w:semiHidden/>
    <w:unhideWhenUsed/>
    <w:rsid w:val="00425601"/>
    <w:rPr>
      <w:color w:val="605E5C"/>
      <w:shd w:val="clear" w:color="auto" w:fill="E1DFDD"/>
    </w:rPr>
  </w:style>
  <w:style w:type="character" w:customStyle="1" w:styleId="Pealkiri1Mrk">
    <w:name w:val="Pealkiri 1 Märk"/>
    <w:basedOn w:val="Liguvaikefont"/>
    <w:link w:val="Pealkiri1"/>
    <w:uiPriority w:val="9"/>
    <w:rsid w:val="00B400F6"/>
    <w:rPr>
      <w:rFonts w:asciiTheme="majorHAnsi" w:eastAsiaTheme="majorEastAsia" w:hAnsiTheme="majorHAnsi" w:cstheme="majorBidi"/>
      <w:color w:val="2E74B5" w:themeColor="accent1" w:themeShade="BF"/>
      <w:sz w:val="32"/>
      <w:szCs w:val="32"/>
    </w:rPr>
  </w:style>
  <w:style w:type="character" w:styleId="Klastatudhperlink">
    <w:name w:val="FollowedHyperlink"/>
    <w:basedOn w:val="Liguvaikefont"/>
    <w:uiPriority w:val="99"/>
    <w:semiHidden/>
    <w:unhideWhenUsed/>
    <w:rsid w:val="008C29FD"/>
    <w:rPr>
      <w:color w:val="954F72" w:themeColor="followedHyperlink"/>
      <w:u w:val="single"/>
    </w:rPr>
  </w:style>
  <w:style w:type="character" w:customStyle="1" w:styleId="cf01">
    <w:name w:val="cf01"/>
    <w:basedOn w:val="Liguvaikefont"/>
    <w:rsid w:val="00C03FBA"/>
    <w:rPr>
      <w:rFonts w:ascii="Segoe UI" w:hAnsi="Segoe UI" w:cs="Segoe UI" w:hint="default"/>
      <w:sz w:val="18"/>
      <w:szCs w:val="18"/>
    </w:rPr>
  </w:style>
  <w:style w:type="paragraph" w:styleId="Loendilik">
    <w:name w:val="List Paragraph"/>
    <w:basedOn w:val="Normaallaad"/>
    <w:uiPriority w:val="34"/>
    <w:qFormat/>
    <w:rsid w:val="006576C1"/>
    <w:pPr>
      <w:ind w:left="720"/>
      <w:contextualSpacing/>
    </w:pPr>
  </w:style>
  <w:style w:type="paragraph" w:customStyle="1" w:styleId="pf0">
    <w:name w:val="pf0"/>
    <w:basedOn w:val="Normaallaad"/>
    <w:rsid w:val="00B00DB7"/>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3345">
      <w:bodyDiv w:val="1"/>
      <w:marLeft w:val="0"/>
      <w:marRight w:val="0"/>
      <w:marTop w:val="0"/>
      <w:marBottom w:val="0"/>
      <w:divBdr>
        <w:top w:val="none" w:sz="0" w:space="0" w:color="auto"/>
        <w:left w:val="none" w:sz="0" w:space="0" w:color="auto"/>
        <w:bottom w:val="none" w:sz="0" w:space="0" w:color="auto"/>
        <w:right w:val="none" w:sz="0" w:space="0" w:color="auto"/>
      </w:divBdr>
    </w:div>
    <w:div w:id="292833438">
      <w:bodyDiv w:val="1"/>
      <w:marLeft w:val="0"/>
      <w:marRight w:val="0"/>
      <w:marTop w:val="0"/>
      <w:marBottom w:val="0"/>
      <w:divBdr>
        <w:top w:val="none" w:sz="0" w:space="0" w:color="auto"/>
        <w:left w:val="none" w:sz="0" w:space="0" w:color="auto"/>
        <w:bottom w:val="none" w:sz="0" w:space="0" w:color="auto"/>
        <w:right w:val="none" w:sz="0" w:space="0" w:color="auto"/>
      </w:divBdr>
    </w:div>
    <w:div w:id="671642458">
      <w:bodyDiv w:val="1"/>
      <w:marLeft w:val="0"/>
      <w:marRight w:val="0"/>
      <w:marTop w:val="0"/>
      <w:marBottom w:val="0"/>
      <w:divBdr>
        <w:top w:val="none" w:sz="0" w:space="0" w:color="auto"/>
        <w:left w:val="none" w:sz="0" w:space="0" w:color="auto"/>
        <w:bottom w:val="none" w:sz="0" w:space="0" w:color="auto"/>
        <w:right w:val="none" w:sz="0" w:space="0" w:color="auto"/>
      </w:divBdr>
    </w:div>
    <w:div w:id="753670083">
      <w:bodyDiv w:val="1"/>
      <w:marLeft w:val="0"/>
      <w:marRight w:val="0"/>
      <w:marTop w:val="0"/>
      <w:marBottom w:val="0"/>
      <w:divBdr>
        <w:top w:val="none" w:sz="0" w:space="0" w:color="auto"/>
        <w:left w:val="none" w:sz="0" w:space="0" w:color="auto"/>
        <w:bottom w:val="none" w:sz="0" w:space="0" w:color="auto"/>
        <w:right w:val="none" w:sz="0" w:space="0" w:color="auto"/>
      </w:divBdr>
    </w:div>
    <w:div w:id="1054037839">
      <w:bodyDiv w:val="1"/>
      <w:marLeft w:val="0"/>
      <w:marRight w:val="0"/>
      <w:marTop w:val="0"/>
      <w:marBottom w:val="0"/>
      <w:divBdr>
        <w:top w:val="none" w:sz="0" w:space="0" w:color="auto"/>
        <w:left w:val="none" w:sz="0" w:space="0" w:color="auto"/>
        <w:bottom w:val="none" w:sz="0" w:space="0" w:color="auto"/>
        <w:right w:val="none" w:sz="0" w:space="0" w:color="auto"/>
      </w:divBdr>
    </w:div>
    <w:div w:id="1093746961">
      <w:bodyDiv w:val="1"/>
      <w:marLeft w:val="0"/>
      <w:marRight w:val="0"/>
      <w:marTop w:val="0"/>
      <w:marBottom w:val="0"/>
      <w:divBdr>
        <w:top w:val="none" w:sz="0" w:space="0" w:color="auto"/>
        <w:left w:val="none" w:sz="0" w:space="0" w:color="auto"/>
        <w:bottom w:val="none" w:sz="0" w:space="0" w:color="auto"/>
        <w:right w:val="none" w:sz="0" w:space="0" w:color="auto"/>
      </w:divBdr>
    </w:div>
    <w:div w:id="1129125521">
      <w:bodyDiv w:val="1"/>
      <w:marLeft w:val="0"/>
      <w:marRight w:val="0"/>
      <w:marTop w:val="0"/>
      <w:marBottom w:val="0"/>
      <w:divBdr>
        <w:top w:val="none" w:sz="0" w:space="0" w:color="auto"/>
        <w:left w:val="none" w:sz="0" w:space="0" w:color="auto"/>
        <w:bottom w:val="none" w:sz="0" w:space="0" w:color="auto"/>
        <w:right w:val="none" w:sz="0" w:space="0" w:color="auto"/>
      </w:divBdr>
    </w:div>
    <w:div w:id="1158886671">
      <w:bodyDiv w:val="1"/>
      <w:marLeft w:val="0"/>
      <w:marRight w:val="0"/>
      <w:marTop w:val="0"/>
      <w:marBottom w:val="0"/>
      <w:divBdr>
        <w:top w:val="none" w:sz="0" w:space="0" w:color="auto"/>
        <w:left w:val="none" w:sz="0" w:space="0" w:color="auto"/>
        <w:bottom w:val="none" w:sz="0" w:space="0" w:color="auto"/>
        <w:right w:val="none" w:sz="0" w:space="0" w:color="auto"/>
      </w:divBdr>
    </w:div>
    <w:div w:id="1333139937">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382633676">
      <w:bodyDiv w:val="1"/>
      <w:marLeft w:val="0"/>
      <w:marRight w:val="0"/>
      <w:marTop w:val="0"/>
      <w:marBottom w:val="0"/>
      <w:divBdr>
        <w:top w:val="none" w:sz="0" w:space="0" w:color="auto"/>
        <w:left w:val="none" w:sz="0" w:space="0" w:color="auto"/>
        <w:bottom w:val="none" w:sz="0" w:space="0" w:color="auto"/>
        <w:right w:val="none" w:sz="0" w:space="0" w:color="auto"/>
      </w:divBdr>
    </w:div>
    <w:div w:id="1527795239">
      <w:bodyDiv w:val="1"/>
      <w:marLeft w:val="0"/>
      <w:marRight w:val="0"/>
      <w:marTop w:val="0"/>
      <w:marBottom w:val="0"/>
      <w:divBdr>
        <w:top w:val="none" w:sz="0" w:space="0" w:color="auto"/>
        <w:left w:val="none" w:sz="0" w:space="0" w:color="auto"/>
        <w:bottom w:val="none" w:sz="0" w:space="0" w:color="auto"/>
        <w:right w:val="none" w:sz="0" w:space="0" w:color="auto"/>
      </w:divBdr>
    </w:div>
    <w:div w:id="1597985054">
      <w:bodyDiv w:val="1"/>
      <w:marLeft w:val="0"/>
      <w:marRight w:val="0"/>
      <w:marTop w:val="0"/>
      <w:marBottom w:val="0"/>
      <w:divBdr>
        <w:top w:val="none" w:sz="0" w:space="0" w:color="auto"/>
        <w:left w:val="none" w:sz="0" w:space="0" w:color="auto"/>
        <w:bottom w:val="none" w:sz="0" w:space="0" w:color="auto"/>
        <w:right w:val="none" w:sz="0" w:space="0" w:color="auto"/>
      </w:divBdr>
    </w:div>
    <w:div w:id="1819221090">
      <w:bodyDiv w:val="1"/>
      <w:marLeft w:val="0"/>
      <w:marRight w:val="0"/>
      <w:marTop w:val="0"/>
      <w:marBottom w:val="0"/>
      <w:divBdr>
        <w:top w:val="none" w:sz="0" w:space="0" w:color="auto"/>
        <w:left w:val="none" w:sz="0" w:space="0" w:color="auto"/>
        <w:bottom w:val="none" w:sz="0" w:space="0" w:color="auto"/>
        <w:right w:val="none" w:sz="0" w:space="0" w:color="auto"/>
      </w:divBdr>
    </w:div>
    <w:div w:id="2022123655">
      <w:bodyDiv w:val="1"/>
      <w:marLeft w:val="0"/>
      <w:marRight w:val="0"/>
      <w:marTop w:val="0"/>
      <w:marBottom w:val="0"/>
      <w:divBdr>
        <w:top w:val="none" w:sz="0" w:space="0" w:color="auto"/>
        <w:left w:val="none" w:sz="0" w:space="0" w:color="auto"/>
        <w:bottom w:val="none" w:sz="0" w:space="0" w:color="auto"/>
        <w:right w:val="none" w:sz="0" w:space="0" w:color="auto"/>
      </w:divBdr>
    </w:div>
    <w:div w:id="210190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7CDF74-EA9A-419A-BDD7-B089CE819893}">
  <ds:schemaRefs>
    <ds:schemaRef ds:uri="http://schemas.microsoft.com/sharepoint/v3/contenttype/forms"/>
  </ds:schemaRefs>
</ds:datastoreItem>
</file>

<file path=customXml/itemProps2.xml><?xml version="1.0" encoding="utf-8"?>
<ds:datastoreItem xmlns:ds="http://schemas.openxmlformats.org/officeDocument/2006/customXml" ds:itemID="{8BC40440-949C-4BA7-A613-D66BBCE01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67C88-868B-442B-B21C-049B531EF4A9}">
  <ds:schemaRefs>
    <ds:schemaRef ds:uri="http://schemas.openxmlformats.org/officeDocument/2006/bibliography"/>
  </ds:schemaRefs>
</ds:datastoreItem>
</file>

<file path=customXml/itemProps4.xml><?xml version="1.0" encoding="utf-8"?>
<ds:datastoreItem xmlns:ds="http://schemas.openxmlformats.org/officeDocument/2006/customXml" ds:itemID="{9B1CA5FC-A0DC-4700-A680-E74B7A8B694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3995</Words>
  <Characters>23172</Characters>
  <Application>Microsoft Office Word</Application>
  <DocSecurity>0</DocSecurity>
  <Lines>193</Lines>
  <Paragraphs>54</Paragraphs>
  <ScaleCrop>false</ScaleCrop>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 - JUSTDIGI</cp:lastModifiedBy>
  <cp:revision>294</cp:revision>
  <dcterms:created xsi:type="dcterms:W3CDTF">2025-11-11T11:20:00Z</dcterms:created>
  <dcterms:modified xsi:type="dcterms:W3CDTF">2025-11-25T13:18:00Z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2025-11-11T11:20:59Z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d814bbd4-2843-43c9-b76b-e9871cb1518f</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